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41DE1" w14:textId="2C551656" w:rsidR="00E17A6C" w:rsidRPr="00620A44" w:rsidRDefault="00E17A6C" w:rsidP="00620A44">
      <w:pPr>
        <w:spacing w:after="120" w:line="276" w:lineRule="auto"/>
        <w:jc w:val="both"/>
        <w:outlineLvl w:val="0"/>
        <w:rPr>
          <w:rFonts w:eastAsia="Times New Roman" w:cstheme="minorHAnsi"/>
          <w:b/>
          <w:color w:val="C00000"/>
          <w:sz w:val="28"/>
          <w:szCs w:val="28"/>
        </w:rPr>
      </w:pPr>
      <w:r w:rsidRPr="00620A44">
        <w:rPr>
          <w:rFonts w:eastAsia="Times New Roman" w:cstheme="minorHAnsi"/>
          <w:b/>
          <w:color w:val="C00000"/>
          <w:sz w:val="28"/>
          <w:szCs w:val="28"/>
        </w:rPr>
        <w:t>Załącznik nr 3 do Regulaminu – Wzór Wniosku/ Wzór Zaktualizowanej Oferty w ramach Przedsięwzięcia „</w:t>
      </w:r>
      <w:r w:rsidR="00A42007" w:rsidRPr="00620A44">
        <w:rPr>
          <w:rFonts w:eastAsia="Times New Roman" w:cstheme="minorHAnsi"/>
          <w:b/>
          <w:color w:val="C00000"/>
          <w:sz w:val="28"/>
          <w:szCs w:val="28"/>
        </w:rPr>
        <w:t>Budown</w:t>
      </w:r>
      <w:r w:rsidR="00620A44" w:rsidRPr="00620A44">
        <w:rPr>
          <w:rFonts w:eastAsia="Times New Roman" w:cstheme="minorHAnsi"/>
          <w:b/>
          <w:color w:val="C00000"/>
          <w:sz w:val="28"/>
          <w:szCs w:val="28"/>
        </w:rPr>
        <w:t>ictwo efektywne energetycznie i </w:t>
      </w:r>
      <w:r w:rsidR="00A42007" w:rsidRPr="00620A44">
        <w:rPr>
          <w:rFonts w:eastAsia="Times New Roman" w:cstheme="minorHAnsi"/>
          <w:b/>
          <w:color w:val="C00000"/>
          <w:sz w:val="28"/>
          <w:szCs w:val="28"/>
        </w:rPr>
        <w:t>procesowo</w:t>
      </w:r>
      <w:r w:rsidR="00A42007" w:rsidRPr="00620A44" w:rsidDel="00A42007">
        <w:rPr>
          <w:rFonts w:eastAsia="Times New Roman" w:cstheme="minorHAnsi"/>
          <w:b/>
          <w:color w:val="C00000"/>
          <w:sz w:val="28"/>
          <w:szCs w:val="28"/>
        </w:rPr>
        <w:t xml:space="preserve"> </w:t>
      </w:r>
      <w:r w:rsidRPr="00620A44">
        <w:rPr>
          <w:rFonts w:eastAsia="Times New Roman" w:cstheme="minorHAnsi"/>
          <w:b/>
          <w:color w:val="C00000"/>
          <w:sz w:val="28"/>
          <w:szCs w:val="28"/>
        </w:rPr>
        <w:t>”</w:t>
      </w:r>
    </w:p>
    <w:tbl>
      <w:tblPr>
        <w:tblStyle w:val="Tabela-Siatka"/>
        <w:tblW w:w="0" w:type="auto"/>
        <w:shd w:val="clear" w:color="auto" w:fill="C5E0B3" w:themeFill="accent6" w:themeFillTint="66"/>
        <w:tblLook w:val="04A0" w:firstRow="1" w:lastRow="0" w:firstColumn="1" w:lastColumn="0" w:noHBand="0" w:noVBand="1"/>
      </w:tblPr>
      <w:tblGrid>
        <w:gridCol w:w="2405"/>
        <w:gridCol w:w="6657"/>
      </w:tblGrid>
      <w:tr w:rsidR="00E17A6C" w:rsidRPr="00620A44" w14:paraId="599F8BB4" w14:textId="77777777" w:rsidTr="001C3DAF">
        <w:trPr>
          <w:trHeight w:val="1307"/>
        </w:trPr>
        <w:tc>
          <w:tcPr>
            <w:tcW w:w="2405" w:type="dxa"/>
            <w:shd w:val="clear" w:color="auto" w:fill="C5E0B3" w:themeFill="accent6" w:themeFillTint="66"/>
            <w:vAlign w:val="center"/>
          </w:tcPr>
          <w:p w14:paraId="04E3B3C5" w14:textId="77777777" w:rsidR="00E17A6C" w:rsidRPr="00620A44" w:rsidRDefault="00E17A6C" w:rsidP="001C3DAF">
            <w:pPr>
              <w:pStyle w:val="Akapitzlist"/>
              <w:spacing w:before="60" w:after="60" w:line="276" w:lineRule="auto"/>
              <w:ind w:left="0"/>
              <w:contextualSpacing w:val="0"/>
              <w:jc w:val="center"/>
              <w:rPr>
                <w:rFonts w:cstheme="minorHAnsi"/>
                <w:b/>
              </w:rPr>
            </w:pPr>
            <w:r w:rsidRPr="00620A44">
              <w:rPr>
                <w:rFonts w:cstheme="minorHAnsi"/>
                <w:b/>
              </w:rPr>
              <w:t>ADNOTACJE NCBR</w:t>
            </w:r>
          </w:p>
        </w:tc>
        <w:tc>
          <w:tcPr>
            <w:tcW w:w="6657" w:type="dxa"/>
            <w:shd w:val="clear" w:color="auto" w:fill="C5E0B3" w:themeFill="accent6" w:themeFillTint="66"/>
          </w:tcPr>
          <w:p w14:paraId="2E743D0C" w14:textId="77777777" w:rsidR="00E17A6C" w:rsidRPr="00620A44" w:rsidRDefault="00E17A6C" w:rsidP="001C3DAF">
            <w:pPr>
              <w:pStyle w:val="Akapitzlist"/>
              <w:spacing w:before="60" w:after="60" w:line="276" w:lineRule="auto"/>
              <w:ind w:left="0"/>
              <w:contextualSpacing w:val="0"/>
              <w:jc w:val="right"/>
              <w:rPr>
                <w:rFonts w:cstheme="minorHAnsi"/>
              </w:rPr>
            </w:pPr>
          </w:p>
          <w:p w14:paraId="3C56BCD7" w14:textId="77777777" w:rsidR="00E17A6C" w:rsidRPr="00620A44" w:rsidRDefault="00E17A6C" w:rsidP="001C3DAF">
            <w:pPr>
              <w:pStyle w:val="Akapitzlist"/>
              <w:spacing w:before="60" w:after="60" w:line="276" w:lineRule="auto"/>
              <w:ind w:left="0"/>
              <w:contextualSpacing w:val="0"/>
              <w:jc w:val="right"/>
              <w:rPr>
                <w:rFonts w:cstheme="minorHAnsi"/>
              </w:rPr>
            </w:pPr>
          </w:p>
          <w:p w14:paraId="669768E2" w14:textId="77777777" w:rsidR="00E17A6C" w:rsidRPr="00620A44" w:rsidRDefault="00E17A6C" w:rsidP="001C3DAF">
            <w:pPr>
              <w:pStyle w:val="Akapitzlist"/>
              <w:spacing w:before="60" w:after="60" w:line="276" w:lineRule="auto"/>
              <w:ind w:left="0"/>
              <w:contextualSpacing w:val="0"/>
              <w:jc w:val="right"/>
              <w:rPr>
                <w:rFonts w:cstheme="minorHAnsi"/>
              </w:rPr>
            </w:pPr>
          </w:p>
        </w:tc>
      </w:tr>
    </w:tbl>
    <w:p w14:paraId="58BF5DEB" w14:textId="77777777" w:rsidR="00E17A6C" w:rsidRPr="00620A44" w:rsidRDefault="00E17A6C" w:rsidP="00E17A6C">
      <w:pPr>
        <w:pStyle w:val="Akapitzlist"/>
        <w:spacing w:before="60" w:after="60" w:line="276" w:lineRule="auto"/>
        <w:ind w:left="0"/>
        <w:contextualSpacing w:val="0"/>
        <w:jc w:val="right"/>
        <w:rPr>
          <w:rFonts w:cstheme="minorHAnsi"/>
        </w:rPr>
      </w:pPr>
    </w:p>
    <w:p w14:paraId="4082DEEE" w14:textId="2AFD4A6B" w:rsidR="00E17A6C" w:rsidRPr="00620A44" w:rsidRDefault="00E17A6C" w:rsidP="052EF04F">
      <w:pPr>
        <w:pStyle w:val="Akapitzlist"/>
        <w:spacing w:before="60" w:after="60" w:line="276" w:lineRule="auto"/>
        <w:ind w:left="0"/>
        <w:contextualSpacing w:val="0"/>
        <w:jc w:val="right"/>
        <w:rPr>
          <w:rFonts w:cstheme="minorHAnsi"/>
        </w:rPr>
      </w:pPr>
      <w:r w:rsidRPr="00620A44">
        <w:rPr>
          <w:rFonts w:cstheme="minorHAnsi"/>
        </w:rPr>
        <w:t xml:space="preserve">Nr postępowania </w:t>
      </w:r>
      <w:r w:rsidR="00620A44" w:rsidRPr="00620A44">
        <w:rPr>
          <w:rFonts w:cstheme="minorHAnsi"/>
        </w:rPr>
        <w:t>84/20/PU/P79</w:t>
      </w:r>
    </w:p>
    <w:p w14:paraId="1749CE63" w14:textId="77777777" w:rsidR="00E17A6C" w:rsidRPr="00620A44" w:rsidRDefault="00E17A6C" w:rsidP="00E17A6C">
      <w:pPr>
        <w:pStyle w:val="Akapitzlist"/>
        <w:spacing w:before="60" w:after="60" w:line="276" w:lineRule="auto"/>
        <w:ind w:left="0"/>
        <w:contextualSpacing w:val="0"/>
        <w:jc w:val="center"/>
        <w:rPr>
          <w:rFonts w:cstheme="minorHAnsi"/>
          <w:b/>
        </w:rPr>
      </w:pPr>
    </w:p>
    <w:p w14:paraId="057F6B6F" w14:textId="28B01FEF" w:rsidR="00E17A6C" w:rsidRPr="00620A44" w:rsidRDefault="00E17A6C" w:rsidP="00E17A6C">
      <w:pPr>
        <w:pStyle w:val="Tytu"/>
        <w:spacing w:before="60" w:after="60"/>
        <w:jc w:val="center"/>
        <w:rPr>
          <w:rFonts w:asciiTheme="minorHAnsi" w:hAnsiTheme="minorHAnsi" w:cstheme="minorHAnsi"/>
          <w:b/>
          <w:sz w:val="28"/>
          <w:szCs w:val="28"/>
        </w:rPr>
      </w:pPr>
      <w:r w:rsidRPr="00620A44">
        <w:rPr>
          <w:rFonts w:asciiTheme="minorHAnsi" w:hAnsiTheme="minorHAnsi" w:cstheme="minorHAnsi"/>
          <w:b/>
          <w:sz w:val="28"/>
          <w:szCs w:val="28"/>
          <w:u w:val="single"/>
        </w:rPr>
        <w:t>Wniosek</w:t>
      </w:r>
      <w:r w:rsidRPr="00620A44">
        <w:rPr>
          <w:rFonts w:asciiTheme="minorHAnsi" w:hAnsiTheme="minorHAnsi" w:cstheme="minorHAnsi"/>
          <w:b/>
          <w:sz w:val="28"/>
          <w:szCs w:val="28"/>
        </w:rPr>
        <w:t xml:space="preserve"> / </w:t>
      </w:r>
      <w:r w:rsidRPr="00620A44">
        <w:rPr>
          <w:rFonts w:asciiTheme="minorHAnsi" w:hAnsiTheme="minorHAnsi" w:cstheme="minorHAnsi"/>
          <w:b/>
          <w:sz w:val="28"/>
          <w:szCs w:val="28"/>
          <w:u w:val="single"/>
        </w:rPr>
        <w:t>Zaktualizowana Oferta</w:t>
      </w:r>
      <w:r w:rsidRPr="00620A44">
        <w:rPr>
          <w:rStyle w:val="Odwoanieprzypisudolnego"/>
          <w:rFonts w:asciiTheme="minorHAnsi" w:hAnsiTheme="minorHAnsi" w:cstheme="minorHAnsi"/>
          <w:b/>
          <w:sz w:val="28"/>
          <w:szCs w:val="28"/>
        </w:rPr>
        <w:footnoteReference w:id="2"/>
      </w:r>
      <w:r w:rsidRPr="00620A44">
        <w:rPr>
          <w:rFonts w:asciiTheme="minorHAnsi" w:hAnsiTheme="minorHAnsi" w:cstheme="minorHAnsi"/>
          <w:b/>
          <w:sz w:val="28"/>
          <w:szCs w:val="28"/>
        </w:rPr>
        <w:t xml:space="preserve"> </w:t>
      </w:r>
      <w:r w:rsidR="00620A44" w:rsidRPr="00620A44">
        <w:rPr>
          <w:rFonts w:asciiTheme="minorHAnsi" w:hAnsiTheme="minorHAnsi" w:cstheme="minorHAnsi"/>
          <w:b/>
          <w:sz w:val="28"/>
          <w:szCs w:val="28"/>
        </w:rPr>
        <w:br/>
      </w:r>
      <w:r w:rsidRPr="00620A44">
        <w:rPr>
          <w:rFonts w:asciiTheme="minorHAnsi" w:hAnsiTheme="minorHAnsi" w:cstheme="minorHAnsi"/>
          <w:b/>
          <w:sz w:val="28"/>
          <w:szCs w:val="28"/>
        </w:rPr>
        <w:t>w ramach Przedsięwzięcia „</w:t>
      </w:r>
      <w:r w:rsidR="00A42007" w:rsidRPr="00620A44">
        <w:rPr>
          <w:rFonts w:asciiTheme="minorHAnsi" w:hAnsiTheme="minorHAnsi" w:cstheme="minorHAnsi"/>
          <w:b/>
          <w:sz w:val="28"/>
          <w:szCs w:val="28"/>
        </w:rPr>
        <w:t>Budownictwo efektywne energetycznie i procesowo</w:t>
      </w:r>
      <w:r w:rsidR="00A42007" w:rsidRPr="00620A44" w:rsidDel="00A42007">
        <w:rPr>
          <w:rFonts w:asciiTheme="minorHAnsi" w:hAnsiTheme="minorHAnsi" w:cstheme="minorHAnsi"/>
          <w:b/>
          <w:sz w:val="28"/>
          <w:szCs w:val="28"/>
        </w:rPr>
        <w:t xml:space="preserve"> </w:t>
      </w:r>
      <w:r w:rsidRPr="00620A44">
        <w:rPr>
          <w:rFonts w:asciiTheme="minorHAnsi" w:hAnsiTheme="minorHAnsi" w:cstheme="minorHAnsi"/>
          <w:b/>
          <w:sz w:val="28"/>
          <w:szCs w:val="28"/>
        </w:rPr>
        <w:t xml:space="preserve">”, </w:t>
      </w:r>
    </w:p>
    <w:p w14:paraId="04492F09" w14:textId="77777777" w:rsidR="00E17A6C" w:rsidRPr="00620A44" w:rsidRDefault="00E17A6C" w:rsidP="00853D23">
      <w:pPr>
        <w:pStyle w:val="Tytu"/>
        <w:spacing w:before="60" w:after="60"/>
        <w:jc w:val="center"/>
        <w:rPr>
          <w:rFonts w:asciiTheme="minorHAnsi" w:hAnsiTheme="minorHAnsi" w:cstheme="minorHAnsi"/>
          <w:b/>
          <w:sz w:val="28"/>
          <w:szCs w:val="28"/>
        </w:rPr>
      </w:pPr>
    </w:p>
    <w:p w14:paraId="7A0F813F" w14:textId="77777777" w:rsidR="00E17A6C" w:rsidRPr="00620A44" w:rsidRDefault="00E17A6C" w:rsidP="00E17A6C">
      <w:pPr>
        <w:spacing w:after="120"/>
        <w:jc w:val="both"/>
        <w:rPr>
          <w:rFonts w:cstheme="minorHAnsi"/>
          <w:i/>
          <w:sz w:val="20"/>
          <w:szCs w:val="20"/>
          <w:u w:val="single"/>
        </w:rPr>
      </w:pPr>
      <w:r w:rsidRPr="00620A44">
        <w:rPr>
          <w:rFonts w:cstheme="minorHAnsi"/>
          <w:i/>
          <w:sz w:val="20"/>
          <w:szCs w:val="20"/>
          <w:u w:val="single"/>
        </w:rPr>
        <w:t xml:space="preserve">Instrukcja wypełniania Wniosku: </w:t>
      </w:r>
    </w:p>
    <w:p w14:paraId="3FDE4BFE" w14:textId="77777777" w:rsidR="00E17A6C" w:rsidRPr="00620A44" w:rsidRDefault="00E17A6C" w:rsidP="00E17A6C">
      <w:pPr>
        <w:spacing w:after="120"/>
        <w:jc w:val="both"/>
        <w:rPr>
          <w:rFonts w:cstheme="minorHAnsi"/>
          <w:i/>
          <w:sz w:val="20"/>
          <w:szCs w:val="20"/>
        </w:rPr>
      </w:pPr>
      <w:r w:rsidRPr="00620A44">
        <w:rPr>
          <w:rFonts w:cstheme="minorHAnsi"/>
          <w:i/>
          <w:sz w:val="20"/>
          <w:szCs w:val="20"/>
        </w:rPr>
        <w:t>Wnioskodawca uzupełnia wyłącznie białe pola. Pola niewykorzystane należy przekreślić znakiem „X”</w:t>
      </w:r>
    </w:p>
    <w:p w14:paraId="4E161DB9" w14:textId="77777777" w:rsidR="00E17A6C" w:rsidRPr="00620A44" w:rsidRDefault="00E17A6C" w:rsidP="00E17A6C">
      <w:pPr>
        <w:spacing w:after="120"/>
        <w:jc w:val="both"/>
        <w:rPr>
          <w:rFonts w:cstheme="minorHAnsi"/>
          <w:i/>
          <w:sz w:val="20"/>
          <w:szCs w:val="20"/>
        </w:rPr>
      </w:pPr>
      <w:r w:rsidRPr="00620A44">
        <w:rPr>
          <w:rFonts w:cstheme="minorHAnsi"/>
          <w:i/>
          <w:sz w:val="20"/>
          <w:szCs w:val="20"/>
        </w:rPr>
        <w:t>W przypadku konieczności załączenia dodatkowych materiałów (załączniki) powinny być one opisane wg wzoru: „Załącznik nr … do Tabeli … ” (np. Załącznik nr 3 do Tabeli G.10) pod rygorem ich pominięcia w ocenie.</w:t>
      </w:r>
    </w:p>
    <w:p w14:paraId="417F22DD" w14:textId="77777777" w:rsidR="00E17A6C" w:rsidRPr="00620A44" w:rsidRDefault="00E17A6C" w:rsidP="00E17A6C">
      <w:pPr>
        <w:spacing w:after="120"/>
        <w:jc w:val="both"/>
        <w:rPr>
          <w:rFonts w:cstheme="minorHAnsi"/>
          <w:i/>
          <w:sz w:val="20"/>
          <w:szCs w:val="20"/>
        </w:rPr>
      </w:pPr>
      <w:r w:rsidRPr="00620A44">
        <w:rPr>
          <w:rFonts w:cstheme="minorHAnsi"/>
          <w:i/>
          <w:sz w:val="20"/>
          <w:szCs w:val="20"/>
        </w:rPr>
        <w:t>Dodatkowe uwagi specyficzne, dotyczące sposobu wypełniania Wniosku, znajdują się przed każdą z tabel zawartych w niniejszym Załączniku do Regulaminu.</w:t>
      </w:r>
    </w:p>
    <w:p w14:paraId="76521258" w14:textId="77777777" w:rsidR="00E17A6C" w:rsidRPr="00620A44" w:rsidRDefault="00E17A6C" w:rsidP="00E17A6C">
      <w:pPr>
        <w:spacing w:after="120"/>
        <w:jc w:val="both"/>
        <w:rPr>
          <w:rFonts w:cstheme="minorHAnsi"/>
          <w:i/>
          <w:sz w:val="20"/>
          <w:szCs w:val="20"/>
        </w:rPr>
      </w:pPr>
    </w:p>
    <w:p w14:paraId="4596AA49"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t>DANE ZAMAWIAJĄCEGO</w:t>
      </w:r>
    </w:p>
    <w:tbl>
      <w:tblPr>
        <w:tblStyle w:val="Tabela-Siatka"/>
        <w:tblW w:w="9351" w:type="dxa"/>
        <w:shd w:val="clear" w:color="auto" w:fill="C5E0B3" w:themeFill="accent6" w:themeFillTint="66"/>
        <w:tblLook w:val="04A0" w:firstRow="1" w:lastRow="0" w:firstColumn="1" w:lastColumn="0" w:noHBand="0" w:noVBand="1"/>
      </w:tblPr>
      <w:tblGrid>
        <w:gridCol w:w="9351"/>
      </w:tblGrid>
      <w:tr w:rsidR="00E17A6C" w:rsidRPr="00620A44" w14:paraId="28E93D5E" w14:textId="77777777" w:rsidTr="001C3DAF">
        <w:trPr>
          <w:trHeight w:val="1327"/>
        </w:trPr>
        <w:tc>
          <w:tcPr>
            <w:tcW w:w="9351" w:type="dxa"/>
            <w:shd w:val="clear" w:color="auto" w:fill="C5E0B3" w:themeFill="accent6" w:themeFillTint="66"/>
            <w:vAlign w:val="center"/>
          </w:tcPr>
          <w:p w14:paraId="400F9726" w14:textId="77777777" w:rsidR="00E17A6C" w:rsidRPr="00620A44" w:rsidRDefault="00E17A6C" w:rsidP="001C3DAF">
            <w:pPr>
              <w:pStyle w:val="Akapitzlist"/>
              <w:spacing w:before="120" w:after="120" w:line="276" w:lineRule="auto"/>
              <w:ind w:left="0"/>
              <w:contextualSpacing w:val="0"/>
              <w:jc w:val="center"/>
              <w:rPr>
                <w:rFonts w:cstheme="minorHAnsi"/>
                <w:b/>
              </w:rPr>
            </w:pPr>
            <w:r w:rsidRPr="00620A44">
              <w:rPr>
                <w:rFonts w:cstheme="minorHAnsi"/>
                <w:b/>
              </w:rPr>
              <w:t>Narodowe Centrum Badań i Rozwoju</w:t>
            </w:r>
          </w:p>
          <w:p w14:paraId="31266479" w14:textId="77777777" w:rsidR="00E17A6C" w:rsidRPr="00620A44" w:rsidRDefault="00E17A6C" w:rsidP="001C3DAF">
            <w:pPr>
              <w:pStyle w:val="Akapitzlist"/>
              <w:spacing w:before="120" w:after="120" w:line="276" w:lineRule="auto"/>
              <w:ind w:left="0"/>
              <w:contextualSpacing w:val="0"/>
              <w:jc w:val="center"/>
              <w:rPr>
                <w:rFonts w:cstheme="minorHAnsi"/>
                <w:b/>
              </w:rPr>
            </w:pPr>
            <w:r w:rsidRPr="00620A44">
              <w:rPr>
                <w:rFonts w:cstheme="minorHAnsi"/>
                <w:b/>
              </w:rPr>
              <w:t>ul. Nowogrodzka 47a, 00-695 Warszawa</w:t>
            </w:r>
          </w:p>
        </w:tc>
      </w:tr>
    </w:tbl>
    <w:p w14:paraId="42780EF1" w14:textId="77777777" w:rsidR="00E17A6C" w:rsidRPr="00620A44" w:rsidRDefault="00E17A6C" w:rsidP="00E17A6C">
      <w:pPr>
        <w:rPr>
          <w:rFonts w:cstheme="minorHAnsi"/>
        </w:rPr>
      </w:pPr>
    </w:p>
    <w:p w14:paraId="06DA937A"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t>DANE WNIOSKODAWCY</w:t>
      </w:r>
    </w:p>
    <w:p w14:paraId="0A5859E2" w14:textId="77777777" w:rsidR="00E17A6C" w:rsidRPr="00620A44" w:rsidRDefault="00E17A6C" w:rsidP="00E17A6C">
      <w:pPr>
        <w:jc w:val="both"/>
        <w:rPr>
          <w:rFonts w:cstheme="minorHAnsi"/>
          <w:i/>
          <w:sz w:val="20"/>
        </w:rPr>
      </w:pPr>
      <w:r w:rsidRPr="00620A44">
        <w:rPr>
          <w:rFonts w:cstheme="minorHAnsi"/>
          <w:i/>
          <w:sz w:val="20"/>
        </w:rPr>
        <w:t xml:space="preserve">Uwaga: w przypadku, gdy Wniosek jest składany łącznie przez kilka podmiotów, do Wniosku należy powielić dla każdego z nich </w:t>
      </w:r>
      <w:r w:rsidRPr="00620A44">
        <w:rPr>
          <w:rFonts w:cstheme="minorHAnsi"/>
          <w:i/>
          <w:sz w:val="20"/>
        </w:rPr>
        <w:fldChar w:fldCharType="begin"/>
      </w:r>
      <w:r w:rsidRPr="00620A44">
        <w:rPr>
          <w:rFonts w:cstheme="minorHAnsi"/>
          <w:i/>
          <w:sz w:val="20"/>
        </w:rPr>
        <w:instrText xml:space="preserve"> REF _Ref20825704 \h  \* MERGEFORMAT </w:instrText>
      </w:r>
      <w:r w:rsidRPr="00620A44">
        <w:rPr>
          <w:rFonts w:cstheme="minorHAnsi"/>
          <w:i/>
          <w:sz w:val="20"/>
        </w:rPr>
      </w:r>
      <w:r w:rsidRPr="00620A44">
        <w:rPr>
          <w:rFonts w:cstheme="minorHAnsi"/>
          <w:i/>
          <w:sz w:val="20"/>
        </w:rPr>
        <w:fldChar w:fldCharType="separate"/>
      </w:r>
      <w:r w:rsidRPr="00620A44">
        <w:rPr>
          <w:rFonts w:cstheme="minorHAnsi"/>
          <w:i/>
          <w:sz w:val="20"/>
        </w:rPr>
        <w:t>Tabelę B.1</w:t>
      </w:r>
      <w:r w:rsidRPr="00620A44">
        <w:rPr>
          <w:rFonts w:cstheme="minorHAnsi"/>
          <w:i/>
          <w:sz w:val="20"/>
        </w:rPr>
        <w:fldChar w:fldCharType="end"/>
      </w:r>
      <w:r w:rsidRPr="00620A44">
        <w:rPr>
          <w:rFonts w:cstheme="minorHAnsi"/>
          <w:i/>
          <w:sz w:val="20"/>
        </w:rPr>
        <w:t>.</w:t>
      </w:r>
    </w:p>
    <w:p w14:paraId="7A7CED2B" w14:textId="77777777" w:rsidR="00E17A6C" w:rsidRPr="00620A44" w:rsidRDefault="00E17A6C" w:rsidP="00E17A6C">
      <w:pPr>
        <w:pStyle w:val="Legenda"/>
        <w:keepNext/>
        <w:rPr>
          <w:rFonts w:cstheme="minorHAnsi"/>
        </w:rPr>
      </w:pPr>
      <w:bookmarkStart w:id="0" w:name="_Ref20825704"/>
      <w:r w:rsidRPr="00620A44">
        <w:rPr>
          <w:rFonts w:cstheme="minorHAnsi"/>
        </w:rPr>
        <w:t xml:space="preserve">Tabela </w:t>
      </w:r>
      <w:r w:rsidRPr="00620A44">
        <w:rPr>
          <w:rFonts w:cstheme="minorHAnsi"/>
        </w:rPr>
        <w:fldChar w:fldCharType="begin"/>
      </w:r>
      <w:r w:rsidRPr="00620A44">
        <w:rPr>
          <w:rFonts w:cstheme="minorHAnsi"/>
        </w:rPr>
        <w:instrText>STYLEREF 1 \s</w:instrText>
      </w:r>
      <w:r w:rsidRPr="00620A44">
        <w:rPr>
          <w:rFonts w:cstheme="minorHAnsi"/>
        </w:rPr>
        <w:fldChar w:fldCharType="separate"/>
      </w:r>
      <w:r w:rsidRPr="00620A44">
        <w:rPr>
          <w:rFonts w:cstheme="minorHAnsi"/>
          <w:noProof/>
        </w:rPr>
        <w:t>B</w:t>
      </w:r>
      <w:r w:rsidRPr="00620A44">
        <w:rPr>
          <w:rFonts w:cstheme="minorHAnsi"/>
        </w:rPr>
        <w:fldChar w:fldCharType="end"/>
      </w:r>
      <w:r w:rsidRPr="00620A44">
        <w:rPr>
          <w:rFonts w:cstheme="minorHAnsi"/>
        </w:rPr>
        <w:t>.</w:t>
      </w:r>
      <w:r w:rsidRPr="00620A44">
        <w:rPr>
          <w:rFonts w:cstheme="minorHAnsi"/>
        </w:rPr>
        <w:fldChar w:fldCharType="begin"/>
      </w:r>
      <w:r w:rsidRPr="00620A44">
        <w:rPr>
          <w:rFonts w:cstheme="minorHAnsi"/>
        </w:rPr>
        <w:instrText>SEQ Tabela \* ARABIC \s 1</w:instrText>
      </w:r>
      <w:r w:rsidRPr="00620A44">
        <w:rPr>
          <w:rFonts w:cstheme="minorHAnsi"/>
        </w:rPr>
        <w:fldChar w:fldCharType="separate"/>
      </w:r>
      <w:r w:rsidRPr="00620A44">
        <w:rPr>
          <w:rFonts w:cstheme="minorHAnsi"/>
          <w:noProof/>
        </w:rPr>
        <w:t>1</w:t>
      </w:r>
      <w:r w:rsidRPr="00620A44">
        <w:rPr>
          <w:rFonts w:cstheme="minorHAnsi"/>
        </w:rPr>
        <w:fldChar w:fldCharType="end"/>
      </w:r>
      <w:r w:rsidRPr="00620A44">
        <w:rPr>
          <w:rFonts w:cstheme="minorHAnsi"/>
        </w:rPr>
        <w:t xml:space="preserve"> Dane Wnioskodawcy</w:t>
      </w:r>
      <w:bookmarkEnd w:id="0"/>
    </w:p>
    <w:tbl>
      <w:tblPr>
        <w:tblStyle w:val="Tabela-Siatka"/>
        <w:tblW w:w="9351" w:type="dxa"/>
        <w:tblLook w:val="04A0" w:firstRow="1" w:lastRow="0" w:firstColumn="1" w:lastColumn="0" w:noHBand="0" w:noVBand="1"/>
      </w:tblPr>
      <w:tblGrid>
        <w:gridCol w:w="988"/>
        <w:gridCol w:w="2309"/>
        <w:gridCol w:w="6054"/>
      </w:tblGrid>
      <w:tr w:rsidR="00E17A6C" w:rsidRPr="00620A44" w14:paraId="0168F5C8" w14:textId="77777777" w:rsidTr="008D2293">
        <w:tc>
          <w:tcPr>
            <w:tcW w:w="988" w:type="dxa"/>
            <w:vMerge w:val="restart"/>
            <w:shd w:val="clear" w:color="auto" w:fill="C5E0B3" w:themeFill="accent6" w:themeFillTint="66"/>
            <w:vAlign w:val="center"/>
          </w:tcPr>
          <w:p w14:paraId="25A3820F" w14:textId="77777777" w:rsidR="00E17A6C" w:rsidRPr="00620A44" w:rsidRDefault="00E17A6C" w:rsidP="008D2293">
            <w:pPr>
              <w:pStyle w:val="Akapitzlist"/>
              <w:spacing w:before="60" w:after="60" w:line="276" w:lineRule="auto"/>
              <w:ind w:left="0"/>
              <w:contextualSpacing w:val="0"/>
              <w:jc w:val="center"/>
              <w:rPr>
                <w:rFonts w:cstheme="minorHAnsi"/>
              </w:rPr>
            </w:pPr>
            <w:r w:rsidRPr="00620A44">
              <w:rPr>
                <w:rFonts w:cstheme="minorHAnsi"/>
              </w:rPr>
              <w:t>Podmiot</w:t>
            </w:r>
          </w:p>
        </w:tc>
        <w:tc>
          <w:tcPr>
            <w:tcW w:w="2309" w:type="dxa"/>
            <w:shd w:val="clear" w:color="auto" w:fill="C5E0B3" w:themeFill="accent6" w:themeFillTint="66"/>
          </w:tcPr>
          <w:p w14:paraId="0CC1419C"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 xml:space="preserve">Pełna nazwa Wnioskodawcy / Lidera </w:t>
            </w:r>
            <w:r w:rsidRPr="00620A44">
              <w:rPr>
                <w:rFonts w:cstheme="minorHAnsi"/>
              </w:rPr>
              <w:lastRenderedPageBreak/>
              <w:t>Konsorcjum / Członka Konsorcjum</w:t>
            </w:r>
          </w:p>
        </w:tc>
        <w:tc>
          <w:tcPr>
            <w:tcW w:w="6054" w:type="dxa"/>
          </w:tcPr>
          <w:sdt>
            <w:sdtPr>
              <w:rPr>
                <w:rFonts w:cstheme="minorHAnsi"/>
                <w:b/>
              </w:rPr>
              <w:id w:val="1772052281"/>
              <w:placeholder>
                <w:docPart w:val="44D2386B312143A598C2FF30FF8E45AC"/>
              </w:placeholder>
              <w:showingPlcHdr/>
            </w:sdtPr>
            <w:sdtEndPr/>
            <w:sdtContent>
              <w:p w14:paraId="6CFEAE13" w14:textId="77777777" w:rsidR="00E17A6C" w:rsidRPr="00620A44" w:rsidRDefault="00E17A6C" w:rsidP="001C3DAF">
                <w:pPr>
                  <w:pStyle w:val="Akapitzlist"/>
                  <w:spacing w:before="60" w:after="60" w:line="276" w:lineRule="auto"/>
                  <w:ind w:left="0"/>
                  <w:contextualSpacing w:val="0"/>
                  <w:jc w:val="both"/>
                  <w:rPr>
                    <w:rFonts w:cstheme="minorHAnsi"/>
                    <w:b/>
                  </w:rPr>
                </w:pPr>
                <w:r w:rsidRPr="00620A44">
                  <w:rPr>
                    <w:rStyle w:val="Tekstzastpczy"/>
                    <w:rFonts w:cstheme="minorHAnsi"/>
                  </w:rPr>
                  <w:t>Kliknij lub naciśnij tutaj, aby wprowadzić tekst.</w:t>
                </w:r>
              </w:p>
            </w:sdtContent>
          </w:sdt>
        </w:tc>
      </w:tr>
      <w:tr w:rsidR="00E17A6C" w:rsidRPr="00620A44" w14:paraId="49B6B25F" w14:textId="77777777" w:rsidTr="001C3DAF">
        <w:trPr>
          <w:trHeight w:val="366"/>
        </w:trPr>
        <w:tc>
          <w:tcPr>
            <w:tcW w:w="988" w:type="dxa"/>
            <w:vMerge/>
            <w:shd w:val="clear" w:color="auto" w:fill="C5E0B3" w:themeFill="accent6" w:themeFillTint="66"/>
          </w:tcPr>
          <w:p w14:paraId="32A9BC45"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34A868E7"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Forma prawna</w:t>
            </w:r>
          </w:p>
        </w:tc>
        <w:tc>
          <w:tcPr>
            <w:tcW w:w="6054" w:type="dxa"/>
          </w:tcPr>
          <w:sdt>
            <w:sdtPr>
              <w:rPr>
                <w:rFonts w:cstheme="minorHAnsi"/>
                <w:b/>
              </w:rPr>
              <w:id w:val="1743903995"/>
              <w:placeholder>
                <w:docPart w:val="8A1B7B14A45248AFAC5DC8FE8BC330E9"/>
              </w:placeholder>
              <w:showingPlcHdr/>
            </w:sdtPr>
            <w:sdtEndPr/>
            <w:sdtContent>
              <w:p w14:paraId="3BCD2FFC" w14:textId="407E812C" w:rsidR="00E17A6C" w:rsidRPr="00620A44" w:rsidRDefault="00E17A6C" w:rsidP="001C3DAF">
                <w:pPr>
                  <w:pStyle w:val="Akapitzlist"/>
                  <w:spacing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43525333" w14:textId="77777777" w:rsidTr="001C3DAF">
        <w:trPr>
          <w:trHeight w:val="434"/>
        </w:trPr>
        <w:tc>
          <w:tcPr>
            <w:tcW w:w="988" w:type="dxa"/>
            <w:vMerge/>
            <w:shd w:val="clear" w:color="auto" w:fill="C5E0B3" w:themeFill="accent6" w:themeFillTint="66"/>
          </w:tcPr>
          <w:p w14:paraId="00E5C42D"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09A3A7C6"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Adres z kodem pocztowym</w:t>
            </w:r>
          </w:p>
        </w:tc>
        <w:tc>
          <w:tcPr>
            <w:tcW w:w="6054" w:type="dxa"/>
          </w:tcPr>
          <w:sdt>
            <w:sdtPr>
              <w:rPr>
                <w:rFonts w:cstheme="minorHAnsi"/>
              </w:rPr>
              <w:id w:val="-1993016650"/>
              <w:placeholder>
                <w:docPart w:val="497D0188A78C4D1EA69DAF062EC0021F"/>
              </w:placeholder>
              <w:showingPlcHdr/>
            </w:sdtPr>
            <w:sdtEndPr/>
            <w:sdtContent>
              <w:p w14:paraId="66681DF6" w14:textId="1E93C7E6" w:rsidR="00E17A6C" w:rsidRPr="00620A44" w:rsidRDefault="00E17A6C" w:rsidP="001C3DAF">
                <w:pPr>
                  <w:pStyle w:val="Akapitzlist"/>
                  <w:spacing w:before="60" w:after="60" w:line="276" w:lineRule="auto"/>
                  <w:ind w:left="0"/>
                  <w:jc w:val="both"/>
                  <w:rPr>
                    <w:rFonts w:cstheme="minorHAnsi"/>
                  </w:rPr>
                </w:pPr>
                <w:r w:rsidRPr="00620A44">
                  <w:rPr>
                    <w:rFonts w:cstheme="minorHAnsi"/>
                  </w:rPr>
                  <w:t>Kliknij lub naciśnij tutaj, aby wprowadzić tekst.</w:t>
                </w:r>
              </w:p>
            </w:sdtContent>
          </w:sdt>
        </w:tc>
      </w:tr>
      <w:tr w:rsidR="00E17A6C" w:rsidRPr="00620A44" w14:paraId="195B791D" w14:textId="77777777" w:rsidTr="001C3DAF">
        <w:tc>
          <w:tcPr>
            <w:tcW w:w="988" w:type="dxa"/>
            <w:vMerge/>
            <w:shd w:val="clear" w:color="auto" w:fill="C5E0B3" w:themeFill="accent6" w:themeFillTint="66"/>
          </w:tcPr>
          <w:p w14:paraId="484EB22E"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0E1662B5"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Nr telefonu</w:t>
            </w:r>
          </w:p>
        </w:tc>
        <w:tc>
          <w:tcPr>
            <w:tcW w:w="6054" w:type="dxa"/>
          </w:tcPr>
          <w:sdt>
            <w:sdtPr>
              <w:rPr>
                <w:rFonts w:cstheme="minorHAnsi"/>
                <w:b/>
              </w:rPr>
              <w:id w:val="419064442"/>
              <w:placeholder>
                <w:docPart w:val="5A9CAC64EF764AC2AA8E8A5A2695BA2C"/>
              </w:placeholder>
              <w:showingPlcHdr/>
            </w:sdtPr>
            <w:sdtEndPr/>
            <w:sdtContent>
              <w:p w14:paraId="0BD584FC" w14:textId="27BD3E28"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6DE441F7" w14:textId="77777777" w:rsidTr="001C3DAF">
        <w:tc>
          <w:tcPr>
            <w:tcW w:w="988" w:type="dxa"/>
            <w:vMerge/>
            <w:shd w:val="clear" w:color="auto" w:fill="C5E0B3" w:themeFill="accent6" w:themeFillTint="66"/>
          </w:tcPr>
          <w:p w14:paraId="6541FE89"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2FCEC608"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E-mail</w:t>
            </w:r>
          </w:p>
        </w:tc>
        <w:tc>
          <w:tcPr>
            <w:tcW w:w="6054" w:type="dxa"/>
          </w:tcPr>
          <w:sdt>
            <w:sdtPr>
              <w:rPr>
                <w:rFonts w:cstheme="minorHAnsi"/>
                <w:b/>
              </w:rPr>
              <w:id w:val="285702525"/>
              <w:placeholder>
                <w:docPart w:val="84A8A46D2FEE41F2A80F4FD4E57C6A07"/>
              </w:placeholder>
              <w:showingPlcHdr/>
            </w:sdtPr>
            <w:sdtEndPr/>
            <w:sdtContent>
              <w:p w14:paraId="2A8FE8D7" w14:textId="0FB73243"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32B1B8F9" w14:textId="77777777" w:rsidTr="001C3DAF">
        <w:tc>
          <w:tcPr>
            <w:tcW w:w="988" w:type="dxa"/>
            <w:vMerge/>
            <w:shd w:val="clear" w:color="auto" w:fill="C5E0B3" w:themeFill="accent6" w:themeFillTint="66"/>
          </w:tcPr>
          <w:p w14:paraId="68C393F8"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32107905"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NIP</w:t>
            </w:r>
          </w:p>
        </w:tc>
        <w:tc>
          <w:tcPr>
            <w:tcW w:w="6054" w:type="dxa"/>
          </w:tcPr>
          <w:sdt>
            <w:sdtPr>
              <w:rPr>
                <w:rFonts w:cstheme="minorHAnsi"/>
                <w:b/>
              </w:rPr>
              <w:id w:val="800885331"/>
              <w:placeholder>
                <w:docPart w:val="19B4879BC6C042369387A2ECA61021BC"/>
              </w:placeholder>
              <w:showingPlcHdr/>
            </w:sdtPr>
            <w:sdtEndPr/>
            <w:sdtContent>
              <w:p w14:paraId="3CFF8C2F" w14:textId="676B7665"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4BB7C69F" w14:textId="77777777" w:rsidTr="001C3DAF">
        <w:tc>
          <w:tcPr>
            <w:tcW w:w="988" w:type="dxa"/>
            <w:vMerge/>
            <w:shd w:val="clear" w:color="auto" w:fill="C5E0B3" w:themeFill="accent6" w:themeFillTint="66"/>
          </w:tcPr>
          <w:p w14:paraId="6711F063"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363FEE31"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REGON</w:t>
            </w:r>
          </w:p>
        </w:tc>
        <w:tc>
          <w:tcPr>
            <w:tcW w:w="6054" w:type="dxa"/>
          </w:tcPr>
          <w:sdt>
            <w:sdtPr>
              <w:rPr>
                <w:rFonts w:cstheme="minorHAnsi"/>
                <w:b/>
              </w:rPr>
              <w:id w:val="1847827361"/>
              <w:placeholder>
                <w:docPart w:val="41C34E89B7AA42EAA6DC723A2021EBB7"/>
              </w:placeholder>
              <w:showingPlcHdr/>
            </w:sdtPr>
            <w:sdtEndPr/>
            <w:sdtContent>
              <w:p w14:paraId="4DA19AAD" w14:textId="0DE25E40"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r w:rsidR="00E17A6C" w:rsidRPr="00620A44" w14:paraId="1B7D6105" w14:textId="77777777" w:rsidTr="001C3DAF">
        <w:tc>
          <w:tcPr>
            <w:tcW w:w="988" w:type="dxa"/>
            <w:vMerge/>
            <w:shd w:val="clear" w:color="auto" w:fill="C5E0B3" w:themeFill="accent6" w:themeFillTint="66"/>
          </w:tcPr>
          <w:p w14:paraId="644BB18E" w14:textId="77777777" w:rsidR="00E17A6C" w:rsidRPr="00620A44" w:rsidRDefault="00E17A6C" w:rsidP="001C3DAF">
            <w:pPr>
              <w:pStyle w:val="Akapitzlist"/>
              <w:spacing w:before="60" w:after="60" w:line="276" w:lineRule="auto"/>
              <w:ind w:left="0"/>
              <w:contextualSpacing w:val="0"/>
              <w:rPr>
                <w:rFonts w:cstheme="minorHAnsi"/>
              </w:rPr>
            </w:pPr>
          </w:p>
        </w:tc>
        <w:tc>
          <w:tcPr>
            <w:tcW w:w="2309" w:type="dxa"/>
            <w:shd w:val="clear" w:color="auto" w:fill="C5E0B3" w:themeFill="accent6" w:themeFillTint="66"/>
          </w:tcPr>
          <w:p w14:paraId="46E76EB9"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Imiona i nazwiska osób upoważnionych do reprezentowania i składania oświadczeń woli w imieniu Wnioskodawcy</w:t>
            </w:r>
          </w:p>
        </w:tc>
        <w:tc>
          <w:tcPr>
            <w:tcW w:w="6054" w:type="dxa"/>
          </w:tcPr>
          <w:sdt>
            <w:sdtPr>
              <w:rPr>
                <w:rFonts w:cstheme="minorHAnsi"/>
                <w:b/>
              </w:rPr>
              <w:id w:val="-144590298"/>
              <w:placeholder>
                <w:docPart w:val="42EE4A2C24654C6CBBA1C897BD4C5547"/>
              </w:placeholder>
              <w:showingPlcHdr/>
            </w:sdtPr>
            <w:sdtEndPr/>
            <w:sdtContent>
              <w:p w14:paraId="378F9CC1" w14:textId="3988AE68" w:rsidR="00E17A6C" w:rsidRPr="00620A44" w:rsidRDefault="00E17A6C" w:rsidP="001C3DAF">
                <w:pPr>
                  <w:pStyle w:val="Akapitzlist"/>
                  <w:spacing w:before="60" w:after="60" w:line="276" w:lineRule="auto"/>
                  <w:ind w:left="0"/>
                  <w:jc w:val="both"/>
                  <w:rPr>
                    <w:rFonts w:cstheme="minorHAnsi"/>
                    <w:b/>
                  </w:rPr>
                </w:pPr>
                <w:r w:rsidRPr="00620A44">
                  <w:rPr>
                    <w:rStyle w:val="Tekstzastpczy"/>
                    <w:rFonts w:cstheme="minorHAnsi"/>
                  </w:rPr>
                  <w:t>Kliknij lub naciśnij tutaj, aby wprowadzić tekst.</w:t>
                </w:r>
              </w:p>
            </w:sdtContent>
          </w:sdt>
        </w:tc>
      </w:tr>
    </w:tbl>
    <w:p w14:paraId="5364478A" w14:textId="77777777" w:rsidR="00E17A6C" w:rsidRPr="00620A44" w:rsidRDefault="00E17A6C" w:rsidP="00E17A6C">
      <w:pPr>
        <w:pStyle w:val="Nagwek1"/>
        <w:spacing w:before="120" w:after="240" w:line="240" w:lineRule="auto"/>
        <w:ind w:left="714" w:hanging="357"/>
        <w:rPr>
          <w:rFonts w:cstheme="minorHAnsi"/>
        </w:rPr>
      </w:pPr>
      <w:r w:rsidRPr="00620A44">
        <w:rPr>
          <w:rFonts w:cstheme="minorHAnsi"/>
        </w:rPr>
        <w:t>DANE OSOBY KONTAKTOWEJ</w:t>
      </w:r>
    </w:p>
    <w:p w14:paraId="491961A8" w14:textId="77777777" w:rsidR="00E17A6C" w:rsidRPr="00620A44" w:rsidRDefault="00E17A6C" w:rsidP="00E17A6C">
      <w:pPr>
        <w:pStyle w:val="Legenda"/>
        <w:keepNext/>
        <w:rPr>
          <w:rFonts w:cstheme="minorHAnsi"/>
        </w:rPr>
      </w:pPr>
      <w:r w:rsidRPr="00620A44">
        <w:rPr>
          <w:rFonts w:cstheme="minorHAnsi"/>
        </w:rPr>
        <w:t xml:space="preserve">Tabela </w:t>
      </w:r>
      <w:r w:rsidRPr="00620A44">
        <w:rPr>
          <w:rFonts w:cstheme="minorHAnsi"/>
        </w:rPr>
        <w:fldChar w:fldCharType="begin"/>
      </w:r>
      <w:r w:rsidRPr="00620A44">
        <w:rPr>
          <w:rFonts w:cstheme="minorHAnsi"/>
        </w:rPr>
        <w:instrText>STYLEREF 1 \s</w:instrText>
      </w:r>
      <w:r w:rsidRPr="00620A44">
        <w:rPr>
          <w:rFonts w:cstheme="minorHAnsi"/>
        </w:rPr>
        <w:fldChar w:fldCharType="separate"/>
      </w:r>
      <w:r w:rsidRPr="00620A44">
        <w:rPr>
          <w:rFonts w:cstheme="minorHAnsi"/>
          <w:noProof/>
        </w:rPr>
        <w:t>C</w:t>
      </w:r>
      <w:r w:rsidRPr="00620A44">
        <w:rPr>
          <w:rFonts w:cstheme="minorHAnsi"/>
        </w:rPr>
        <w:fldChar w:fldCharType="end"/>
      </w:r>
      <w:r w:rsidRPr="00620A44">
        <w:rPr>
          <w:rFonts w:cstheme="minorHAnsi"/>
        </w:rPr>
        <w:t>.</w:t>
      </w:r>
      <w:r w:rsidRPr="00620A44">
        <w:rPr>
          <w:rFonts w:cstheme="minorHAnsi"/>
        </w:rPr>
        <w:fldChar w:fldCharType="begin"/>
      </w:r>
      <w:r w:rsidRPr="00620A44">
        <w:rPr>
          <w:rFonts w:cstheme="minorHAnsi"/>
        </w:rPr>
        <w:instrText>SEQ Tabela \* ARABIC \s 1</w:instrText>
      </w:r>
      <w:r w:rsidRPr="00620A44">
        <w:rPr>
          <w:rFonts w:cstheme="minorHAnsi"/>
        </w:rPr>
        <w:fldChar w:fldCharType="separate"/>
      </w:r>
      <w:r w:rsidRPr="00620A44">
        <w:rPr>
          <w:rFonts w:cstheme="minorHAnsi"/>
          <w:noProof/>
        </w:rPr>
        <w:t>1</w:t>
      </w:r>
      <w:r w:rsidRPr="00620A44">
        <w:rPr>
          <w:rFonts w:cstheme="minorHAnsi"/>
        </w:rPr>
        <w:fldChar w:fldCharType="end"/>
      </w:r>
      <w:r w:rsidRPr="00620A44">
        <w:rPr>
          <w:rFonts w:cstheme="minorHAnsi"/>
        </w:rPr>
        <w:t xml:space="preserve"> Dane osoby kontaktowej ze strony Wnioskodawcy</w:t>
      </w:r>
    </w:p>
    <w:tbl>
      <w:tblPr>
        <w:tblStyle w:val="Tabela-Siatka"/>
        <w:tblW w:w="9351" w:type="dxa"/>
        <w:tblLook w:val="04A0" w:firstRow="1" w:lastRow="0" w:firstColumn="1" w:lastColumn="0" w:noHBand="0" w:noVBand="1"/>
      </w:tblPr>
      <w:tblGrid>
        <w:gridCol w:w="2689"/>
        <w:gridCol w:w="6662"/>
      </w:tblGrid>
      <w:tr w:rsidR="00E17A6C" w:rsidRPr="00620A44" w14:paraId="452AFF2D" w14:textId="77777777" w:rsidTr="001C3DAF">
        <w:tc>
          <w:tcPr>
            <w:tcW w:w="2689" w:type="dxa"/>
            <w:shd w:val="clear" w:color="auto" w:fill="C5E0B3" w:themeFill="accent6" w:themeFillTint="66"/>
          </w:tcPr>
          <w:p w14:paraId="6DC452C7"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Imię i nazwisko</w:t>
            </w:r>
          </w:p>
        </w:tc>
        <w:tc>
          <w:tcPr>
            <w:tcW w:w="6662" w:type="dxa"/>
          </w:tcPr>
          <w:sdt>
            <w:sdtPr>
              <w:rPr>
                <w:rFonts w:cstheme="minorHAnsi"/>
                <w:b/>
              </w:rPr>
              <w:id w:val="-1873839326"/>
              <w:placeholder>
                <w:docPart w:val="EA30A3D723D146FD9E96EC027679E56B"/>
              </w:placeholder>
              <w:showingPlcHdr/>
            </w:sdtPr>
            <w:sdtEndPr/>
            <w:sdtContent>
              <w:p w14:paraId="1FA899F3" w14:textId="706D2AD6"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2226CA48" w14:textId="77777777" w:rsidR="00E17A6C" w:rsidRPr="00620A44" w:rsidRDefault="00E17A6C" w:rsidP="001C3DAF">
            <w:pPr>
              <w:pStyle w:val="Akapitzlist"/>
              <w:spacing w:before="60" w:after="60" w:line="276" w:lineRule="auto"/>
              <w:ind w:left="31"/>
              <w:contextualSpacing w:val="0"/>
              <w:jc w:val="both"/>
              <w:rPr>
                <w:rFonts w:cstheme="minorHAnsi"/>
              </w:rPr>
            </w:pPr>
          </w:p>
        </w:tc>
      </w:tr>
      <w:tr w:rsidR="00E17A6C" w:rsidRPr="00620A44" w14:paraId="34113E4E" w14:textId="77777777" w:rsidTr="001C3DAF">
        <w:tc>
          <w:tcPr>
            <w:tcW w:w="2689" w:type="dxa"/>
            <w:shd w:val="clear" w:color="auto" w:fill="C5E0B3" w:themeFill="accent6" w:themeFillTint="66"/>
          </w:tcPr>
          <w:p w14:paraId="1D8C4514" w14:textId="77777777" w:rsidR="00E17A6C" w:rsidRPr="00620A44" w:rsidRDefault="00E17A6C" w:rsidP="001C3DAF">
            <w:pPr>
              <w:pStyle w:val="Akapitzlist"/>
              <w:spacing w:before="60" w:after="60" w:line="276" w:lineRule="auto"/>
              <w:ind w:left="0"/>
              <w:contextualSpacing w:val="0"/>
              <w:rPr>
                <w:rFonts w:cstheme="minorHAnsi"/>
                <w:b/>
              </w:rPr>
            </w:pPr>
            <w:r w:rsidRPr="00620A44">
              <w:rPr>
                <w:rFonts w:cstheme="minorHAnsi"/>
              </w:rPr>
              <w:t>Stanowisko</w:t>
            </w:r>
          </w:p>
        </w:tc>
        <w:tc>
          <w:tcPr>
            <w:tcW w:w="6662" w:type="dxa"/>
          </w:tcPr>
          <w:sdt>
            <w:sdtPr>
              <w:rPr>
                <w:rFonts w:cstheme="minorHAnsi"/>
                <w:b/>
              </w:rPr>
              <w:id w:val="-1503274236"/>
              <w:placeholder>
                <w:docPart w:val="6473998257C34C5983791D33E5609A70"/>
              </w:placeholder>
              <w:showingPlcHdr/>
            </w:sdtPr>
            <w:sdtEndPr/>
            <w:sdtContent>
              <w:p w14:paraId="2942E10A" w14:textId="04CB0830"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05C00F22" w14:textId="77777777" w:rsidR="00E17A6C" w:rsidRPr="00620A44" w:rsidRDefault="00E17A6C" w:rsidP="001C3DAF">
            <w:pPr>
              <w:pStyle w:val="Akapitzlist"/>
              <w:spacing w:before="60" w:after="60" w:line="276" w:lineRule="auto"/>
              <w:ind w:left="31"/>
              <w:contextualSpacing w:val="0"/>
              <w:jc w:val="both"/>
              <w:rPr>
                <w:rFonts w:cstheme="minorHAnsi"/>
              </w:rPr>
            </w:pPr>
          </w:p>
        </w:tc>
      </w:tr>
      <w:tr w:rsidR="00E17A6C" w:rsidRPr="00620A44" w14:paraId="08CA0246" w14:textId="77777777" w:rsidTr="001C3DAF">
        <w:tc>
          <w:tcPr>
            <w:tcW w:w="2689" w:type="dxa"/>
            <w:shd w:val="clear" w:color="auto" w:fill="C5E0B3" w:themeFill="accent6" w:themeFillTint="66"/>
          </w:tcPr>
          <w:p w14:paraId="148FFD99" w14:textId="77777777" w:rsidR="00E17A6C" w:rsidRPr="00620A44" w:rsidRDefault="00E17A6C" w:rsidP="001C3DAF">
            <w:pPr>
              <w:pStyle w:val="Akapitzlist"/>
              <w:spacing w:before="60" w:after="60" w:line="276" w:lineRule="auto"/>
              <w:ind w:left="0"/>
              <w:contextualSpacing w:val="0"/>
              <w:rPr>
                <w:rFonts w:cstheme="minorHAnsi"/>
                <w:b/>
              </w:rPr>
            </w:pPr>
            <w:r w:rsidRPr="00620A44">
              <w:rPr>
                <w:rFonts w:cstheme="minorHAnsi"/>
              </w:rPr>
              <w:t>Adres z kodem pocztowym</w:t>
            </w:r>
          </w:p>
        </w:tc>
        <w:tc>
          <w:tcPr>
            <w:tcW w:w="6662" w:type="dxa"/>
          </w:tcPr>
          <w:sdt>
            <w:sdtPr>
              <w:rPr>
                <w:rFonts w:cstheme="minorHAnsi"/>
                <w:b/>
              </w:rPr>
              <w:id w:val="1213547427"/>
              <w:placeholder>
                <w:docPart w:val="1387CAD169C34B7B841623CB43198224"/>
              </w:placeholder>
              <w:showingPlcHdr/>
            </w:sdtPr>
            <w:sdtEndPr/>
            <w:sdtContent>
              <w:p w14:paraId="73008017" w14:textId="7F801112"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753EE452" w14:textId="77777777" w:rsidR="00E17A6C" w:rsidRPr="00620A44" w:rsidRDefault="00E17A6C" w:rsidP="001C3DAF">
            <w:pPr>
              <w:pStyle w:val="Akapitzlist"/>
              <w:spacing w:before="60" w:after="60" w:line="276" w:lineRule="auto"/>
              <w:ind w:left="31"/>
              <w:contextualSpacing w:val="0"/>
              <w:jc w:val="both"/>
              <w:rPr>
                <w:rFonts w:cstheme="minorHAnsi"/>
              </w:rPr>
            </w:pPr>
          </w:p>
        </w:tc>
      </w:tr>
      <w:tr w:rsidR="00E17A6C" w:rsidRPr="00620A44" w14:paraId="1CFD06BE" w14:textId="77777777" w:rsidTr="001C3DAF">
        <w:tc>
          <w:tcPr>
            <w:tcW w:w="2689" w:type="dxa"/>
            <w:shd w:val="clear" w:color="auto" w:fill="C5E0B3" w:themeFill="accent6" w:themeFillTint="66"/>
          </w:tcPr>
          <w:p w14:paraId="48C5DADF" w14:textId="77777777" w:rsidR="00E17A6C" w:rsidRPr="00620A44" w:rsidRDefault="00E17A6C" w:rsidP="001C3DAF">
            <w:pPr>
              <w:pStyle w:val="Akapitzlist"/>
              <w:spacing w:before="60" w:after="60" w:line="276" w:lineRule="auto"/>
              <w:ind w:left="0"/>
              <w:contextualSpacing w:val="0"/>
              <w:rPr>
                <w:rFonts w:cstheme="minorHAnsi"/>
                <w:b/>
              </w:rPr>
            </w:pPr>
            <w:r w:rsidRPr="00620A44">
              <w:rPr>
                <w:rFonts w:cstheme="minorHAnsi"/>
              </w:rPr>
              <w:t>Nr telefonu</w:t>
            </w:r>
          </w:p>
        </w:tc>
        <w:tc>
          <w:tcPr>
            <w:tcW w:w="6662" w:type="dxa"/>
          </w:tcPr>
          <w:sdt>
            <w:sdtPr>
              <w:rPr>
                <w:rFonts w:cstheme="minorHAnsi"/>
                <w:b/>
              </w:rPr>
              <w:id w:val="367884078"/>
              <w:placeholder>
                <w:docPart w:val="B5C48386A9E548BFB58FBBDB842AD83E"/>
              </w:placeholder>
              <w:showingPlcHdr/>
            </w:sdtPr>
            <w:sdtEndPr/>
            <w:sdtContent>
              <w:p w14:paraId="696A73A0" w14:textId="0B146C5F"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33E2C06E" w14:textId="77777777" w:rsidR="00E17A6C" w:rsidRPr="00620A44" w:rsidRDefault="00E17A6C" w:rsidP="001C3DAF">
            <w:pPr>
              <w:pStyle w:val="Akapitzlist"/>
              <w:spacing w:before="60" w:after="60" w:line="276" w:lineRule="auto"/>
              <w:ind w:left="31"/>
              <w:contextualSpacing w:val="0"/>
              <w:jc w:val="both"/>
              <w:rPr>
                <w:rFonts w:cstheme="minorHAnsi"/>
              </w:rPr>
            </w:pPr>
          </w:p>
        </w:tc>
      </w:tr>
      <w:tr w:rsidR="00E17A6C" w:rsidRPr="00620A44" w14:paraId="428F7CE5" w14:textId="77777777" w:rsidTr="001C3DAF">
        <w:tc>
          <w:tcPr>
            <w:tcW w:w="2689" w:type="dxa"/>
            <w:shd w:val="clear" w:color="auto" w:fill="C5E0B3" w:themeFill="accent6" w:themeFillTint="66"/>
          </w:tcPr>
          <w:p w14:paraId="31F86524" w14:textId="77777777" w:rsidR="00E17A6C" w:rsidRPr="00620A44" w:rsidRDefault="00E17A6C" w:rsidP="001C3DAF">
            <w:pPr>
              <w:pStyle w:val="Akapitzlist"/>
              <w:spacing w:before="60" w:after="60" w:line="276" w:lineRule="auto"/>
              <w:ind w:left="0"/>
              <w:contextualSpacing w:val="0"/>
              <w:rPr>
                <w:rFonts w:cstheme="minorHAnsi"/>
              </w:rPr>
            </w:pPr>
            <w:r w:rsidRPr="00620A44">
              <w:rPr>
                <w:rFonts w:cstheme="minorHAnsi"/>
              </w:rPr>
              <w:t>E-mail</w:t>
            </w:r>
          </w:p>
        </w:tc>
        <w:tc>
          <w:tcPr>
            <w:tcW w:w="6662" w:type="dxa"/>
          </w:tcPr>
          <w:sdt>
            <w:sdtPr>
              <w:rPr>
                <w:rFonts w:cstheme="minorHAnsi"/>
                <w:b/>
              </w:rPr>
              <w:id w:val="-563417253"/>
              <w:placeholder>
                <w:docPart w:val="F2E98656A33D498B9930EB505189EDB3"/>
              </w:placeholder>
              <w:showingPlcHdr/>
            </w:sdtPr>
            <w:sdtEndPr/>
            <w:sdtContent>
              <w:p w14:paraId="214CDFCF" w14:textId="7D6C81F9" w:rsidR="00E17A6C" w:rsidRPr="00620A44" w:rsidRDefault="00E17A6C" w:rsidP="001C3DAF">
                <w:pPr>
                  <w:pStyle w:val="Akapitzlist"/>
                  <w:spacing w:before="60" w:after="60" w:line="276" w:lineRule="auto"/>
                  <w:ind w:left="31"/>
                  <w:jc w:val="both"/>
                  <w:rPr>
                    <w:rFonts w:cstheme="minorHAnsi"/>
                    <w:b/>
                  </w:rPr>
                </w:pPr>
                <w:r w:rsidRPr="00620A44">
                  <w:rPr>
                    <w:rStyle w:val="Tekstzastpczy"/>
                    <w:rFonts w:cstheme="minorHAnsi"/>
                  </w:rPr>
                  <w:t>Kliknij lub naciśnij tutaj, aby wprowadzić tekst.</w:t>
                </w:r>
              </w:p>
            </w:sdtContent>
          </w:sdt>
          <w:p w14:paraId="1D32D7DA" w14:textId="77777777" w:rsidR="00E17A6C" w:rsidRPr="00620A44" w:rsidRDefault="00E17A6C" w:rsidP="001C3DAF">
            <w:pPr>
              <w:pStyle w:val="Akapitzlist"/>
              <w:spacing w:before="60" w:after="60" w:line="276" w:lineRule="auto"/>
              <w:ind w:left="31"/>
              <w:contextualSpacing w:val="0"/>
              <w:jc w:val="both"/>
              <w:rPr>
                <w:rFonts w:cstheme="minorHAnsi"/>
              </w:rPr>
            </w:pPr>
          </w:p>
        </w:tc>
      </w:tr>
    </w:tbl>
    <w:p w14:paraId="15B72799" w14:textId="77777777" w:rsidR="00E17A6C" w:rsidRPr="00620A44" w:rsidRDefault="00E17A6C" w:rsidP="00E17A6C">
      <w:pPr>
        <w:rPr>
          <w:rFonts w:cstheme="minorHAnsi"/>
        </w:rPr>
      </w:pPr>
    </w:p>
    <w:p w14:paraId="2E76DA38" w14:textId="77777777" w:rsidR="00E17A6C" w:rsidRPr="00620A44" w:rsidRDefault="00E17A6C" w:rsidP="00E17A6C">
      <w:pPr>
        <w:rPr>
          <w:rFonts w:cstheme="minorHAnsi"/>
        </w:rPr>
      </w:pPr>
      <w:r w:rsidRPr="00620A44">
        <w:rPr>
          <w:rFonts w:cstheme="minorHAnsi"/>
        </w:rPr>
        <w:br w:type="page"/>
      </w:r>
    </w:p>
    <w:p w14:paraId="209E74AE"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lastRenderedPageBreak/>
        <w:t>WYMAGANIA OBLIGATORYJNE W PRZEDSIĘWZIĘCIU</w:t>
      </w:r>
      <w:r w:rsidRPr="00620A44" w:rsidDel="00C57C2B">
        <w:rPr>
          <w:rFonts w:cstheme="minorHAnsi"/>
        </w:rPr>
        <w:t xml:space="preserve"> </w:t>
      </w:r>
    </w:p>
    <w:p w14:paraId="5F29EA53" w14:textId="4EED6D85" w:rsidR="009F6D42" w:rsidRPr="00620A44" w:rsidRDefault="009F6D42" w:rsidP="052EF04F">
      <w:pPr>
        <w:jc w:val="both"/>
        <w:rPr>
          <w:rFonts w:cstheme="minorHAnsi"/>
          <w:sz w:val="20"/>
          <w:szCs w:val="20"/>
        </w:rPr>
      </w:pPr>
      <w:r w:rsidRPr="00620A44">
        <w:rPr>
          <w:rFonts w:cstheme="minorHAnsi"/>
          <w:sz w:val="20"/>
          <w:szCs w:val="20"/>
        </w:rPr>
        <w:t xml:space="preserve">Wnioskodawca uzupełnia poniższe tabele tylko w zakresie </w:t>
      </w:r>
      <w:r w:rsidR="003849D7" w:rsidRPr="00620A44">
        <w:rPr>
          <w:rFonts w:cstheme="minorHAnsi"/>
          <w:sz w:val="20"/>
          <w:szCs w:val="20"/>
        </w:rPr>
        <w:t>Strumienia Przedsięwzięcia</w:t>
      </w:r>
      <w:r w:rsidRPr="00620A44">
        <w:rPr>
          <w:rFonts w:cstheme="minorHAnsi"/>
          <w:sz w:val="20"/>
          <w:szCs w:val="20"/>
        </w:rPr>
        <w:t>, w który zamierza realizować prace badawczo-rozwojowe zgodnie z Regulaminem</w:t>
      </w:r>
      <w:r w:rsidR="003849D7" w:rsidRPr="00620A44">
        <w:rPr>
          <w:rFonts w:cstheme="minorHAnsi"/>
          <w:sz w:val="20"/>
          <w:szCs w:val="20"/>
        </w:rPr>
        <w:t xml:space="preserve"> i Umową</w:t>
      </w:r>
      <w:r w:rsidRPr="00620A44">
        <w:rPr>
          <w:rFonts w:cstheme="minorHAnsi"/>
          <w:sz w:val="20"/>
          <w:szCs w:val="20"/>
        </w:rPr>
        <w:t xml:space="preserve">.  Udział w więcej niż jednym </w:t>
      </w:r>
      <w:r w:rsidR="003849D7" w:rsidRPr="00620A44">
        <w:rPr>
          <w:rFonts w:cstheme="minorHAnsi"/>
          <w:sz w:val="20"/>
          <w:szCs w:val="20"/>
        </w:rPr>
        <w:t>S</w:t>
      </w:r>
      <w:r w:rsidRPr="00620A44">
        <w:rPr>
          <w:rFonts w:cstheme="minorHAnsi"/>
          <w:sz w:val="20"/>
          <w:szCs w:val="20"/>
        </w:rPr>
        <w:t xml:space="preserve">trumieniu przedsięwzięcia określa Regulamin. Dla opracowywanej technologii modułowej/prefabrykowanej oraz technologii neutralnej klimatycznie </w:t>
      </w:r>
      <w:r w:rsidR="003849D7" w:rsidRPr="00620A44">
        <w:rPr>
          <w:rFonts w:cstheme="minorHAnsi"/>
          <w:sz w:val="20"/>
          <w:szCs w:val="20"/>
        </w:rPr>
        <w:t xml:space="preserve">(Rozwiązania) </w:t>
      </w:r>
      <w:r w:rsidRPr="00620A44">
        <w:rPr>
          <w:rFonts w:cstheme="minorHAnsi"/>
          <w:sz w:val="20"/>
          <w:szCs w:val="20"/>
        </w:rPr>
        <w:t xml:space="preserve">wyróżnia się trzy </w:t>
      </w:r>
      <w:r w:rsidR="003849D7" w:rsidRPr="00620A44">
        <w:rPr>
          <w:rFonts w:cstheme="minorHAnsi"/>
          <w:sz w:val="20"/>
          <w:szCs w:val="20"/>
        </w:rPr>
        <w:t>S</w:t>
      </w:r>
      <w:r w:rsidRPr="00620A44">
        <w:rPr>
          <w:rFonts w:cstheme="minorHAnsi"/>
          <w:sz w:val="20"/>
          <w:szCs w:val="20"/>
        </w:rPr>
        <w:t xml:space="preserve">trumienie, w których </w:t>
      </w:r>
      <w:r w:rsidR="00EA4228" w:rsidRPr="00620A44">
        <w:rPr>
          <w:rFonts w:cstheme="minorHAnsi"/>
          <w:sz w:val="20"/>
          <w:szCs w:val="20"/>
        </w:rPr>
        <w:t xml:space="preserve">Technologia </w:t>
      </w:r>
      <w:r w:rsidRPr="00620A44">
        <w:rPr>
          <w:rFonts w:cstheme="minorHAnsi"/>
          <w:sz w:val="20"/>
          <w:szCs w:val="20"/>
        </w:rPr>
        <w:t>zostanie zastosowana:</w:t>
      </w:r>
    </w:p>
    <w:p w14:paraId="660F54C2" w14:textId="32160DCF" w:rsidR="009F6D42" w:rsidRPr="00620A44" w:rsidRDefault="003849D7" w:rsidP="052EF04F">
      <w:pPr>
        <w:pStyle w:val="Akapitzlist"/>
        <w:numPr>
          <w:ilvl w:val="0"/>
          <w:numId w:val="34"/>
        </w:numPr>
        <w:jc w:val="both"/>
        <w:rPr>
          <w:rFonts w:cstheme="minorHAnsi"/>
          <w:sz w:val="20"/>
          <w:szCs w:val="20"/>
        </w:rPr>
      </w:pPr>
      <w:r w:rsidRPr="00620A44">
        <w:rPr>
          <w:rFonts w:cstheme="minorHAnsi"/>
          <w:sz w:val="20"/>
          <w:szCs w:val="20"/>
        </w:rPr>
        <w:t>Budownictwo Społeczne</w:t>
      </w:r>
      <w:r w:rsidR="009F6D42" w:rsidRPr="00620A44">
        <w:rPr>
          <w:rFonts w:cstheme="minorHAnsi"/>
          <w:sz w:val="20"/>
          <w:szCs w:val="20"/>
        </w:rPr>
        <w:t>,</w:t>
      </w:r>
    </w:p>
    <w:p w14:paraId="753388D0" w14:textId="52C5E5A6" w:rsidR="009F6D42" w:rsidRPr="00620A44" w:rsidRDefault="003849D7" w:rsidP="052EF04F">
      <w:pPr>
        <w:pStyle w:val="Akapitzlist"/>
        <w:numPr>
          <w:ilvl w:val="0"/>
          <w:numId w:val="34"/>
        </w:numPr>
        <w:jc w:val="both"/>
        <w:rPr>
          <w:rFonts w:cstheme="minorHAnsi"/>
          <w:sz w:val="20"/>
          <w:szCs w:val="20"/>
        </w:rPr>
      </w:pPr>
      <w:r w:rsidRPr="00620A44">
        <w:rPr>
          <w:rFonts w:cstheme="minorHAnsi"/>
          <w:sz w:val="20"/>
          <w:szCs w:val="20"/>
        </w:rPr>
        <w:t>Budownictwo Senioralne</w:t>
      </w:r>
      <w:r w:rsidR="009F6D42" w:rsidRPr="00620A44">
        <w:rPr>
          <w:rFonts w:cstheme="minorHAnsi"/>
          <w:sz w:val="20"/>
          <w:szCs w:val="20"/>
        </w:rPr>
        <w:t>,</w:t>
      </w:r>
    </w:p>
    <w:p w14:paraId="55149ACF" w14:textId="7DDB803D" w:rsidR="009F6D42" w:rsidRPr="00620A44" w:rsidRDefault="003849D7" w:rsidP="052EF04F">
      <w:pPr>
        <w:pStyle w:val="Akapitzlist"/>
        <w:numPr>
          <w:ilvl w:val="0"/>
          <w:numId w:val="34"/>
        </w:numPr>
        <w:jc w:val="both"/>
        <w:rPr>
          <w:rFonts w:cstheme="minorHAnsi"/>
          <w:sz w:val="20"/>
          <w:szCs w:val="20"/>
        </w:rPr>
      </w:pPr>
      <w:r w:rsidRPr="00620A44">
        <w:rPr>
          <w:rFonts w:cstheme="minorHAnsi"/>
          <w:sz w:val="20"/>
          <w:szCs w:val="20"/>
        </w:rPr>
        <w:t>Budownictwo Jednorodzinne</w:t>
      </w:r>
      <w:r w:rsidR="009F6D42" w:rsidRPr="00620A44">
        <w:rPr>
          <w:rFonts w:cstheme="minorHAnsi"/>
          <w:sz w:val="20"/>
          <w:szCs w:val="20"/>
        </w:rPr>
        <w:t>.</w:t>
      </w:r>
    </w:p>
    <w:p w14:paraId="79EF04FC" w14:textId="01180C1B" w:rsidR="00E17A6C" w:rsidRPr="00620A44" w:rsidRDefault="00D80184" w:rsidP="00D80184">
      <w:pPr>
        <w:jc w:val="both"/>
        <w:rPr>
          <w:rFonts w:cstheme="minorHAnsi"/>
          <w:sz w:val="20"/>
          <w:szCs w:val="20"/>
        </w:rPr>
      </w:pPr>
      <w:r w:rsidRPr="00620A44">
        <w:rPr>
          <w:rFonts w:cstheme="minorHAnsi"/>
          <w:sz w:val="20"/>
          <w:szCs w:val="20"/>
        </w:rPr>
        <w:t>W przypadku, jeśli Wnioskodawca jest zainteresowany więcej niż jednym Strumieniem, jest zobowiązany złożyć osobny i zgodny z Regulaminem Wniosek dla każdego Strumienia oddzielnie.</w:t>
      </w:r>
    </w:p>
    <w:p w14:paraId="500A8930" w14:textId="36DCFD4D" w:rsidR="009F6D42" w:rsidRPr="00620A44" w:rsidRDefault="009F6D42" w:rsidP="052EF04F">
      <w:pPr>
        <w:pStyle w:val="Akapitzlist"/>
        <w:numPr>
          <w:ilvl w:val="0"/>
          <w:numId w:val="35"/>
        </w:numPr>
        <w:rPr>
          <w:rFonts w:eastAsiaTheme="majorEastAsia" w:cstheme="minorHAnsi"/>
          <w:b/>
          <w:bCs/>
          <w:color w:val="000000" w:themeColor="text1"/>
          <w:sz w:val="20"/>
          <w:szCs w:val="20"/>
        </w:rPr>
      </w:pPr>
      <w:r w:rsidRPr="00620A44">
        <w:rPr>
          <w:rFonts w:eastAsiaTheme="majorEastAsia" w:cstheme="minorHAnsi"/>
          <w:b/>
          <w:bCs/>
          <w:color w:val="000000" w:themeColor="text1"/>
          <w:sz w:val="20"/>
          <w:szCs w:val="20"/>
        </w:rPr>
        <w:t xml:space="preserve">WYMAGANIA OBLIGATORYJNE DLA STRUMIENIA 1 – </w:t>
      </w:r>
      <w:r w:rsidR="003849D7" w:rsidRPr="00620A44">
        <w:rPr>
          <w:rFonts w:eastAsiaTheme="majorEastAsia" w:cstheme="minorHAnsi"/>
          <w:b/>
          <w:bCs/>
          <w:color w:val="000000" w:themeColor="text1"/>
          <w:sz w:val="20"/>
          <w:szCs w:val="20"/>
        </w:rPr>
        <w:t xml:space="preserve"> BUDOWNICTWO SPOŁĘCZNE</w:t>
      </w:r>
    </w:p>
    <w:p w14:paraId="619F2637" w14:textId="59F64973" w:rsidR="00E17A6C" w:rsidRPr="00620A44" w:rsidRDefault="00E17A6C"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ok</w:t>
      </w:r>
      <w:r w:rsidR="00140FE7" w:rsidRPr="00620A44">
        <w:rPr>
          <w:rFonts w:cstheme="minorHAnsi"/>
          <w:sz w:val="20"/>
          <w:szCs w:val="20"/>
        </w:rPr>
        <w:t>reślić w Tabeli D.1 spełnienie Wymagań O</w:t>
      </w:r>
      <w:r w:rsidRPr="00620A44">
        <w:rPr>
          <w:rFonts w:cstheme="minorHAnsi"/>
          <w:sz w:val="20"/>
          <w:szCs w:val="20"/>
        </w:rPr>
        <w:t>bligatoryjnych, stawianych opracowywanej</w:t>
      </w:r>
      <w:r w:rsidR="00A42007" w:rsidRPr="00620A44">
        <w:rPr>
          <w:rFonts w:cstheme="minorHAnsi"/>
          <w:sz w:val="20"/>
          <w:szCs w:val="20"/>
        </w:rPr>
        <w:t xml:space="preserve"> technologii modułowej/prefabrykowanej oraz technologii neutralnej klimatycznie </w:t>
      </w:r>
      <w:r w:rsidR="003849D7" w:rsidRPr="00620A44">
        <w:rPr>
          <w:rFonts w:cstheme="minorHAnsi"/>
          <w:sz w:val="20"/>
          <w:szCs w:val="20"/>
        </w:rPr>
        <w:t xml:space="preserve">(Rozwiązaniu) </w:t>
      </w:r>
      <w:r w:rsidR="00A42007" w:rsidRPr="00620A44">
        <w:rPr>
          <w:rFonts w:cstheme="minorHAnsi"/>
          <w:sz w:val="20"/>
          <w:szCs w:val="20"/>
        </w:rPr>
        <w:t xml:space="preserve">dla budynku społecznego </w:t>
      </w:r>
      <w:r w:rsidRPr="00620A44">
        <w:rPr>
          <w:rFonts w:cstheme="minorHAnsi"/>
          <w:sz w:val="20"/>
          <w:szCs w:val="20"/>
        </w:rPr>
        <w:t>, opisanych szczegółowo w Załączniku nr 1 do Regulaminu. Wnioskodawca zobligowany jest do wpisania w Tabeli D.1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spełnienia określonego wymagania lub „</w:t>
      </w:r>
      <w:r w:rsidRPr="00620A44">
        <w:rPr>
          <w:rFonts w:cstheme="minorHAnsi"/>
          <w:b/>
          <w:bCs/>
          <w:sz w:val="20"/>
          <w:szCs w:val="20"/>
        </w:rPr>
        <w:t>Nie spełniam</w:t>
      </w:r>
      <w:r w:rsidRPr="00620A44">
        <w:rPr>
          <w:rFonts w:cstheme="minorHAnsi"/>
          <w:sz w:val="20"/>
          <w:szCs w:val="20"/>
        </w:rPr>
        <w:t>” w przypadku braku deklaracji spełnienia określonego wymagania. Jednocześnie w kolumnie „</w:t>
      </w:r>
      <w:r w:rsidRPr="00620A44">
        <w:rPr>
          <w:rFonts w:cstheme="minorHAnsi"/>
          <w:i/>
          <w:iCs/>
          <w:sz w:val="20"/>
          <w:szCs w:val="20"/>
        </w:rPr>
        <w:t>Uwagi</w:t>
      </w:r>
      <w:r w:rsidRPr="00620A44">
        <w:rPr>
          <w:rFonts w:cstheme="minorHAnsi"/>
          <w:sz w:val="20"/>
          <w:szCs w:val="20"/>
        </w:rPr>
        <w:t>” Wnioskodawca może (lecz nie musi) wpisać swoje uwagi odnośnie spełniania lub niespełniania danego kryterium.</w:t>
      </w:r>
    </w:p>
    <w:p w14:paraId="3189F0C3" w14:textId="0F9E3C05" w:rsidR="00E17A6C" w:rsidRPr="00620A44" w:rsidRDefault="00E17A6C" w:rsidP="11B91D9B">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dla wymagań od </w:t>
      </w:r>
      <w:r w:rsidR="00A42007" w:rsidRPr="00620A44">
        <w:rPr>
          <w:rFonts w:cstheme="minorHAnsi"/>
          <w:sz w:val="20"/>
          <w:szCs w:val="20"/>
        </w:rPr>
        <w:t>SPO 1.1-SPO 1.4, SPO 1.6-1.10, SPO 1.41, SPO 1.53, SPO 1.83</w:t>
      </w:r>
      <w:r w:rsidRPr="00620A44">
        <w:rPr>
          <w:rFonts w:cstheme="minorHAnsi"/>
          <w:sz w:val="20"/>
          <w:szCs w:val="20"/>
        </w:rPr>
        <w:t xml:space="preserve"> 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13E62815" w14:textId="77EE76E3" w:rsidR="00E17A6C" w:rsidRPr="00620A44" w:rsidRDefault="00E17A6C" w:rsidP="00E17A6C">
      <w:pPr>
        <w:tabs>
          <w:tab w:val="left" w:pos="6050"/>
        </w:tabs>
        <w:jc w:val="both"/>
        <w:rPr>
          <w:rFonts w:cstheme="minorHAnsi"/>
          <w:sz w:val="20"/>
        </w:rPr>
      </w:pPr>
      <w:r w:rsidRPr="00620A44">
        <w:rPr>
          <w:rFonts w:cstheme="minorHAnsi"/>
          <w:sz w:val="20"/>
          <w:u w:val="single"/>
        </w:rPr>
        <w:t>Uwaga!</w:t>
      </w:r>
      <w:r w:rsidR="00EC71EF" w:rsidRPr="00620A44">
        <w:rPr>
          <w:rFonts w:cstheme="minorHAnsi"/>
          <w:sz w:val="20"/>
        </w:rPr>
        <w:t xml:space="preserve"> Dla </w:t>
      </w:r>
      <w:r w:rsidR="00A42007" w:rsidRPr="00620A44">
        <w:rPr>
          <w:rFonts w:cstheme="minorHAnsi"/>
          <w:sz w:val="20"/>
        </w:rPr>
        <w:t xml:space="preserve">pozostałych </w:t>
      </w:r>
      <w:r w:rsidR="00EC71EF" w:rsidRPr="00620A44">
        <w:rPr>
          <w:rFonts w:cstheme="minorHAnsi"/>
          <w:sz w:val="20"/>
        </w:rPr>
        <w:t xml:space="preserve">wymagań </w:t>
      </w:r>
      <w:r w:rsidRPr="00620A44">
        <w:rPr>
          <w:rFonts w:cstheme="minorHAnsi"/>
          <w:sz w:val="20"/>
        </w:rPr>
        <w:t>Wnioskodawca nie wykonuje opisu.</w:t>
      </w:r>
      <w:r w:rsidRPr="00620A44">
        <w:rPr>
          <w:rFonts w:cstheme="minorHAnsi"/>
          <w:sz w:val="20"/>
        </w:rPr>
        <w:tab/>
      </w:r>
    </w:p>
    <w:p w14:paraId="7F9C6CCA" w14:textId="77777777" w:rsidR="00E17A6C" w:rsidRPr="00620A44" w:rsidRDefault="00E17A6C" w:rsidP="00E17A6C">
      <w:pPr>
        <w:tabs>
          <w:tab w:val="left" w:pos="6050"/>
        </w:tabs>
        <w:jc w:val="both"/>
        <w:rPr>
          <w:rFonts w:cstheme="minorHAnsi"/>
          <w:sz w:val="20"/>
        </w:rPr>
      </w:pPr>
    </w:p>
    <w:p w14:paraId="2F06864F" w14:textId="0E0A1CD7" w:rsidR="00E17A6C" w:rsidRPr="00620A44" w:rsidRDefault="00E17A6C" w:rsidP="052EF04F">
      <w:pPr>
        <w:jc w:val="both"/>
        <w:rPr>
          <w:rFonts w:cstheme="minorHAnsi"/>
          <w:i/>
          <w:iCs/>
          <w:color w:val="44546A" w:themeColor="text2"/>
          <w:sz w:val="18"/>
          <w:szCs w:val="18"/>
        </w:rPr>
      </w:pPr>
      <w:r w:rsidRPr="00620A44">
        <w:rPr>
          <w:rFonts w:cstheme="minorHAnsi"/>
          <w:i/>
          <w:iCs/>
          <w:color w:val="44546A" w:themeColor="text2"/>
          <w:sz w:val="18"/>
          <w:szCs w:val="18"/>
        </w:rPr>
        <w:t xml:space="preserve">Tabela D.1 Wymagania </w:t>
      </w:r>
      <w:r w:rsidR="003C2156" w:rsidRPr="00620A44">
        <w:rPr>
          <w:rFonts w:cstheme="minorHAnsi"/>
          <w:i/>
          <w:iCs/>
          <w:color w:val="44546A" w:themeColor="text2"/>
          <w:sz w:val="18"/>
          <w:szCs w:val="18"/>
        </w:rPr>
        <w:t>Obligator</w:t>
      </w:r>
      <w:r w:rsidRPr="00620A44">
        <w:rPr>
          <w:rFonts w:cstheme="minorHAnsi"/>
          <w:i/>
          <w:iCs/>
          <w:color w:val="44546A" w:themeColor="text2"/>
          <w:sz w:val="18"/>
          <w:szCs w:val="18"/>
        </w:rPr>
        <w:t>yjne stawiane opracowywanej</w:t>
      </w:r>
      <w:r w:rsidR="00B4436C" w:rsidRPr="00620A44">
        <w:rPr>
          <w:rFonts w:cstheme="minorHAnsi"/>
          <w:i/>
          <w:iCs/>
          <w:color w:val="44546A" w:themeColor="text2"/>
          <w:sz w:val="18"/>
          <w:szCs w:val="18"/>
        </w:rPr>
        <w:t xml:space="preserve"> technologii modułowej/prefabrykowanej oraz technologii neutralnej klimatycznie dla budynku społecznego </w:t>
      </w:r>
      <w:r w:rsidR="00691E06" w:rsidRPr="00620A44">
        <w:rPr>
          <w:rFonts w:cstheme="minorHAnsi"/>
          <w:i/>
          <w:iCs/>
          <w:color w:val="44546A" w:themeColor="text2"/>
          <w:sz w:val="18"/>
          <w:szCs w:val="18"/>
        </w:rPr>
        <w:t xml:space="preserve">(Rozwiązaniu) </w:t>
      </w:r>
      <w:r w:rsidR="00B4436C" w:rsidRPr="00620A44">
        <w:rPr>
          <w:rFonts w:cstheme="minorHAnsi"/>
          <w:i/>
          <w:iCs/>
          <w:color w:val="44546A" w:themeColor="text2"/>
          <w:sz w:val="18"/>
          <w:szCs w:val="18"/>
        </w:rPr>
        <w:t>oraz realizacji w postaci Demonstratora Technologii</w:t>
      </w:r>
    </w:p>
    <w:tbl>
      <w:tblPr>
        <w:tblW w:w="0" w:type="auto"/>
        <w:jc w:val="center"/>
        <w:tblLayout w:type="fixed"/>
        <w:tblCellMar>
          <w:left w:w="10" w:type="dxa"/>
          <w:right w:w="10" w:type="dxa"/>
        </w:tblCellMar>
        <w:tblLook w:val="0000" w:firstRow="0" w:lastRow="0" w:firstColumn="0" w:lastColumn="0" w:noHBand="0" w:noVBand="0"/>
      </w:tblPr>
      <w:tblGrid>
        <w:gridCol w:w="704"/>
        <w:gridCol w:w="851"/>
        <w:gridCol w:w="1417"/>
        <w:gridCol w:w="1701"/>
        <w:gridCol w:w="1134"/>
        <w:gridCol w:w="3255"/>
      </w:tblGrid>
      <w:tr w:rsidR="00515EDA" w:rsidRPr="00620A44" w14:paraId="15D6AC13" w14:textId="77777777" w:rsidTr="052EF04F">
        <w:trPr>
          <w:trHeight w:val="340"/>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5C28FDB" w14:textId="77777777" w:rsidR="00515EDA" w:rsidRPr="00620A44" w:rsidRDefault="00515EDA" w:rsidP="00F9314B">
            <w:pPr>
              <w:jc w:val="center"/>
              <w:rPr>
                <w:rFonts w:cstheme="minorHAnsi"/>
                <w:bCs/>
                <w:sz w:val="12"/>
                <w:szCs w:val="12"/>
              </w:rPr>
            </w:pPr>
            <w:r w:rsidRPr="00620A44">
              <w:rPr>
                <w:rFonts w:cstheme="minorHAnsi"/>
                <w:bCs/>
                <w:sz w:val="12"/>
                <w:szCs w:val="12"/>
              </w:rPr>
              <w:t>Tajemnica przedsiębiorstwa?</w:t>
            </w:r>
          </w:p>
          <w:p w14:paraId="341595B5" w14:textId="77777777" w:rsidR="00515EDA" w:rsidRPr="00620A44" w:rsidRDefault="00515EDA" w:rsidP="00F9314B">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3B1D0FBB" w14:textId="77777777" w:rsidR="00515EDA" w:rsidRPr="00620A44" w:rsidRDefault="00515EDA" w:rsidP="00F9314B">
            <w:pPr>
              <w:pStyle w:val="Normalny1"/>
              <w:spacing w:before="0" w:line="240" w:lineRule="auto"/>
              <w:jc w:val="center"/>
              <w:rPr>
                <w:rFonts w:asciiTheme="minorHAnsi" w:hAnsiTheme="minorHAnsi" w:cstheme="minorHAnsi"/>
                <w:bCs/>
                <w:szCs w:val="20"/>
                <w:lang w:eastAsia="pl-PL"/>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8358" w:type="dxa"/>
            <w:gridSpan w:val="5"/>
            <w:tcBorders>
              <w:top w:val="single" w:sz="4" w:space="0" w:color="auto"/>
              <w:left w:val="single" w:sz="4" w:space="0" w:color="auto"/>
              <w:bottom w:val="single" w:sz="4" w:space="0" w:color="auto"/>
              <w:right w:val="single" w:sz="4" w:space="0" w:color="auto"/>
            </w:tcBorders>
            <w:shd w:val="clear" w:color="auto" w:fill="A8D08D" w:themeFill="accent6" w:themeFillTint="99"/>
            <w:tcMar>
              <w:top w:w="0" w:type="dxa"/>
              <w:left w:w="70" w:type="dxa"/>
              <w:bottom w:w="0" w:type="dxa"/>
              <w:right w:w="70" w:type="dxa"/>
            </w:tcMar>
            <w:vAlign w:val="center"/>
          </w:tcPr>
          <w:p w14:paraId="64F13DA4" w14:textId="7939679B" w:rsidR="00515EDA" w:rsidRPr="00620A44" w:rsidRDefault="00E00CAC" w:rsidP="052EF04F">
            <w:pPr>
              <w:jc w:val="both"/>
              <w:rPr>
                <w:rFonts w:cstheme="minorHAnsi"/>
                <w:b/>
                <w:bCs/>
                <w:sz w:val="20"/>
                <w:szCs w:val="20"/>
              </w:rPr>
            </w:pPr>
            <w:r w:rsidRPr="00620A44">
              <w:rPr>
                <w:rFonts w:cstheme="minorHAnsi"/>
                <w:b/>
                <w:bCs/>
                <w:sz w:val="20"/>
                <w:szCs w:val="20"/>
              </w:rPr>
              <w:t>Wymagania O</w:t>
            </w:r>
            <w:r w:rsidR="00515EDA" w:rsidRPr="00620A44">
              <w:rPr>
                <w:rFonts w:cstheme="minorHAnsi"/>
                <w:b/>
                <w:bCs/>
                <w:sz w:val="20"/>
                <w:szCs w:val="20"/>
              </w:rPr>
              <w:t xml:space="preserve">bligatoryjne stawiane opracowywanej technologii modułowej/prefabrykowanej oraz technologii neutralnej klimatycznie dla budynku społecznego </w:t>
            </w:r>
            <w:r w:rsidR="003849D7" w:rsidRPr="00620A44">
              <w:rPr>
                <w:rFonts w:cstheme="minorHAnsi"/>
                <w:b/>
                <w:bCs/>
                <w:sz w:val="20"/>
                <w:szCs w:val="20"/>
              </w:rPr>
              <w:t xml:space="preserve">(Rozwiązaniu) </w:t>
            </w:r>
            <w:r w:rsidR="00515EDA" w:rsidRPr="00620A44">
              <w:rPr>
                <w:rFonts w:cstheme="minorHAnsi"/>
                <w:b/>
                <w:bCs/>
                <w:sz w:val="20"/>
                <w:szCs w:val="20"/>
              </w:rPr>
              <w:t>oraz realizacji w postaci Demonstratora Technologii</w:t>
            </w:r>
          </w:p>
        </w:tc>
      </w:tr>
      <w:tr w:rsidR="00515EDA" w:rsidRPr="00620A44" w14:paraId="7227BFF5" w14:textId="77777777" w:rsidTr="052EF04F">
        <w:trPr>
          <w:trHeight w:val="340"/>
          <w:tblHeader/>
          <w:jc w:val="center"/>
        </w:trPr>
        <w:tc>
          <w:tcPr>
            <w:tcW w:w="704" w:type="dxa"/>
            <w:tcBorders>
              <w:top w:val="single" w:sz="4" w:space="0" w:color="auto"/>
              <w:left w:val="single" w:sz="4" w:space="0" w:color="auto"/>
              <w:bottom w:val="single" w:sz="4" w:space="0" w:color="auto"/>
              <w:right w:val="single" w:sz="4" w:space="0" w:color="auto"/>
              <w:tl2br w:val="single" w:sz="4" w:space="0" w:color="auto"/>
            </w:tcBorders>
            <w:shd w:val="clear" w:color="auto" w:fill="A8D08D" w:themeFill="accent6" w:themeFillTint="99"/>
          </w:tcPr>
          <w:p w14:paraId="6794132A" w14:textId="77777777" w:rsidR="00515EDA" w:rsidRPr="00620A44" w:rsidRDefault="00515EDA" w:rsidP="00F9314B">
            <w:pPr>
              <w:pStyle w:val="Normalny1"/>
              <w:spacing w:before="0" w:line="240" w:lineRule="auto"/>
              <w:jc w:val="center"/>
              <w:rPr>
                <w:rFonts w:asciiTheme="minorHAnsi" w:hAnsiTheme="minorHAnsi" w:cstheme="minorHAnsi"/>
                <w:bCs/>
                <w:szCs w:val="20"/>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8D08D" w:themeFill="accent6" w:themeFillTint="99"/>
            <w:tcMar>
              <w:top w:w="0" w:type="dxa"/>
              <w:left w:w="70" w:type="dxa"/>
              <w:bottom w:w="0" w:type="dxa"/>
              <w:right w:w="70" w:type="dxa"/>
            </w:tcMar>
            <w:vAlign w:val="center"/>
          </w:tcPr>
          <w:p w14:paraId="36B0304A" w14:textId="77777777" w:rsidR="00515EDA" w:rsidRPr="00620A44" w:rsidRDefault="00515ED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1417" w:type="dxa"/>
            <w:tcBorders>
              <w:top w:val="single" w:sz="4" w:space="0" w:color="auto"/>
              <w:left w:val="single" w:sz="4" w:space="0" w:color="auto"/>
              <w:bottom w:val="single" w:sz="4" w:space="0" w:color="auto"/>
              <w:right w:val="single" w:sz="4" w:space="0" w:color="auto"/>
            </w:tcBorders>
            <w:shd w:val="clear" w:color="auto" w:fill="A8D08D" w:themeFill="accent6" w:themeFillTint="99"/>
            <w:tcMar>
              <w:top w:w="0" w:type="dxa"/>
              <w:left w:w="70" w:type="dxa"/>
              <w:bottom w:w="0" w:type="dxa"/>
              <w:right w:w="70" w:type="dxa"/>
            </w:tcMar>
            <w:vAlign w:val="center"/>
          </w:tcPr>
          <w:p w14:paraId="20394E4B" w14:textId="77777777" w:rsidR="00515EDA" w:rsidRPr="00620A44" w:rsidRDefault="00515EDA" w:rsidP="00F9314B">
            <w:pPr>
              <w:pStyle w:val="Normalny1"/>
              <w:spacing w:before="0" w:line="240" w:lineRule="auto"/>
              <w:jc w:val="center"/>
              <w:rPr>
                <w:rFonts w:asciiTheme="minorHAnsi" w:hAnsiTheme="minorHAnsi" w:cstheme="minorHAnsi"/>
                <w:b/>
                <w:bCs/>
                <w:szCs w:val="20"/>
                <w:lang w:eastAsia="pl-PL"/>
              </w:rPr>
            </w:pPr>
            <w:bookmarkStart w:id="1" w:name="RANGE!B2:D6"/>
            <w:r w:rsidRPr="00620A44">
              <w:rPr>
                <w:rFonts w:asciiTheme="minorHAnsi" w:hAnsiTheme="minorHAnsi" w:cstheme="minorHAnsi"/>
                <w:b/>
                <w:bCs/>
                <w:szCs w:val="20"/>
                <w:lang w:eastAsia="pl-PL"/>
              </w:rPr>
              <w:t>Kategoria</w:t>
            </w:r>
            <w:bookmarkEnd w:id="1"/>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tcMar>
              <w:top w:w="0" w:type="dxa"/>
              <w:left w:w="70" w:type="dxa"/>
              <w:bottom w:w="0" w:type="dxa"/>
              <w:right w:w="70" w:type="dxa"/>
            </w:tcMar>
            <w:vAlign w:val="center"/>
          </w:tcPr>
          <w:p w14:paraId="517D4AB1" w14:textId="7B5B1F9D" w:rsidR="00515EDA" w:rsidRPr="00620A44" w:rsidRDefault="00515EDA" w:rsidP="052EF04F">
            <w:pPr>
              <w:pStyle w:val="Normalny1"/>
              <w:spacing w:before="0" w:line="240" w:lineRule="auto"/>
              <w:jc w:val="center"/>
              <w:rPr>
                <w:rFonts w:asciiTheme="minorHAnsi" w:hAnsiTheme="minorHAnsi" w:cstheme="minorHAnsi"/>
                <w:b/>
                <w:bCs/>
                <w:lang w:eastAsia="pl-PL"/>
              </w:rPr>
            </w:pPr>
            <w:r w:rsidRPr="00620A44">
              <w:rPr>
                <w:rFonts w:asciiTheme="minorHAnsi" w:hAnsiTheme="minorHAnsi" w:cstheme="minorHAnsi"/>
                <w:b/>
                <w:bCs/>
                <w:lang w:eastAsia="pl-PL"/>
              </w:rPr>
              <w:t xml:space="preserve">Nazwa </w:t>
            </w:r>
            <w:r w:rsidR="003849D7" w:rsidRPr="00620A44">
              <w:rPr>
                <w:rFonts w:asciiTheme="minorHAnsi" w:hAnsiTheme="minorHAnsi" w:cstheme="minorHAnsi"/>
                <w:b/>
                <w:bCs/>
                <w:lang w:eastAsia="pl-PL"/>
              </w:rPr>
              <w:t>Wymagania Obligatoryjnego</w:t>
            </w:r>
          </w:p>
        </w:tc>
        <w:tc>
          <w:tcPr>
            <w:tcW w:w="1134"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4EA75206" w14:textId="77777777" w:rsidR="00515EDA" w:rsidRPr="00620A44" w:rsidRDefault="00515ED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Spełnienie wymagania</w:t>
            </w:r>
          </w:p>
        </w:tc>
        <w:tc>
          <w:tcPr>
            <w:tcW w:w="3255"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4029556" w14:textId="77777777" w:rsidR="00515EDA" w:rsidRPr="00620A44" w:rsidRDefault="00515ED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Uwagi</w:t>
            </w:r>
          </w:p>
        </w:tc>
      </w:tr>
      <w:tr w:rsidR="00515EDA" w:rsidRPr="00620A44" w14:paraId="14412C6A" w14:textId="77777777" w:rsidTr="052EF04F">
        <w:trPr>
          <w:trHeight w:val="340"/>
          <w:jc w:val="center"/>
        </w:trPr>
        <w:sdt>
          <w:sdtPr>
            <w:rPr>
              <w:rFonts w:asciiTheme="minorHAnsi" w:hAnsiTheme="minorHAnsi" w:cstheme="minorHAnsi"/>
              <w:color w:val="44546A" w:themeColor="text2"/>
              <w:szCs w:val="20"/>
            </w:rPr>
            <w:id w:val="-154745134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9FC1149" w14:textId="18AF6121"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30245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EE0894" w14:textId="77777777" w:rsidR="00515EDA" w:rsidRPr="00620A44" w:rsidRDefault="00515EDA" w:rsidP="00F9314B">
            <w:pPr>
              <w:pStyle w:val="Normalny1"/>
              <w:spacing w:before="0" w:line="240" w:lineRule="auto"/>
              <w:jc w:val="center"/>
              <w:rPr>
                <w:rFonts w:asciiTheme="minorHAnsi" w:hAnsiTheme="minorHAnsi" w:cstheme="minorHAnsi"/>
              </w:rPr>
            </w:pPr>
            <w:r w:rsidRPr="00620A44">
              <w:rPr>
                <w:rStyle w:val="Domylnaczcionkaakapitu1"/>
                <w:rFonts w:asciiTheme="minorHAnsi" w:hAnsiTheme="minorHAnsi" w:cstheme="minorHAnsi"/>
                <w:color w:val="000000"/>
                <w:szCs w:val="20"/>
                <w:lang w:eastAsia="pl-PL"/>
              </w:rPr>
              <w:t>Technologia</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CBBE6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Prefabrykacja/modułowość</w:t>
            </w:r>
          </w:p>
        </w:tc>
        <w:tc>
          <w:tcPr>
            <w:tcW w:w="1134" w:type="dxa"/>
            <w:tcBorders>
              <w:top w:val="single" w:sz="4" w:space="0" w:color="auto"/>
              <w:left w:val="single" w:sz="4" w:space="0" w:color="auto"/>
              <w:bottom w:val="single" w:sz="4" w:space="0" w:color="auto"/>
              <w:right w:val="single" w:sz="4" w:space="0" w:color="auto"/>
            </w:tcBorders>
          </w:tcPr>
          <w:p w14:paraId="585353F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FC85A6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2B138E8" w14:textId="77777777" w:rsidTr="052EF04F">
        <w:trPr>
          <w:trHeight w:val="340"/>
          <w:jc w:val="center"/>
        </w:trPr>
        <w:sdt>
          <w:sdtPr>
            <w:rPr>
              <w:rFonts w:cstheme="minorHAnsi"/>
              <w:color w:val="44546A" w:themeColor="text2"/>
              <w:sz w:val="20"/>
              <w:szCs w:val="20"/>
            </w:rPr>
            <w:id w:val="214684754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3518FD0" w14:textId="68390614" w:rsidR="00515EDA" w:rsidRPr="00620A44" w:rsidRDefault="00515EDA" w:rsidP="00F9314B">
                <w:pPr>
                  <w:rPr>
                    <w:rFonts w:cstheme="minorHAnsi"/>
                    <w:i/>
                    <w:szCs w:val="20"/>
                  </w:rPr>
                </w:pPr>
                <w:r w:rsidRPr="00620A44">
                  <w:rPr>
                    <w:rFonts w:ascii="Segoe UI Symbol" w:eastAsia="MS Gothic" w:hAnsi="Segoe UI Symbol" w:cs="Segoe UI Symbol"/>
                    <w:color w:val="44546A" w:themeColor="text2"/>
                    <w:sz w:val="20"/>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CD8D41C" w14:textId="3CF7C553" w:rsidR="00F66FE8" w:rsidRPr="00620A44" w:rsidRDefault="004F2202" w:rsidP="00F9314B">
            <w:pPr>
              <w:rPr>
                <w:rFonts w:cstheme="minorHAnsi"/>
                <w:i/>
                <w:sz w:val="20"/>
                <w:szCs w:val="20"/>
              </w:rPr>
            </w:pPr>
            <w:r w:rsidRPr="00620A44">
              <w:rPr>
                <w:rFonts w:cstheme="minorHAnsi"/>
                <w:i/>
                <w:sz w:val="20"/>
                <w:szCs w:val="20"/>
              </w:rPr>
              <w:t>Uzasadnienie spełnienia wymagania, w tym:</w:t>
            </w:r>
          </w:p>
          <w:p w14:paraId="31A266C2" w14:textId="4FA8B981" w:rsidR="00F0608A" w:rsidRPr="00620A44" w:rsidRDefault="004F2202" w:rsidP="00F0608A">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 xml:space="preserve">opis </w:t>
            </w:r>
            <w:r w:rsidR="00F0608A" w:rsidRPr="00620A44">
              <w:rPr>
                <w:rStyle w:val="Domylnaczcionkaakapitu1"/>
                <w:rFonts w:cstheme="minorHAnsi"/>
                <w:i/>
                <w:color w:val="000000"/>
                <w:sz w:val="20"/>
                <w:szCs w:val="20"/>
                <w:lang w:eastAsia="pl-PL"/>
              </w:rPr>
              <w:t>technologi</w:t>
            </w:r>
            <w:r w:rsidRPr="00620A44">
              <w:rPr>
                <w:rStyle w:val="Domylnaczcionkaakapitu1"/>
                <w:rFonts w:cstheme="minorHAnsi"/>
                <w:i/>
                <w:color w:val="000000"/>
                <w:sz w:val="20"/>
                <w:szCs w:val="20"/>
                <w:lang w:eastAsia="pl-PL"/>
              </w:rPr>
              <w:t xml:space="preserve">i </w:t>
            </w:r>
            <w:r w:rsidR="00F66FE8" w:rsidRPr="00620A44">
              <w:rPr>
                <w:rStyle w:val="Domylnaczcionkaakapitu1"/>
                <w:rFonts w:cstheme="minorHAnsi"/>
                <w:i/>
                <w:color w:val="000000"/>
                <w:sz w:val="20"/>
                <w:szCs w:val="20"/>
                <w:lang w:eastAsia="pl-PL"/>
              </w:rPr>
              <w:t>wykonania</w:t>
            </w:r>
            <w:r w:rsidR="00F0608A" w:rsidRPr="00620A44">
              <w:rPr>
                <w:rStyle w:val="Domylnaczcionkaakapitu1"/>
                <w:rFonts w:cstheme="minorHAnsi"/>
                <w:i/>
                <w:color w:val="000000"/>
                <w:sz w:val="20"/>
                <w:szCs w:val="20"/>
                <w:lang w:eastAsia="pl-PL"/>
              </w:rPr>
              <w:t xml:space="preserve"> fundamentów</w:t>
            </w:r>
            <w:r w:rsidR="009A5883" w:rsidRPr="00620A44">
              <w:rPr>
                <w:rStyle w:val="Domylnaczcionkaakapitu1"/>
                <w:rFonts w:cstheme="minorHAnsi"/>
                <w:i/>
                <w:color w:val="000000"/>
                <w:sz w:val="20"/>
                <w:szCs w:val="20"/>
                <w:lang w:eastAsia="pl-PL"/>
              </w:rPr>
              <w:t>,</w:t>
            </w:r>
          </w:p>
          <w:p w14:paraId="4740A2E5" w14:textId="74061E22" w:rsidR="009A5883" w:rsidRPr="00620A44" w:rsidRDefault="004F2202" w:rsidP="00F0608A">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w:t>
            </w:r>
            <w:r w:rsidR="00F0608A" w:rsidRPr="00620A44">
              <w:rPr>
                <w:rStyle w:val="Domylnaczcionkaakapitu1"/>
                <w:rFonts w:cstheme="minorHAnsi"/>
                <w:i/>
                <w:color w:val="000000"/>
                <w:sz w:val="20"/>
                <w:szCs w:val="20"/>
                <w:lang w:eastAsia="pl-PL"/>
              </w:rPr>
              <w:t>b</w:t>
            </w:r>
            <w:r w:rsidRPr="00620A44">
              <w:rPr>
                <w:rStyle w:val="Domylnaczcionkaakapitu1"/>
                <w:rFonts w:cstheme="minorHAnsi"/>
                <w:i/>
                <w:color w:val="000000"/>
                <w:sz w:val="20"/>
                <w:szCs w:val="20"/>
                <w:lang w:eastAsia="pl-PL"/>
              </w:rPr>
              <w:t>u</w:t>
            </w:r>
            <w:r w:rsidR="00F0608A" w:rsidRPr="00620A44">
              <w:rPr>
                <w:rStyle w:val="Domylnaczcionkaakapitu1"/>
                <w:rFonts w:cstheme="minorHAnsi"/>
                <w:i/>
                <w:color w:val="000000"/>
                <w:sz w:val="20"/>
                <w:szCs w:val="20"/>
                <w:lang w:eastAsia="pl-PL"/>
              </w:rPr>
              <w:t xml:space="preserve"> łączenia</w:t>
            </w:r>
            <w:r w:rsidRPr="00620A44">
              <w:rPr>
                <w:rStyle w:val="Domylnaczcionkaakapitu1"/>
                <w:rFonts w:cstheme="minorHAnsi"/>
                <w:i/>
                <w:color w:val="000000"/>
                <w:sz w:val="20"/>
                <w:szCs w:val="20"/>
                <w:lang w:eastAsia="pl-PL"/>
              </w:rPr>
              <w:t xml:space="preserve"> elementów i uzupełnienia</w:t>
            </w:r>
            <w:r w:rsidR="00F66FE8" w:rsidRPr="00620A44">
              <w:rPr>
                <w:rStyle w:val="Domylnaczcionkaakapitu1"/>
                <w:rFonts w:cstheme="minorHAnsi"/>
                <w:i/>
                <w:color w:val="000000"/>
                <w:sz w:val="20"/>
                <w:szCs w:val="20"/>
                <w:lang w:eastAsia="pl-PL"/>
              </w:rPr>
              <w:t xml:space="preserve"> spoin</w:t>
            </w:r>
            <w:r w:rsidR="009A5883" w:rsidRPr="00620A44">
              <w:rPr>
                <w:rStyle w:val="Domylnaczcionkaakapitu1"/>
                <w:rFonts w:cstheme="minorHAnsi"/>
                <w:i/>
                <w:color w:val="000000"/>
                <w:sz w:val="20"/>
                <w:szCs w:val="20"/>
                <w:lang w:eastAsia="pl-PL"/>
              </w:rPr>
              <w:t xml:space="preserve"> pomiędzy elementami na budowie,</w:t>
            </w:r>
          </w:p>
          <w:p w14:paraId="6B343680" w14:textId="689455D0" w:rsidR="00515EDA" w:rsidRPr="00620A44" w:rsidRDefault="004F2202" w:rsidP="00F0608A">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w:t>
            </w:r>
            <w:r w:rsidR="009A5883" w:rsidRPr="00620A44">
              <w:rPr>
                <w:rStyle w:val="Domylnaczcionkaakapitu1"/>
                <w:rFonts w:cstheme="minorHAnsi"/>
                <w:i/>
                <w:color w:val="000000"/>
                <w:sz w:val="20"/>
                <w:szCs w:val="20"/>
                <w:lang w:eastAsia="pl-PL"/>
              </w:rPr>
              <w:t xml:space="preserve"> wykonania izolacji</w:t>
            </w:r>
            <w:r w:rsidR="00F66FE8" w:rsidRPr="00620A44">
              <w:rPr>
                <w:rStyle w:val="Domylnaczcionkaakapitu1"/>
                <w:rFonts w:cstheme="minorHAnsi"/>
                <w:i/>
                <w:color w:val="000000"/>
                <w:sz w:val="20"/>
                <w:szCs w:val="20"/>
                <w:lang w:eastAsia="pl-PL"/>
              </w:rPr>
              <w:t xml:space="preserve"> </w:t>
            </w:r>
            <w:r w:rsidR="009A5883" w:rsidRPr="00620A44">
              <w:rPr>
                <w:rStyle w:val="Domylnaczcionkaakapitu1"/>
                <w:rFonts w:cstheme="minorHAnsi"/>
                <w:i/>
                <w:color w:val="000000"/>
                <w:sz w:val="20"/>
                <w:szCs w:val="20"/>
                <w:lang w:eastAsia="pl-PL"/>
              </w:rPr>
              <w:t>termicznej,</w:t>
            </w:r>
          </w:p>
          <w:p w14:paraId="0B06E5F9" w14:textId="1F14F13B" w:rsidR="009A5883" w:rsidRPr="00620A44" w:rsidRDefault="004F2202" w:rsidP="004F2202">
            <w:pPr>
              <w:pStyle w:val="Akapitzlist"/>
              <w:numPr>
                <w:ilvl w:val="0"/>
                <w:numId w:val="55"/>
              </w:numPr>
              <w:rPr>
                <w:rFonts w:cstheme="minorHAnsi"/>
                <w:i/>
                <w:sz w:val="20"/>
                <w:szCs w:val="20"/>
              </w:rPr>
            </w:pPr>
            <w:r w:rsidRPr="00620A44">
              <w:rPr>
                <w:rStyle w:val="Domylnaczcionkaakapitu1"/>
                <w:rFonts w:cstheme="minorHAnsi"/>
                <w:i/>
                <w:color w:val="000000"/>
                <w:sz w:val="20"/>
                <w:szCs w:val="20"/>
                <w:lang w:eastAsia="pl-PL"/>
              </w:rPr>
              <w:t>opis sposobu</w:t>
            </w:r>
            <w:r w:rsidR="009A5883" w:rsidRPr="00620A44">
              <w:rPr>
                <w:rStyle w:val="Domylnaczcionkaakapitu1"/>
                <w:rFonts w:cstheme="minorHAnsi"/>
                <w:i/>
                <w:color w:val="000000"/>
                <w:sz w:val="20"/>
                <w:szCs w:val="20"/>
                <w:lang w:eastAsia="pl-PL"/>
              </w:rPr>
              <w:t xml:space="preserve"> wykończeni</w:t>
            </w:r>
            <w:r w:rsidR="008945EE" w:rsidRPr="00620A44">
              <w:rPr>
                <w:rStyle w:val="Domylnaczcionkaakapitu1"/>
                <w:rFonts w:cstheme="minorHAnsi"/>
                <w:i/>
                <w:color w:val="000000"/>
                <w:sz w:val="20"/>
                <w:szCs w:val="20"/>
                <w:lang w:eastAsia="pl-PL"/>
              </w:rPr>
              <w:t>a</w:t>
            </w:r>
            <w:r w:rsidR="009A5883" w:rsidRPr="00620A44">
              <w:rPr>
                <w:rStyle w:val="Domylnaczcionkaakapitu1"/>
                <w:rFonts w:cstheme="minorHAnsi"/>
                <w:i/>
                <w:color w:val="000000"/>
                <w:sz w:val="20"/>
                <w:szCs w:val="20"/>
                <w:lang w:eastAsia="pl-PL"/>
              </w:rPr>
              <w:t xml:space="preserve"> powierzchni elewacji.</w:t>
            </w:r>
          </w:p>
        </w:tc>
      </w:tr>
      <w:tr w:rsidR="00515EDA" w:rsidRPr="00620A44" w14:paraId="2A8E12F0" w14:textId="77777777" w:rsidTr="052EF04F">
        <w:trPr>
          <w:trHeight w:val="340"/>
          <w:jc w:val="center"/>
        </w:trPr>
        <w:sdt>
          <w:sdtPr>
            <w:rPr>
              <w:rFonts w:asciiTheme="minorHAnsi" w:hAnsiTheme="minorHAnsi" w:cstheme="minorHAnsi"/>
              <w:color w:val="44546A" w:themeColor="text2"/>
              <w:szCs w:val="20"/>
            </w:rPr>
            <w:id w:val="207161214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E0DFA5"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4F07BB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C79703" w14:textId="77777777" w:rsidR="00515EDA" w:rsidRPr="00620A44" w:rsidRDefault="00515EDA" w:rsidP="00F9314B">
            <w:pPr>
              <w:pStyle w:val="Normalny1"/>
              <w:spacing w:before="0" w:line="240" w:lineRule="auto"/>
              <w:jc w:val="center"/>
              <w:rPr>
                <w:rFonts w:asciiTheme="minorHAnsi" w:hAnsiTheme="minorHAnsi" w:cstheme="minorHAnsi"/>
              </w:rPr>
            </w:pPr>
            <w:r w:rsidRPr="00620A44">
              <w:rPr>
                <w:rStyle w:val="Domylnaczcionkaakapitu1"/>
                <w:rFonts w:asciiTheme="minorHAnsi" w:hAnsiTheme="minorHAnsi" w:cstheme="minorHAnsi"/>
                <w:color w:val="000000"/>
                <w:szCs w:val="20"/>
                <w:lang w:eastAsia="pl-PL"/>
              </w:rPr>
              <w:t>Technologia</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F9456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Czas budowy</w:t>
            </w:r>
          </w:p>
        </w:tc>
        <w:tc>
          <w:tcPr>
            <w:tcW w:w="1134" w:type="dxa"/>
            <w:tcBorders>
              <w:top w:val="single" w:sz="4" w:space="0" w:color="auto"/>
              <w:left w:val="single" w:sz="4" w:space="0" w:color="auto"/>
              <w:bottom w:val="single" w:sz="4" w:space="0" w:color="auto"/>
              <w:right w:val="single" w:sz="4" w:space="0" w:color="auto"/>
            </w:tcBorders>
          </w:tcPr>
          <w:p w14:paraId="44E7544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99A2BC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14FB785" w14:textId="77777777" w:rsidTr="052EF04F">
        <w:trPr>
          <w:trHeight w:val="340"/>
          <w:jc w:val="center"/>
        </w:trPr>
        <w:sdt>
          <w:sdtPr>
            <w:rPr>
              <w:rFonts w:cstheme="minorHAnsi"/>
              <w:color w:val="44546A" w:themeColor="text2"/>
              <w:sz w:val="20"/>
              <w:szCs w:val="20"/>
            </w:rPr>
            <w:id w:val="-153041090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7794A18" w14:textId="77777777" w:rsidR="00515EDA" w:rsidRPr="00620A44" w:rsidRDefault="00515EDA" w:rsidP="00F9314B">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0444B82" w14:textId="77777777" w:rsidR="008A3436" w:rsidRPr="00620A44" w:rsidRDefault="00515EDA" w:rsidP="008A3436">
            <w:pPr>
              <w:rPr>
                <w:rFonts w:cstheme="minorHAnsi"/>
                <w:i/>
                <w:sz w:val="20"/>
                <w:szCs w:val="20"/>
              </w:rPr>
            </w:pPr>
            <w:r w:rsidRPr="00620A44">
              <w:rPr>
                <w:rFonts w:cstheme="minorHAnsi"/>
                <w:i/>
                <w:sz w:val="20"/>
                <w:szCs w:val="20"/>
              </w:rPr>
              <w:t>Uzasadnienie spełnienia wymagania</w:t>
            </w:r>
            <w:r w:rsidR="004F2202" w:rsidRPr="00620A44">
              <w:rPr>
                <w:rFonts w:cstheme="minorHAnsi"/>
                <w:i/>
                <w:sz w:val="20"/>
                <w:szCs w:val="20"/>
              </w:rPr>
              <w:t>, w tym:</w:t>
            </w:r>
            <w:r w:rsidRPr="00620A44">
              <w:rPr>
                <w:rFonts w:cstheme="minorHAnsi"/>
                <w:i/>
                <w:sz w:val="20"/>
                <w:szCs w:val="20"/>
              </w:rPr>
              <w:t xml:space="preserve"> </w:t>
            </w:r>
          </w:p>
          <w:p w14:paraId="65DEFF01" w14:textId="49B7EE78" w:rsidR="004F2202" w:rsidRPr="00620A44" w:rsidRDefault="004F2202"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projektowanie elementów/modułów,</w:t>
            </w:r>
          </w:p>
          <w:p w14:paraId="1F60B515" w14:textId="3D03BA3F" w:rsidR="00515EDA" w:rsidRPr="00620A44" w:rsidRDefault="004F2202" w:rsidP="004F2202">
            <w:pPr>
              <w:pStyle w:val="Akapitzlist"/>
              <w:numPr>
                <w:ilvl w:val="0"/>
                <w:numId w:val="33"/>
              </w:numPr>
              <w:rPr>
                <w:rFonts w:cstheme="minorHAnsi"/>
                <w:i/>
                <w:sz w:val="20"/>
                <w:szCs w:val="20"/>
              </w:rPr>
            </w:pPr>
            <w:r w:rsidRPr="00620A44">
              <w:rPr>
                <w:rFonts w:cstheme="minorHAnsi"/>
                <w:i/>
                <w:sz w:val="20"/>
                <w:szCs w:val="20"/>
              </w:rPr>
              <w:t xml:space="preserve">podanie szacunkowego, średniego czasu na </w:t>
            </w:r>
            <w:r w:rsidR="00515EDA" w:rsidRPr="00620A44">
              <w:rPr>
                <w:rFonts w:cstheme="minorHAnsi"/>
                <w:i/>
                <w:sz w:val="20"/>
                <w:szCs w:val="20"/>
              </w:rPr>
              <w:t xml:space="preserve">produkcję elementów/modułów, </w:t>
            </w:r>
          </w:p>
          <w:p w14:paraId="606C2EE3" w14:textId="39C2A84F" w:rsidR="00515EDA" w:rsidRPr="00620A44" w:rsidRDefault="004F2202" w:rsidP="004F2202">
            <w:pPr>
              <w:pStyle w:val="Akapitzlist"/>
              <w:numPr>
                <w:ilvl w:val="0"/>
                <w:numId w:val="33"/>
              </w:numPr>
              <w:rPr>
                <w:rFonts w:cstheme="minorHAnsi"/>
                <w:i/>
                <w:sz w:val="20"/>
                <w:szCs w:val="20"/>
              </w:rPr>
            </w:pPr>
            <w:r w:rsidRPr="00620A44">
              <w:rPr>
                <w:rFonts w:cstheme="minorHAnsi"/>
                <w:i/>
                <w:sz w:val="20"/>
                <w:szCs w:val="20"/>
              </w:rPr>
              <w:lastRenderedPageBreak/>
              <w:t xml:space="preserve">podanie szacunkowego, średniego czasu na </w:t>
            </w:r>
            <w:r w:rsidR="00F0608A" w:rsidRPr="00620A44">
              <w:rPr>
                <w:rFonts w:cstheme="minorHAnsi"/>
                <w:i/>
                <w:sz w:val="20"/>
                <w:szCs w:val="20"/>
              </w:rPr>
              <w:t>montaż elementów na budowie.</w:t>
            </w:r>
          </w:p>
        </w:tc>
      </w:tr>
      <w:tr w:rsidR="00515EDA" w:rsidRPr="00620A44" w14:paraId="5CE1EE1C" w14:textId="77777777" w:rsidTr="052EF04F">
        <w:trPr>
          <w:trHeight w:val="340"/>
          <w:jc w:val="center"/>
        </w:trPr>
        <w:sdt>
          <w:sdtPr>
            <w:rPr>
              <w:rFonts w:asciiTheme="minorHAnsi" w:hAnsiTheme="minorHAnsi" w:cstheme="minorHAnsi"/>
              <w:color w:val="44546A" w:themeColor="text2"/>
              <w:szCs w:val="20"/>
            </w:rPr>
            <w:id w:val="41275268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A40493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F45FCB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FD506C" w14:textId="77777777" w:rsidR="00515EDA" w:rsidRPr="00620A44" w:rsidRDefault="00515EDA" w:rsidP="00F9314B">
            <w:pPr>
              <w:pStyle w:val="Normalny1"/>
              <w:spacing w:before="0" w:line="240" w:lineRule="auto"/>
              <w:jc w:val="center"/>
              <w:rPr>
                <w:rFonts w:asciiTheme="minorHAnsi" w:hAnsiTheme="minorHAnsi" w:cstheme="minorHAnsi"/>
              </w:rPr>
            </w:pPr>
            <w:r w:rsidRPr="00620A44">
              <w:rPr>
                <w:rStyle w:val="Domylnaczcionkaakapitu1"/>
                <w:rFonts w:asciiTheme="minorHAnsi" w:hAnsiTheme="minorHAnsi" w:cstheme="minorHAnsi"/>
                <w:color w:val="000000"/>
                <w:szCs w:val="20"/>
                <w:lang w:eastAsia="pl-PL"/>
              </w:rPr>
              <w:t>Technologia</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032BF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Skalowalność rozwiązań</w:t>
            </w:r>
          </w:p>
        </w:tc>
        <w:tc>
          <w:tcPr>
            <w:tcW w:w="1134" w:type="dxa"/>
            <w:tcBorders>
              <w:top w:val="single" w:sz="4" w:space="0" w:color="auto"/>
              <w:left w:val="single" w:sz="4" w:space="0" w:color="auto"/>
              <w:bottom w:val="single" w:sz="4" w:space="0" w:color="auto"/>
              <w:right w:val="single" w:sz="4" w:space="0" w:color="auto"/>
            </w:tcBorders>
          </w:tcPr>
          <w:p w14:paraId="7BBA1F0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E46601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DCAF556" w14:textId="77777777" w:rsidTr="052EF04F">
        <w:trPr>
          <w:trHeight w:val="340"/>
          <w:jc w:val="center"/>
        </w:trPr>
        <w:sdt>
          <w:sdtPr>
            <w:rPr>
              <w:rFonts w:asciiTheme="minorHAnsi" w:hAnsiTheme="minorHAnsi" w:cstheme="minorHAnsi"/>
              <w:color w:val="44546A" w:themeColor="text2"/>
              <w:szCs w:val="20"/>
            </w:rPr>
            <w:id w:val="89555466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2787D24"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365A72B" w14:textId="135DDB15"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r w:rsidR="00F0608A" w:rsidRPr="00620A44">
              <w:rPr>
                <w:rFonts w:asciiTheme="minorHAnsi" w:hAnsiTheme="minorHAnsi" w:cstheme="minorHAnsi"/>
                <w:i/>
                <w:szCs w:val="20"/>
              </w:rPr>
              <w:t xml:space="preserve"> z podaniem przekrojów elementów nośnych.</w:t>
            </w:r>
          </w:p>
        </w:tc>
      </w:tr>
      <w:tr w:rsidR="00515EDA" w:rsidRPr="00620A44" w14:paraId="78B9AD3C" w14:textId="77777777" w:rsidTr="052EF04F">
        <w:trPr>
          <w:trHeight w:val="340"/>
          <w:jc w:val="center"/>
        </w:trPr>
        <w:sdt>
          <w:sdtPr>
            <w:rPr>
              <w:rFonts w:asciiTheme="minorHAnsi" w:hAnsiTheme="minorHAnsi" w:cstheme="minorHAnsi"/>
              <w:color w:val="44546A" w:themeColor="text2"/>
              <w:szCs w:val="20"/>
            </w:rPr>
            <w:id w:val="-21574452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32C07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C0EF929"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7988D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84607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Energooszczędność</w:t>
            </w:r>
          </w:p>
        </w:tc>
        <w:tc>
          <w:tcPr>
            <w:tcW w:w="1134" w:type="dxa"/>
            <w:tcBorders>
              <w:top w:val="single" w:sz="4" w:space="0" w:color="auto"/>
              <w:left w:val="single" w:sz="4" w:space="0" w:color="auto"/>
              <w:bottom w:val="single" w:sz="4" w:space="0" w:color="auto"/>
              <w:right w:val="single" w:sz="4" w:space="0" w:color="auto"/>
            </w:tcBorders>
          </w:tcPr>
          <w:p w14:paraId="0B76DCA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9FBB77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0E22C25" w14:textId="77777777" w:rsidTr="052EF04F">
        <w:trPr>
          <w:trHeight w:val="340"/>
          <w:jc w:val="center"/>
        </w:trPr>
        <w:sdt>
          <w:sdtPr>
            <w:rPr>
              <w:rFonts w:asciiTheme="minorHAnsi" w:hAnsiTheme="minorHAnsi" w:cstheme="minorHAnsi"/>
              <w:color w:val="44546A" w:themeColor="text2"/>
              <w:szCs w:val="20"/>
            </w:rPr>
            <w:id w:val="66574848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637DDAC"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83FC12A" w14:textId="00DE331A"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515EDA" w:rsidRPr="00620A44" w14:paraId="300139C5" w14:textId="77777777" w:rsidTr="052EF04F">
        <w:trPr>
          <w:trHeight w:val="340"/>
          <w:jc w:val="center"/>
        </w:trPr>
        <w:sdt>
          <w:sdtPr>
            <w:rPr>
              <w:rFonts w:asciiTheme="minorHAnsi" w:hAnsiTheme="minorHAnsi" w:cstheme="minorHAnsi"/>
              <w:color w:val="44546A" w:themeColor="text2"/>
              <w:szCs w:val="20"/>
            </w:rPr>
            <w:id w:val="35284930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FC450A5"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956B58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7F42A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2DD4F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Czas użytkowania</w:t>
            </w:r>
          </w:p>
        </w:tc>
        <w:tc>
          <w:tcPr>
            <w:tcW w:w="1134" w:type="dxa"/>
            <w:tcBorders>
              <w:top w:val="single" w:sz="4" w:space="0" w:color="auto"/>
              <w:left w:val="single" w:sz="4" w:space="0" w:color="auto"/>
              <w:bottom w:val="single" w:sz="4" w:space="0" w:color="auto"/>
              <w:right w:val="single" w:sz="4" w:space="0" w:color="auto"/>
            </w:tcBorders>
          </w:tcPr>
          <w:p w14:paraId="3050EEB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BE29F2D"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6279E88" w14:textId="77777777" w:rsidTr="052EF04F">
        <w:trPr>
          <w:trHeight w:val="340"/>
          <w:jc w:val="center"/>
        </w:trPr>
        <w:sdt>
          <w:sdtPr>
            <w:rPr>
              <w:rFonts w:asciiTheme="minorHAnsi" w:hAnsiTheme="minorHAnsi" w:cstheme="minorHAnsi"/>
              <w:color w:val="44546A" w:themeColor="text2"/>
              <w:szCs w:val="20"/>
            </w:rPr>
            <w:id w:val="108842629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A120BC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15B1A5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0DC91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E8DA5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Forma</w:t>
            </w:r>
          </w:p>
        </w:tc>
        <w:tc>
          <w:tcPr>
            <w:tcW w:w="1134" w:type="dxa"/>
            <w:tcBorders>
              <w:top w:val="single" w:sz="4" w:space="0" w:color="auto"/>
              <w:left w:val="single" w:sz="4" w:space="0" w:color="auto"/>
              <w:bottom w:val="single" w:sz="4" w:space="0" w:color="auto"/>
              <w:right w:val="single" w:sz="4" w:space="0" w:color="auto"/>
            </w:tcBorders>
          </w:tcPr>
          <w:p w14:paraId="560C103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7D80AE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83173B1" w14:textId="77777777" w:rsidTr="052EF04F">
        <w:trPr>
          <w:trHeight w:val="340"/>
          <w:jc w:val="center"/>
        </w:trPr>
        <w:sdt>
          <w:sdtPr>
            <w:rPr>
              <w:rFonts w:asciiTheme="minorHAnsi" w:hAnsiTheme="minorHAnsi" w:cstheme="minorHAnsi"/>
              <w:color w:val="44546A" w:themeColor="text2"/>
              <w:szCs w:val="20"/>
            </w:rPr>
            <w:id w:val="-90451917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F993FB"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9AEF672" w14:textId="3960573C"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515EDA" w:rsidRPr="00620A44" w14:paraId="70BC1870" w14:textId="77777777" w:rsidTr="052EF04F">
        <w:trPr>
          <w:trHeight w:val="340"/>
          <w:jc w:val="center"/>
        </w:trPr>
        <w:sdt>
          <w:sdtPr>
            <w:rPr>
              <w:rFonts w:asciiTheme="minorHAnsi" w:hAnsiTheme="minorHAnsi" w:cstheme="minorHAnsi"/>
              <w:color w:val="44546A" w:themeColor="text2"/>
              <w:szCs w:val="20"/>
            </w:rPr>
            <w:id w:val="106028271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3025F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E2C63D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7FE3DE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991C1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w:t>
            </w:r>
            <w:r w:rsidRPr="00620A44">
              <w:rPr>
                <w:rFonts w:asciiTheme="minorHAnsi" w:hAnsiTheme="minorHAnsi" w:cstheme="minorHAnsi"/>
              </w:rPr>
              <w:t>spółczynnik efektywności powierzchni</w:t>
            </w:r>
          </w:p>
        </w:tc>
        <w:tc>
          <w:tcPr>
            <w:tcW w:w="1134" w:type="dxa"/>
            <w:tcBorders>
              <w:top w:val="single" w:sz="4" w:space="0" w:color="auto"/>
              <w:left w:val="single" w:sz="4" w:space="0" w:color="auto"/>
              <w:bottom w:val="single" w:sz="4" w:space="0" w:color="auto"/>
              <w:right w:val="single" w:sz="4" w:space="0" w:color="auto"/>
            </w:tcBorders>
          </w:tcPr>
          <w:p w14:paraId="7FD6492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AC272D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F4C69DF" w14:textId="77777777" w:rsidTr="052EF04F">
        <w:trPr>
          <w:trHeight w:val="340"/>
          <w:jc w:val="center"/>
        </w:trPr>
        <w:sdt>
          <w:sdtPr>
            <w:rPr>
              <w:rFonts w:asciiTheme="minorHAnsi" w:hAnsiTheme="minorHAnsi" w:cstheme="minorHAnsi"/>
              <w:color w:val="44546A" w:themeColor="text2"/>
              <w:szCs w:val="20"/>
            </w:rPr>
            <w:id w:val="18595346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B027054"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79C393C" w14:textId="23A69C7C"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515EDA" w:rsidRPr="00620A44" w14:paraId="3AB49775" w14:textId="77777777" w:rsidTr="052EF04F">
        <w:trPr>
          <w:trHeight w:val="340"/>
          <w:jc w:val="center"/>
        </w:trPr>
        <w:sdt>
          <w:sdtPr>
            <w:rPr>
              <w:rFonts w:asciiTheme="minorHAnsi" w:hAnsiTheme="minorHAnsi" w:cstheme="minorHAnsi"/>
              <w:color w:val="44546A" w:themeColor="text2"/>
              <w:szCs w:val="20"/>
            </w:rPr>
            <w:id w:val="37034251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8656E5"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9C0629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92F4B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C2598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Mieszkanie A</w:t>
            </w:r>
          </w:p>
        </w:tc>
        <w:tc>
          <w:tcPr>
            <w:tcW w:w="1134" w:type="dxa"/>
            <w:tcBorders>
              <w:top w:val="single" w:sz="4" w:space="0" w:color="auto"/>
              <w:left w:val="single" w:sz="4" w:space="0" w:color="auto"/>
              <w:bottom w:val="single" w:sz="4" w:space="0" w:color="auto"/>
              <w:right w:val="single" w:sz="4" w:space="0" w:color="auto"/>
            </w:tcBorders>
          </w:tcPr>
          <w:p w14:paraId="1EF2975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BA3EC7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53E5FD7" w14:textId="77777777" w:rsidTr="052EF04F">
        <w:trPr>
          <w:trHeight w:val="340"/>
          <w:jc w:val="center"/>
        </w:trPr>
        <w:sdt>
          <w:sdtPr>
            <w:rPr>
              <w:rFonts w:asciiTheme="minorHAnsi" w:hAnsiTheme="minorHAnsi" w:cstheme="minorHAnsi"/>
              <w:color w:val="44546A" w:themeColor="text2"/>
              <w:szCs w:val="20"/>
            </w:rPr>
            <w:id w:val="39176889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D233CBE"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BDE2BAE" w14:textId="0E370C66" w:rsidR="00515EDA" w:rsidRPr="00620A44" w:rsidRDefault="00515EDA"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 xml:space="preserve">Uzasadnienie spełnienia </w:t>
            </w:r>
            <w:r w:rsidR="008945EE" w:rsidRPr="00620A44">
              <w:rPr>
                <w:rFonts w:asciiTheme="minorHAnsi" w:hAnsiTheme="minorHAnsi" w:cstheme="minorHAnsi"/>
                <w:i/>
                <w:szCs w:val="20"/>
              </w:rPr>
              <w:t>wymagania</w:t>
            </w:r>
          </w:p>
        </w:tc>
      </w:tr>
      <w:tr w:rsidR="00515EDA" w:rsidRPr="00620A44" w14:paraId="12A924D8" w14:textId="77777777" w:rsidTr="052EF04F">
        <w:trPr>
          <w:trHeight w:val="340"/>
          <w:jc w:val="center"/>
        </w:trPr>
        <w:sdt>
          <w:sdtPr>
            <w:rPr>
              <w:rFonts w:asciiTheme="minorHAnsi" w:hAnsiTheme="minorHAnsi" w:cstheme="minorHAnsi"/>
              <w:color w:val="44546A" w:themeColor="text2"/>
              <w:szCs w:val="20"/>
            </w:rPr>
            <w:id w:val="41752249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EFACB3"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9C1109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A64839"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2D849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Mieszkanie B</w:t>
            </w:r>
          </w:p>
        </w:tc>
        <w:tc>
          <w:tcPr>
            <w:tcW w:w="1134" w:type="dxa"/>
            <w:tcBorders>
              <w:top w:val="single" w:sz="4" w:space="0" w:color="auto"/>
              <w:left w:val="single" w:sz="4" w:space="0" w:color="auto"/>
              <w:bottom w:val="single" w:sz="4" w:space="0" w:color="auto"/>
              <w:right w:val="single" w:sz="4" w:space="0" w:color="auto"/>
            </w:tcBorders>
          </w:tcPr>
          <w:p w14:paraId="2944F63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5A76A6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5C9BF18B" w14:textId="77777777" w:rsidTr="052EF04F">
        <w:trPr>
          <w:trHeight w:val="340"/>
          <w:jc w:val="center"/>
        </w:trPr>
        <w:sdt>
          <w:sdtPr>
            <w:rPr>
              <w:rFonts w:asciiTheme="minorHAnsi" w:hAnsiTheme="minorHAnsi" w:cstheme="minorHAnsi"/>
              <w:color w:val="44546A" w:themeColor="text2"/>
              <w:szCs w:val="20"/>
            </w:rPr>
            <w:id w:val="-169390224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DF733E1"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F8E2E89" w14:textId="63DD2B9A" w:rsidR="00515EDA" w:rsidRPr="00620A44" w:rsidRDefault="00515EDA"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515EDA" w:rsidRPr="00620A44" w14:paraId="74EC1C43" w14:textId="77777777" w:rsidTr="052EF04F">
        <w:trPr>
          <w:trHeight w:val="340"/>
          <w:jc w:val="center"/>
        </w:trPr>
        <w:sdt>
          <w:sdtPr>
            <w:rPr>
              <w:rFonts w:asciiTheme="minorHAnsi" w:hAnsiTheme="minorHAnsi" w:cstheme="minorHAnsi"/>
              <w:color w:val="44546A" w:themeColor="text2"/>
              <w:szCs w:val="20"/>
            </w:rPr>
            <w:id w:val="193879010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58E4F0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F7B21E7"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D06AA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97F99C" w14:textId="77777777" w:rsidR="00515EDA" w:rsidRPr="00620A44" w:rsidRDefault="00515EDA" w:rsidP="00F9314B">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M</w:t>
            </w:r>
            <w:r w:rsidRPr="00620A44">
              <w:rPr>
                <w:rFonts w:asciiTheme="minorHAnsi" w:hAnsiTheme="minorHAnsi" w:cstheme="minorHAnsi"/>
              </w:rPr>
              <w:t xml:space="preserve">ieszkania </w:t>
            </w:r>
          </w:p>
        </w:tc>
        <w:tc>
          <w:tcPr>
            <w:tcW w:w="1134" w:type="dxa"/>
            <w:tcBorders>
              <w:top w:val="single" w:sz="4" w:space="0" w:color="auto"/>
              <w:left w:val="single" w:sz="4" w:space="0" w:color="auto"/>
              <w:bottom w:val="single" w:sz="4" w:space="0" w:color="auto"/>
              <w:right w:val="single" w:sz="4" w:space="0" w:color="auto"/>
            </w:tcBorders>
          </w:tcPr>
          <w:p w14:paraId="384F9BF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11EC80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1D04E92" w14:textId="77777777" w:rsidTr="052EF04F">
        <w:trPr>
          <w:trHeight w:val="340"/>
          <w:jc w:val="center"/>
        </w:trPr>
        <w:sdt>
          <w:sdtPr>
            <w:rPr>
              <w:rFonts w:asciiTheme="minorHAnsi" w:hAnsiTheme="minorHAnsi" w:cstheme="minorHAnsi"/>
              <w:color w:val="44546A" w:themeColor="text2"/>
              <w:szCs w:val="20"/>
            </w:rPr>
            <w:id w:val="-14728605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053C3D"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0E4BA6A" w14:textId="521DADB8" w:rsidR="00515EDA" w:rsidRPr="00620A44" w:rsidRDefault="0063077D"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515EDA" w:rsidRPr="00620A44" w14:paraId="56E3187A" w14:textId="77777777" w:rsidTr="052EF04F">
        <w:trPr>
          <w:trHeight w:val="340"/>
          <w:jc w:val="center"/>
        </w:trPr>
        <w:sdt>
          <w:sdtPr>
            <w:rPr>
              <w:rFonts w:asciiTheme="minorHAnsi" w:hAnsiTheme="minorHAnsi" w:cstheme="minorHAnsi"/>
              <w:color w:val="44546A" w:themeColor="text2"/>
              <w:szCs w:val="20"/>
            </w:rPr>
            <w:id w:val="169988939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F631D9D"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874036D"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B43BF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6C9A7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Komunikacja </w:t>
            </w:r>
          </w:p>
        </w:tc>
        <w:tc>
          <w:tcPr>
            <w:tcW w:w="1134" w:type="dxa"/>
            <w:tcBorders>
              <w:top w:val="single" w:sz="4" w:space="0" w:color="auto"/>
              <w:left w:val="single" w:sz="4" w:space="0" w:color="auto"/>
              <w:bottom w:val="single" w:sz="4" w:space="0" w:color="auto"/>
              <w:right w:val="single" w:sz="4" w:space="0" w:color="auto"/>
            </w:tcBorders>
          </w:tcPr>
          <w:p w14:paraId="776EA21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A4E3F6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01698DC" w14:textId="77777777" w:rsidTr="052EF04F">
        <w:trPr>
          <w:trHeight w:val="340"/>
          <w:jc w:val="center"/>
        </w:trPr>
        <w:sdt>
          <w:sdtPr>
            <w:rPr>
              <w:rFonts w:asciiTheme="minorHAnsi" w:hAnsiTheme="minorHAnsi" w:cstheme="minorHAnsi"/>
              <w:color w:val="44546A" w:themeColor="text2"/>
              <w:szCs w:val="20"/>
            </w:rPr>
            <w:id w:val="29033748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2ED3C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C7FD38F"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E3F35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FBE52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Winda</w:t>
            </w:r>
          </w:p>
        </w:tc>
        <w:tc>
          <w:tcPr>
            <w:tcW w:w="1134" w:type="dxa"/>
            <w:tcBorders>
              <w:top w:val="single" w:sz="4" w:space="0" w:color="auto"/>
              <w:left w:val="single" w:sz="4" w:space="0" w:color="auto"/>
              <w:bottom w:val="single" w:sz="4" w:space="0" w:color="auto"/>
              <w:right w:val="single" w:sz="4" w:space="0" w:color="auto"/>
            </w:tcBorders>
          </w:tcPr>
          <w:p w14:paraId="4F9366C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4DBD21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832207F" w14:textId="77777777" w:rsidTr="052EF04F">
        <w:trPr>
          <w:trHeight w:val="340"/>
          <w:jc w:val="center"/>
        </w:trPr>
        <w:sdt>
          <w:sdtPr>
            <w:rPr>
              <w:rFonts w:asciiTheme="minorHAnsi" w:hAnsiTheme="minorHAnsi" w:cstheme="minorHAnsi"/>
              <w:color w:val="44546A" w:themeColor="text2"/>
              <w:szCs w:val="20"/>
            </w:rPr>
            <w:id w:val="-201883596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DF32316"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395E3C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50FD0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07A8F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Wózkownia</w:t>
            </w:r>
          </w:p>
        </w:tc>
        <w:tc>
          <w:tcPr>
            <w:tcW w:w="1134" w:type="dxa"/>
            <w:tcBorders>
              <w:top w:val="single" w:sz="4" w:space="0" w:color="auto"/>
              <w:left w:val="single" w:sz="4" w:space="0" w:color="auto"/>
              <w:bottom w:val="single" w:sz="4" w:space="0" w:color="auto"/>
              <w:right w:val="single" w:sz="4" w:space="0" w:color="auto"/>
            </w:tcBorders>
          </w:tcPr>
          <w:p w14:paraId="3EE9169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F1588E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1FC03E1" w14:textId="77777777" w:rsidTr="052EF04F">
        <w:trPr>
          <w:trHeight w:val="340"/>
          <w:jc w:val="center"/>
        </w:trPr>
        <w:sdt>
          <w:sdtPr>
            <w:rPr>
              <w:rFonts w:asciiTheme="minorHAnsi" w:hAnsiTheme="minorHAnsi" w:cstheme="minorHAnsi"/>
              <w:color w:val="44546A" w:themeColor="text2"/>
              <w:szCs w:val="20"/>
            </w:rPr>
            <w:id w:val="-174100645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6157769"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092D7B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6AD99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29E8E6" w14:textId="77777777" w:rsidR="00515EDA" w:rsidRPr="00620A44" w:rsidRDefault="00515EDA" w:rsidP="00F9314B">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M</w:t>
            </w:r>
            <w:r w:rsidRPr="00620A44">
              <w:rPr>
                <w:rFonts w:asciiTheme="minorHAnsi" w:hAnsiTheme="minorHAnsi" w:cstheme="minorHAnsi"/>
              </w:rPr>
              <w:t>iejsce na rowery</w:t>
            </w:r>
          </w:p>
        </w:tc>
        <w:tc>
          <w:tcPr>
            <w:tcW w:w="1134" w:type="dxa"/>
            <w:tcBorders>
              <w:top w:val="single" w:sz="4" w:space="0" w:color="auto"/>
              <w:left w:val="single" w:sz="4" w:space="0" w:color="auto"/>
              <w:bottom w:val="single" w:sz="4" w:space="0" w:color="auto"/>
              <w:right w:val="single" w:sz="4" w:space="0" w:color="auto"/>
            </w:tcBorders>
          </w:tcPr>
          <w:p w14:paraId="04D862C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C5207A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92A06B1" w14:textId="77777777" w:rsidTr="052EF04F">
        <w:trPr>
          <w:trHeight w:val="340"/>
          <w:jc w:val="center"/>
        </w:trPr>
        <w:sdt>
          <w:sdtPr>
            <w:rPr>
              <w:rFonts w:asciiTheme="minorHAnsi" w:hAnsiTheme="minorHAnsi" w:cstheme="minorHAnsi"/>
              <w:color w:val="44546A" w:themeColor="text2"/>
              <w:szCs w:val="20"/>
            </w:rPr>
            <w:id w:val="-43520793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C2DBEC1"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1FBE13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FC7CA9"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472C4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Wiatrołap</w:t>
            </w:r>
          </w:p>
        </w:tc>
        <w:tc>
          <w:tcPr>
            <w:tcW w:w="1134" w:type="dxa"/>
            <w:tcBorders>
              <w:top w:val="single" w:sz="4" w:space="0" w:color="auto"/>
              <w:left w:val="single" w:sz="4" w:space="0" w:color="auto"/>
              <w:bottom w:val="single" w:sz="4" w:space="0" w:color="auto"/>
              <w:right w:val="single" w:sz="4" w:space="0" w:color="auto"/>
            </w:tcBorders>
          </w:tcPr>
          <w:p w14:paraId="287A3AD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43039E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833F598" w14:textId="77777777" w:rsidTr="052EF04F">
        <w:trPr>
          <w:trHeight w:val="555"/>
          <w:jc w:val="center"/>
        </w:trPr>
        <w:sdt>
          <w:sdtPr>
            <w:rPr>
              <w:rFonts w:asciiTheme="minorHAnsi" w:hAnsiTheme="minorHAnsi" w:cstheme="minorHAnsi"/>
              <w:color w:val="44546A" w:themeColor="text2"/>
              <w:szCs w:val="20"/>
            </w:rPr>
            <w:id w:val="104033224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C4FA1EB"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603AAA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B7CE2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6C41D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Hol ogólnodostępny</w:t>
            </w:r>
          </w:p>
        </w:tc>
        <w:tc>
          <w:tcPr>
            <w:tcW w:w="1134" w:type="dxa"/>
            <w:tcBorders>
              <w:top w:val="single" w:sz="4" w:space="0" w:color="auto"/>
              <w:left w:val="single" w:sz="4" w:space="0" w:color="auto"/>
              <w:bottom w:val="single" w:sz="4" w:space="0" w:color="auto"/>
              <w:right w:val="single" w:sz="4" w:space="0" w:color="auto"/>
            </w:tcBorders>
          </w:tcPr>
          <w:p w14:paraId="0F27FF7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C7FA6F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96D5780" w14:textId="77777777" w:rsidTr="052EF04F">
        <w:trPr>
          <w:trHeight w:val="340"/>
          <w:jc w:val="center"/>
        </w:trPr>
        <w:sdt>
          <w:sdtPr>
            <w:rPr>
              <w:rFonts w:asciiTheme="minorHAnsi" w:hAnsiTheme="minorHAnsi" w:cstheme="minorHAnsi"/>
              <w:color w:val="44546A" w:themeColor="text2"/>
              <w:szCs w:val="20"/>
            </w:rPr>
            <w:id w:val="11603439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C6188BC"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4C756D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5B0E9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4C395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Hol ogólnodostępny</w:t>
            </w:r>
          </w:p>
        </w:tc>
        <w:tc>
          <w:tcPr>
            <w:tcW w:w="1134" w:type="dxa"/>
            <w:tcBorders>
              <w:top w:val="single" w:sz="4" w:space="0" w:color="auto"/>
              <w:left w:val="single" w:sz="4" w:space="0" w:color="auto"/>
              <w:bottom w:val="single" w:sz="4" w:space="0" w:color="auto"/>
              <w:right w:val="single" w:sz="4" w:space="0" w:color="auto"/>
            </w:tcBorders>
          </w:tcPr>
          <w:p w14:paraId="05414B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4EFAA8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79CB2F8" w14:textId="77777777" w:rsidTr="052EF04F">
        <w:trPr>
          <w:trHeight w:val="340"/>
          <w:jc w:val="center"/>
        </w:trPr>
        <w:sdt>
          <w:sdtPr>
            <w:rPr>
              <w:rFonts w:asciiTheme="minorHAnsi" w:hAnsiTheme="minorHAnsi" w:cstheme="minorHAnsi"/>
              <w:color w:val="44546A" w:themeColor="text2"/>
              <w:szCs w:val="20"/>
            </w:rPr>
            <w:id w:val="-189696851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2C2C9A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5BDF03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B46551"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9F7BE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Pomieszczenie techniczne</w:t>
            </w:r>
          </w:p>
        </w:tc>
        <w:tc>
          <w:tcPr>
            <w:tcW w:w="1134" w:type="dxa"/>
            <w:tcBorders>
              <w:top w:val="single" w:sz="4" w:space="0" w:color="auto"/>
              <w:left w:val="single" w:sz="4" w:space="0" w:color="auto"/>
              <w:bottom w:val="single" w:sz="4" w:space="0" w:color="auto"/>
              <w:right w:val="single" w:sz="4" w:space="0" w:color="auto"/>
            </w:tcBorders>
          </w:tcPr>
          <w:p w14:paraId="4A618F4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BC2B4B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477682E" w14:textId="77777777" w:rsidTr="052EF04F">
        <w:trPr>
          <w:trHeight w:val="340"/>
          <w:jc w:val="center"/>
        </w:trPr>
        <w:sdt>
          <w:sdtPr>
            <w:rPr>
              <w:rFonts w:asciiTheme="minorHAnsi" w:hAnsiTheme="minorHAnsi" w:cstheme="minorHAnsi"/>
              <w:color w:val="44546A" w:themeColor="text2"/>
              <w:szCs w:val="20"/>
            </w:rPr>
            <w:id w:val="159073630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8A94A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C76C71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C02B7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4FA4E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Pomieszczenie administracyjne</w:t>
            </w:r>
          </w:p>
        </w:tc>
        <w:tc>
          <w:tcPr>
            <w:tcW w:w="1134" w:type="dxa"/>
            <w:tcBorders>
              <w:top w:val="single" w:sz="4" w:space="0" w:color="auto"/>
              <w:left w:val="single" w:sz="4" w:space="0" w:color="auto"/>
              <w:bottom w:val="single" w:sz="4" w:space="0" w:color="auto"/>
              <w:right w:val="single" w:sz="4" w:space="0" w:color="auto"/>
            </w:tcBorders>
          </w:tcPr>
          <w:p w14:paraId="70753E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CE125E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68CC317" w14:textId="77777777" w:rsidTr="052EF04F">
        <w:trPr>
          <w:trHeight w:val="340"/>
          <w:jc w:val="center"/>
        </w:trPr>
        <w:sdt>
          <w:sdtPr>
            <w:rPr>
              <w:rFonts w:asciiTheme="minorHAnsi" w:hAnsiTheme="minorHAnsi" w:cstheme="minorHAnsi"/>
              <w:color w:val="44546A" w:themeColor="text2"/>
              <w:szCs w:val="20"/>
            </w:rPr>
            <w:id w:val="193686289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3E48A13"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191BAD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B8BB72"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FBBDE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Kondygnacje</w:t>
            </w:r>
          </w:p>
        </w:tc>
        <w:tc>
          <w:tcPr>
            <w:tcW w:w="1134" w:type="dxa"/>
            <w:tcBorders>
              <w:top w:val="single" w:sz="4" w:space="0" w:color="auto"/>
              <w:left w:val="single" w:sz="4" w:space="0" w:color="auto"/>
              <w:bottom w:val="single" w:sz="4" w:space="0" w:color="auto"/>
              <w:right w:val="single" w:sz="4" w:space="0" w:color="auto"/>
            </w:tcBorders>
          </w:tcPr>
          <w:p w14:paraId="77B06D2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6585A4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FEAD641" w14:textId="77777777" w:rsidTr="052EF04F">
        <w:trPr>
          <w:trHeight w:val="340"/>
          <w:jc w:val="center"/>
        </w:trPr>
        <w:sdt>
          <w:sdtPr>
            <w:rPr>
              <w:rFonts w:asciiTheme="minorHAnsi" w:hAnsiTheme="minorHAnsi" w:cstheme="minorHAnsi"/>
              <w:color w:val="44546A" w:themeColor="text2"/>
              <w:szCs w:val="20"/>
            </w:rPr>
            <w:id w:val="-103920534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252D03"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A3C95E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4F48CE"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A9062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Wysokość kondygnacji</w:t>
            </w:r>
          </w:p>
        </w:tc>
        <w:tc>
          <w:tcPr>
            <w:tcW w:w="1134" w:type="dxa"/>
            <w:tcBorders>
              <w:top w:val="single" w:sz="4" w:space="0" w:color="auto"/>
              <w:left w:val="single" w:sz="4" w:space="0" w:color="auto"/>
              <w:bottom w:val="single" w:sz="4" w:space="0" w:color="auto"/>
              <w:right w:val="single" w:sz="4" w:space="0" w:color="auto"/>
            </w:tcBorders>
          </w:tcPr>
          <w:p w14:paraId="345D5DE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CE95E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11E0C7E" w14:textId="77777777" w:rsidTr="052EF04F">
        <w:trPr>
          <w:trHeight w:val="340"/>
          <w:jc w:val="center"/>
        </w:trPr>
        <w:sdt>
          <w:sdtPr>
            <w:rPr>
              <w:rFonts w:asciiTheme="minorHAnsi" w:hAnsiTheme="minorHAnsi" w:cstheme="minorHAnsi"/>
              <w:color w:val="44546A" w:themeColor="text2"/>
              <w:szCs w:val="20"/>
            </w:rPr>
            <w:id w:val="5019650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F2A4BB7"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4A7659F"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F2832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9ECC8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Ściany</w:t>
            </w:r>
          </w:p>
        </w:tc>
        <w:tc>
          <w:tcPr>
            <w:tcW w:w="1134" w:type="dxa"/>
            <w:tcBorders>
              <w:top w:val="single" w:sz="4" w:space="0" w:color="auto"/>
              <w:left w:val="single" w:sz="4" w:space="0" w:color="auto"/>
              <w:bottom w:val="single" w:sz="4" w:space="0" w:color="auto"/>
              <w:right w:val="single" w:sz="4" w:space="0" w:color="auto"/>
            </w:tcBorders>
          </w:tcPr>
          <w:p w14:paraId="7518606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338478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70F5070" w14:textId="77777777" w:rsidTr="052EF04F">
        <w:trPr>
          <w:trHeight w:val="340"/>
          <w:jc w:val="center"/>
        </w:trPr>
        <w:sdt>
          <w:sdtPr>
            <w:rPr>
              <w:rFonts w:asciiTheme="minorHAnsi" w:hAnsiTheme="minorHAnsi" w:cstheme="minorHAnsi"/>
              <w:color w:val="44546A" w:themeColor="text2"/>
              <w:szCs w:val="20"/>
            </w:rPr>
            <w:id w:val="204671610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D22BE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1EBB0A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E5188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EA409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Stropy</w:t>
            </w:r>
          </w:p>
        </w:tc>
        <w:tc>
          <w:tcPr>
            <w:tcW w:w="1134" w:type="dxa"/>
            <w:tcBorders>
              <w:top w:val="single" w:sz="4" w:space="0" w:color="auto"/>
              <w:left w:val="single" w:sz="4" w:space="0" w:color="auto"/>
              <w:bottom w:val="single" w:sz="4" w:space="0" w:color="auto"/>
              <w:right w:val="single" w:sz="4" w:space="0" w:color="auto"/>
            </w:tcBorders>
          </w:tcPr>
          <w:p w14:paraId="29BDBDE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F29F0F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E23DDE8" w14:textId="77777777" w:rsidTr="052EF04F">
        <w:trPr>
          <w:trHeight w:val="340"/>
          <w:jc w:val="center"/>
        </w:trPr>
        <w:sdt>
          <w:sdtPr>
            <w:rPr>
              <w:rFonts w:asciiTheme="minorHAnsi" w:hAnsiTheme="minorHAnsi" w:cstheme="minorHAnsi"/>
              <w:color w:val="44546A" w:themeColor="text2"/>
              <w:szCs w:val="20"/>
            </w:rPr>
            <w:id w:val="29072482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8D9E72"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104596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E5892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CC39E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Dach</w:t>
            </w:r>
          </w:p>
        </w:tc>
        <w:tc>
          <w:tcPr>
            <w:tcW w:w="1134" w:type="dxa"/>
            <w:tcBorders>
              <w:top w:val="single" w:sz="4" w:space="0" w:color="auto"/>
              <w:left w:val="single" w:sz="4" w:space="0" w:color="auto"/>
              <w:bottom w:val="single" w:sz="4" w:space="0" w:color="auto"/>
              <w:right w:val="single" w:sz="4" w:space="0" w:color="auto"/>
            </w:tcBorders>
          </w:tcPr>
          <w:p w14:paraId="13D5E90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059552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04E376E" w14:textId="77777777" w:rsidTr="052EF04F">
        <w:trPr>
          <w:trHeight w:val="340"/>
          <w:jc w:val="center"/>
        </w:trPr>
        <w:sdt>
          <w:sdtPr>
            <w:rPr>
              <w:rFonts w:asciiTheme="minorHAnsi" w:hAnsiTheme="minorHAnsi" w:cstheme="minorHAnsi"/>
              <w:color w:val="44546A" w:themeColor="text2"/>
              <w:szCs w:val="20"/>
            </w:rPr>
            <w:id w:val="73113013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104DDF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2C4B1B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E2708E"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04BE7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Rynny i rury spustowe, obróbki blacharskie</w:t>
            </w:r>
          </w:p>
        </w:tc>
        <w:tc>
          <w:tcPr>
            <w:tcW w:w="1134" w:type="dxa"/>
            <w:tcBorders>
              <w:top w:val="single" w:sz="4" w:space="0" w:color="auto"/>
              <w:left w:val="single" w:sz="4" w:space="0" w:color="auto"/>
              <w:bottom w:val="single" w:sz="4" w:space="0" w:color="auto"/>
              <w:right w:val="single" w:sz="4" w:space="0" w:color="auto"/>
            </w:tcBorders>
          </w:tcPr>
          <w:p w14:paraId="710BD4F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DF6CE1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2785105" w14:textId="77777777" w:rsidTr="052EF04F">
        <w:trPr>
          <w:trHeight w:val="340"/>
          <w:jc w:val="center"/>
        </w:trPr>
        <w:sdt>
          <w:sdtPr>
            <w:rPr>
              <w:rFonts w:asciiTheme="minorHAnsi" w:hAnsiTheme="minorHAnsi" w:cstheme="minorHAnsi"/>
              <w:color w:val="44546A" w:themeColor="text2"/>
              <w:szCs w:val="20"/>
            </w:rPr>
            <w:id w:val="-98200153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3B14B6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3A6A37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D98EB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44690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Standard wykończenia</w:t>
            </w:r>
          </w:p>
        </w:tc>
        <w:tc>
          <w:tcPr>
            <w:tcW w:w="1134" w:type="dxa"/>
            <w:tcBorders>
              <w:top w:val="single" w:sz="4" w:space="0" w:color="auto"/>
              <w:left w:val="single" w:sz="4" w:space="0" w:color="auto"/>
              <w:bottom w:val="single" w:sz="4" w:space="0" w:color="auto"/>
              <w:right w:val="single" w:sz="4" w:space="0" w:color="auto"/>
            </w:tcBorders>
          </w:tcPr>
          <w:p w14:paraId="167D2E7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B6D7D9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2604FD2" w14:textId="77777777" w:rsidTr="052EF04F">
        <w:trPr>
          <w:trHeight w:val="340"/>
          <w:jc w:val="center"/>
        </w:trPr>
        <w:sdt>
          <w:sdtPr>
            <w:rPr>
              <w:rFonts w:asciiTheme="minorHAnsi" w:hAnsiTheme="minorHAnsi" w:cstheme="minorHAnsi"/>
              <w:color w:val="44546A" w:themeColor="text2"/>
              <w:szCs w:val="20"/>
            </w:rPr>
            <w:id w:val="-121010583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C8D8A7"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02C3C1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0AD5E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BD406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Podłoga w mieszkaniach</w:t>
            </w:r>
          </w:p>
        </w:tc>
        <w:tc>
          <w:tcPr>
            <w:tcW w:w="1134" w:type="dxa"/>
            <w:tcBorders>
              <w:top w:val="single" w:sz="4" w:space="0" w:color="auto"/>
              <w:left w:val="single" w:sz="4" w:space="0" w:color="auto"/>
              <w:bottom w:val="single" w:sz="4" w:space="0" w:color="auto"/>
              <w:right w:val="single" w:sz="4" w:space="0" w:color="auto"/>
            </w:tcBorders>
          </w:tcPr>
          <w:p w14:paraId="155BC94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D4605F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765366A" w14:textId="77777777" w:rsidTr="052EF04F">
        <w:trPr>
          <w:trHeight w:val="340"/>
          <w:jc w:val="center"/>
        </w:trPr>
        <w:sdt>
          <w:sdtPr>
            <w:rPr>
              <w:rFonts w:asciiTheme="minorHAnsi" w:hAnsiTheme="minorHAnsi" w:cstheme="minorHAnsi"/>
              <w:color w:val="44546A" w:themeColor="text2"/>
              <w:szCs w:val="20"/>
            </w:rPr>
            <w:id w:val="75001495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3E2D27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FB16C1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8C69B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BFCC7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Ściany i sufity w mieszkaniach</w:t>
            </w:r>
          </w:p>
        </w:tc>
        <w:tc>
          <w:tcPr>
            <w:tcW w:w="1134" w:type="dxa"/>
            <w:tcBorders>
              <w:top w:val="single" w:sz="4" w:space="0" w:color="auto"/>
              <w:left w:val="single" w:sz="4" w:space="0" w:color="auto"/>
              <w:bottom w:val="single" w:sz="4" w:space="0" w:color="auto"/>
              <w:right w:val="single" w:sz="4" w:space="0" w:color="auto"/>
            </w:tcBorders>
          </w:tcPr>
          <w:p w14:paraId="6E140CA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235720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99594BE" w14:textId="77777777" w:rsidTr="052EF04F">
        <w:trPr>
          <w:trHeight w:val="340"/>
          <w:jc w:val="center"/>
        </w:trPr>
        <w:sdt>
          <w:sdtPr>
            <w:rPr>
              <w:rFonts w:asciiTheme="minorHAnsi" w:hAnsiTheme="minorHAnsi" w:cstheme="minorHAnsi"/>
              <w:color w:val="44546A" w:themeColor="text2"/>
              <w:szCs w:val="20"/>
            </w:rPr>
            <w:id w:val="-154945039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0E5443E"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677E02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DF2C15"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AAFB6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wejściowe do mieszkań</w:t>
            </w:r>
          </w:p>
        </w:tc>
        <w:tc>
          <w:tcPr>
            <w:tcW w:w="1134" w:type="dxa"/>
            <w:tcBorders>
              <w:top w:val="single" w:sz="4" w:space="0" w:color="auto"/>
              <w:left w:val="single" w:sz="4" w:space="0" w:color="auto"/>
              <w:bottom w:val="single" w:sz="4" w:space="0" w:color="auto"/>
              <w:right w:val="single" w:sz="4" w:space="0" w:color="auto"/>
            </w:tcBorders>
          </w:tcPr>
          <w:p w14:paraId="2D7B1C6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6FD2C3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683FE0E" w14:textId="77777777" w:rsidTr="052EF04F">
        <w:trPr>
          <w:trHeight w:val="340"/>
          <w:jc w:val="center"/>
        </w:trPr>
        <w:sdt>
          <w:sdtPr>
            <w:rPr>
              <w:rFonts w:asciiTheme="minorHAnsi" w:hAnsiTheme="minorHAnsi" w:cstheme="minorHAnsi"/>
              <w:color w:val="44546A" w:themeColor="text2"/>
              <w:szCs w:val="20"/>
            </w:rPr>
            <w:id w:val="194680028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A780C4D"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A7CA03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1A56C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81295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Balkon/loggia/ taras na gruncie</w:t>
            </w:r>
          </w:p>
        </w:tc>
        <w:tc>
          <w:tcPr>
            <w:tcW w:w="1134" w:type="dxa"/>
            <w:tcBorders>
              <w:top w:val="single" w:sz="4" w:space="0" w:color="auto"/>
              <w:left w:val="single" w:sz="4" w:space="0" w:color="auto"/>
              <w:bottom w:val="single" w:sz="4" w:space="0" w:color="auto"/>
              <w:right w:val="single" w:sz="4" w:space="0" w:color="auto"/>
            </w:tcBorders>
          </w:tcPr>
          <w:p w14:paraId="691B451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63691C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7FDB6F2" w14:textId="77777777" w:rsidTr="052EF04F">
        <w:trPr>
          <w:trHeight w:val="340"/>
          <w:jc w:val="center"/>
        </w:trPr>
        <w:sdt>
          <w:sdtPr>
            <w:rPr>
              <w:rFonts w:asciiTheme="minorHAnsi" w:hAnsiTheme="minorHAnsi" w:cstheme="minorHAnsi"/>
              <w:color w:val="44546A" w:themeColor="text2"/>
              <w:szCs w:val="20"/>
            </w:rPr>
            <w:id w:val="173481544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0B60261"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1860BE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84178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886C9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Podłoga w pomieszczeniach budynku poza mieszkaniami</w:t>
            </w:r>
          </w:p>
        </w:tc>
        <w:tc>
          <w:tcPr>
            <w:tcW w:w="1134" w:type="dxa"/>
            <w:tcBorders>
              <w:top w:val="single" w:sz="4" w:space="0" w:color="auto"/>
              <w:left w:val="single" w:sz="4" w:space="0" w:color="auto"/>
              <w:bottom w:val="single" w:sz="4" w:space="0" w:color="auto"/>
              <w:right w:val="single" w:sz="4" w:space="0" w:color="auto"/>
            </w:tcBorders>
          </w:tcPr>
          <w:p w14:paraId="08BBAE9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324708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E4FF946" w14:textId="77777777" w:rsidTr="052EF04F">
        <w:trPr>
          <w:trHeight w:val="340"/>
          <w:jc w:val="center"/>
        </w:trPr>
        <w:sdt>
          <w:sdtPr>
            <w:rPr>
              <w:rFonts w:asciiTheme="minorHAnsi" w:hAnsiTheme="minorHAnsi" w:cstheme="minorHAnsi"/>
              <w:color w:val="44546A" w:themeColor="text2"/>
              <w:szCs w:val="20"/>
            </w:rPr>
            <w:id w:val="45737394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B603BD3"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5E40CA7"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C65E5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D1F5E7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Sufity w pomieszczeniach budynku poza mieszkaniami</w:t>
            </w:r>
          </w:p>
        </w:tc>
        <w:tc>
          <w:tcPr>
            <w:tcW w:w="1134" w:type="dxa"/>
            <w:tcBorders>
              <w:top w:val="single" w:sz="4" w:space="0" w:color="auto"/>
              <w:left w:val="single" w:sz="4" w:space="0" w:color="auto"/>
              <w:bottom w:val="single" w:sz="4" w:space="0" w:color="auto"/>
              <w:right w:val="single" w:sz="4" w:space="0" w:color="auto"/>
            </w:tcBorders>
          </w:tcPr>
          <w:p w14:paraId="6776FFA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B3B559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FD07A7E" w14:textId="77777777" w:rsidTr="052EF04F">
        <w:trPr>
          <w:trHeight w:val="340"/>
          <w:jc w:val="center"/>
        </w:trPr>
        <w:sdt>
          <w:sdtPr>
            <w:rPr>
              <w:rFonts w:asciiTheme="minorHAnsi" w:hAnsiTheme="minorHAnsi" w:cstheme="minorHAnsi"/>
              <w:color w:val="44546A" w:themeColor="text2"/>
              <w:szCs w:val="20"/>
            </w:rPr>
            <w:id w:val="59313815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1A9D5D"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113D5B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F9F07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8C021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Wejście do budynku</w:t>
            </w:r>
          </w:p>
        </w:tc>
        <w:tc>
          <w:tcPr>
            <w:tcW w:w="1134" w:type="dxa"/>
            <w:tcBorders>
              <w:top w:val="single" w:sz="4" w:space="0" w:color="auto"/>
              <w:left w:val="single" w:sz="4" w:space="0" w:color="auto"/>
              <w:bottom w:val="single" w:sz="4" w:space="0" w:color="auto"/>
              <w:right w:val="single" w:sz="4" w:space="0" w:color="auto"/>
            </w:tcBorders>
          </w:tcPr>
          <w:p w14:paraId="293910E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D4A8B5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064AD8E" w14:textId="77777777" w:rsidTr="052EF04F">
        <w:trPr>
          <w:trHeight w:val="340"/>
          <w:jc w:val="center"/>
        </w:trPr>
        <w:sdt>
          <w:sdtPr>
            <w:rPr>
              <w:rFonts w:asciiTheme="minorHAnsi" w:hAnsiTheme="minorHAnsi" w:cstheme="minorHAnsi"/>
              <w:color w:val="44546A" w:themeColor="text2"/>
              <w:szCs w:val="20"/>
            </w:rPr>
            <w:id w:val="-201984273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BF83792"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C78C95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D1A8D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647E30D"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wejściowe do budynku</w:t>
            </w:r>
          </w:p>
        </w:tc>
        <w:tc>
          <w:tcPr>
            <w:tcW w:w="1134" w:type="dxa"/>
            <w:tcBorders>
              <w:top w:val="single" w:sz="4" w:space="0" w:color="auto"/>
              <w:left w:val="single" w:sz="4" w:space="0" w:color="auto"/>
              <w:bottom w:val="single" w:sz="4" w:space="0" w:color="auto"/>
              <w:right w:val="single" w:sz="4" w:space="0" w:color="auto"/>
            </w:tcBorders>
          </w:tcPr>
          <w:p w14:paraId="4EDE4F7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19BC86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A12C09B" w14:textId="77777777" w:rsidTr="052EF04F">
        <w:trPr>
          <w:trHeight w:val="340"/>
          <w:jc w:val="center"/>
        </w:trPr>
        <w:sdt>
          <w:sdtPr>
            <w:rPr>
              <w:rFonts w:asciiTheme="minorHAnsi" w:hAnsiTheme="minorHAnsi" w:cstheme="minorHAnsi"/>
              <w:color w:val="44546A" w:themeColor="text2"/>
              <w:szCs w:val="20"/>
            </w:rPr>
            <w:id w:val="53023287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62DDA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8DE2AE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21CF72"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220055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i okna</w:t>
            </w:r>
          </w:p>
        </w:tc>
        <w:tc>
          <w:tcPr>
            <w:tcW w:w="1134" w:type="dxa"/>
            <w:tcBorders>
              <w:top w:val="single" w:sz="4" w:space="0" w:color="auto"/>
              <w:left w:val="single" w:sz="4" w:space="0" w:color="auto"/>
              <w:bottom w:val="single" w:sz="4" w:space="0" w:color="auto"/>
              <w:right w:val="single" w:sz="4" w:space="0" w:color="auto"/>
            </w:tcBorders>
          </w:tcPr>
          <w:p w14:paraId="61795B3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7ACC51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E80D621" w14:textId="77777777" w:rsidTr="052EF04F">
        <w:trPr>
          <w:trHeight w:val="340"/>
          <w:jc w:val="center"/>
        </w:trPr>
        <w:sdt>
          <w:sdtPr>
            <w:rPr>
              <w:rFonts w:asciiTheme="minorHAnsi" w:hAnsiTheme="minorHAnsi" w:cstheme="minorHAnsi"/>
              <w:color w:val="44546A" w:themeColor="text2"/>
              <w:szCs w:val="20"/>
            </w:rPr>
            <w:id w:val="12597627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C73B056"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D40854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4674F9"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D024F6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Parapety</w:t>
            </w:r>
          </w:p>
        </w:tc>
        <w:tc>
          <w:tcPr>
            <w:tcW w:w="1134" w:type="dxa"/>
            <w:tcBorders>
              <w:top w:val="single" w:sz="4" w:space="0" w:color="auto"/>
              <w:left w:val="single" w:sz="4" w:space="0" w:color="auto"/>
              <w:bottom w:val="single" w:sz="4" w:space="0" w:color="auto"/>
              <w:right w:val="single" w:sz="4" w:space="0" w:color="auto"/>
            </w:tcBorders>
          </w:tcPr>
          <w:p w14:paraId="2CADA95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D4656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009C31B" w14:textId="77777777" w:rsidTr="052EF04F">
        <w:trPr>
          <w:trHeight w:val="340"/>
          <w:jc w:val="center"/>
        </w:trPr>
        <w:sdt>
          <w:sdtPr>
            <w:rPr>
              <w:rFonts w:asciiTheme="minorHAnsi" w:hAnsiTheme="minorHAnsi" w:cstheme="minorHAnsi"/>
              <w:color w:val="44546A" w:themeColor="text2"/>
              <w:szCs w:val="20"/>
            </w:rPr>
            <w:id w:val="-135195629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FA36D4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BA42CF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5DAFF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9352F7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Klamki</w:t>
            </w:r>
          </w:p>
        </w:tc>
        <w:tc>
          <w:tcPr>
            <w:tcW w:w="1134" w:type="dxa"/>
            <w:tcBorders>
              <w:top w:val="single" w:sz="4" w:space="0" w:color="auto"/>
              <w:left w:val="single" w:sz="4" w:space="0" w:color="auto"/>
              <w:bottom w:val="single" w:sz="4" w:space="0" w:color="auto"/>
              <w:right w:val="single" w:sz="4" w:space="0" w:color="auto"/>
            </w:tcBorders>
          </w:tcPr>
          <w:p w14:paraId="686B993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2E0AAE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48A17AB" w14:textId="77777777" w:rsidTr="052EF04F">
        <w:trPr>
          <w:trHeight w:val="340"/>
          <w:jc w:val="center"/>
        </w:trPr>
        <w:sdt>
          <w:sdtPr>
            <w:rPr>
              <w:rFonts w:asciiTheme="minorHAnsi" w:hAnsiTheme="minorHAnsi" w:cstheme="minorHAnsi"/>
              <w:color w:val="44546A" w:themeColor="text2"/>
              <w:szCs w:val="20"/>
            </w:rPr>
            <w:id w:val="-95834108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8E8C1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4A168C7"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3D7105"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25C36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Miejsce gromadzenia odpadów</w:t>
            </w:r>
          </w:p>
        </w:tc>
        <w:tc>
          <w:tcPr>
            <w:tcW w:w="1134" w:type="dxa"/>
            <w:tcBorders>
              <w:top w:val="single" w:sz="4" w:space="0" w:color="auto"/>
              <w:left w:val="single" w:sz="4" w:space="0" w:color="auto"/>
              <w:bottom w:val="single" w:sz="4" w:space="0" w:color="auto"/>
              <w:right w:val="single" w:sz="4" w:space="0" w:color="auto"/>
            </w:tcBorders>
          </w:tcPr>
          <w:p w14:paraId="6AC5AB2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C437FC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6754694" w14:textId="77777777" w:rsidTr="052EF04F">
        <w:trPr>
          <w:trHeight w:val="340"/>
          <w:jc w:val="center"/>
        </w:trPr>
        <w:sdt>
          <w:sdtPr>
            <w:rPr>
              <w:rFonts w:asciiTheme="minorHAnsi" w:hAnsiTheme="minorHAnsi" w:cstheme="minorHAnsi"/>
              <w:color w:val="44546A" w:themeColor="text2"/>
              <w:szCs w:val="20"/>
            </w:rPr>
            <w:id w:val="32602057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0BA9FD6"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292AEB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0461B8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9B74A4" w14:textId="228BC4AA"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Usytuowanie </w:t>
            </w:r>
            <w:r w:rsidR="00795F44" w:rsidRPr="00620A44">
              <w:rPr>
                <w:rFonts w:asciiTheme="minorHAnsi" w:hAnsiTheme="minorHAnsi" w:cstheme="minorHAnsi"/>
                <w:color w:val="000000"/>
                <w:szCs w:val="20"/>
                <w:lang w:eastAsia="pl-PL"/>
              </w:rPr>
              <w:t>Demonstrator</w:t>
            </w:r>
            <w:r w:rsidRPr="00620A44">
              <w:rPr>
                <w:rFonts w:asciiTheme="minorHAnsi" w:hAnsiTheme="minorHAnsi" w:cstheme="minorHAnsi"/>
                <w:color w:val="000000"/>
                <w:szCs w:val="20"/>
                <w:lang w:eastAsia="pl-PL"/>
              </w:rPr>
              <w:t>a</w:t>
            </w:r>
          </w:p>
        </w:tc>
        <w:tc>
          <w:tcPr>
            <w:tcW w:w="1134" w:type="dxa"/>
            <w:tcBorders>
              <w:top w:val="single" w:sz="4" w:space="0" w:color="auto"/>
              <w:left w:val="single" w:sz="4" w:space="0" w:color="auto"/>
              <w:bottom w:val="single" w:sz="4" w:space="0" w:color="auto"/>
              <w:right w:val="single" w:sz="4" w:space="0" w:color="auto"/>
            </w:tcBorders>
          </w:tcPr>
          <w:p w14:paraId="72D6ACE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0B4783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2DF778EB" w14:textId="77777777" w:rsidTr="052EF04F">
        <w:trPr>
          <w:trHeight w:val="340"/>
          <w:jc w:val="center"/>
        </w:trPr>
        <w:sdt>
          <w:sdtPr>
            <w:rPr>
              <w:rFonts w:asciiTheme="minorHAnsi" w:hAnsiTheme="minorHAnsi" w:cstheme="minorHAnsi"/>
              <w:color w:val="44546A" w:themeColor="text2"/>
              <w:szCs w:val="20"/>
            </w:rPr>
            <w:id w:val="60160892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2158C2"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656DEC6"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DAD12A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B20191" w14:textId="77777777" w:rsidR="00515EDA" w:rsidRPr="00620A44" w:rsidRDefault="00515EDA" w:rsidP="00F9314B">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lang w:eastAsia="pl-PL"/>
              </w:rPr>
              <w:t>Zgodność z ustawą Prawo budowlane oraz Warunkami Technicznymi</w:t>
            </w:r>
          </w:p>
        </w:tc>
        <w:tc>
          <w:tcPr>
            <w:tcW w:w="1134" w:type="dxa"/>
            <w:tcBorders>
              <w:top w:val="single" w:sz="4" w:space="0" w:color="auto"/>
              <w:left w:val="single" w:sz="4" w:space="0" w:color="auto"/>
              <w:bottom w:val="single" w:sz="4" w:space="0" w:color="auto"/>
              <w:right w:val="single" w:sz="4" w:space="0" w:color="auto"/>
            </w:tcBorders>
          </w:tcPr>
          <w:p w14:paraId="2EF2CA2E" w14:textId="77777777" w:rsidR="00515EDA" w:rsidRPr="00620A44" w:rsidRDefault="00515EDA" w:rsidP="00F9314B">
            <w:pPr>
              <w:pStyle w:val="Normalny1"/>
              <w:spacing w:before="0" w:line="240" w:lineRule="auto"/>
              <w:jc w:val="left"/>
              <w:rPr>
                <w:rStyle w:val="Domylnaczcionkaakapitu1"/>
                <w:rFonts w:asciiTheme="minorHAnsi" w:hAnsiTheme="minorHAnsi" w:cstheme="minorHAnsi"/>
                <w:color w:val="000000"/>
                <w:lang w:eastAsia="pl-PL"/>
              </w:rPr>
            </w:pPr>
          </w:p>
        </w:tc>
        <w:tc>
          <w:tcPr>
            <w:tcW w:w="3255" w:type="dxa"/>
            <w:tcBorders>
              <w:top w:val="single" w:sz="4" w:space="0" w:color="auto"/>
              <w:left w:val="single" w:sz="4" w:space="0" w:color="auto"/>
              <w:bottom w:val="single" w:sz="4" w:space="0" w:color="auto"/>
              <w:right w:val="single" w:sz="4" w:space="0" w:color="auto"/>
            </w:tcBorders>
          </w:tcPr>
          <w:p w14:paraId="33430A86" w14:textId="77777777" w:rsidR="00515EDA" w:rsidRPr="00620A44" w:rsidRDefault="00515EDA" w:rsidP="00F9314B">
            <w:pPr>
              <w:pStyle w:val="Normalny1"/>
              <w:spacing w:before="0" w:line="240" w:lineRule="auto"/>
              <w:jc w:val="left"/>
              <w:rPr>
                <w:rStyle w:val="Domylnaczcionkaakapitu1"/>
                <w:rFonts w:asciiTheme="minorHAnsi" w:hAnsiTheme="minorHAnsi" w:cstheme="minorHAnsi"/>
                <w:color w:val="000000"/>
                <w:lang w:eastAsia="pl-PL"/>
              </w:rPr>
            </w:pPr>
          </w:p>
        </w:tc>
      </w:tr>
      <w:tr w:rsidR="00515EDA" w:rsidRPr="00620A44" w14:paraId="29A106A2" w14:textId="77777777" w:rsidTr="052EF04F">
        <w:trPr>
          <w:trHeight w:val="340"/>
          <w:jc w:val="center"/>
        </w:trPr>
        <w:sdt>
          <w:sdtPr>
            <w:rPr>
              <w:rFonts w:asciiTheme="minorHAnsi" w:hAnsiTheme="minorHAnsi" w:cstheme="minorHAnsi"/>
              <w:color w:val="44546A" w:themeColor="text2"/>
              <w:szCs w:val="20"/>
            </w:rPr>
            <w:id w:val="128917222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9E698BB"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E7DEABD"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A3465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5CDCD1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System zarządzania budynkiem</w:t>
            </w:r>
          </w:p>
        </w:tc>
        <w:tc>
          <w:tcPr>
            <w:tcW w:w="1134" w:type="dxa"/>
            <w:tcBorders>
              <w:top w:val="single" w:sz="4" w:space="0" w:color="auto"/>
              <w:left w:val="single" w:sz="4" w:space="0" w:color="auto"/>
              <w:bottom w:val="single" w:sz="4" w:space="0" w:color="auto"/>
              <w:right w:val="single" w:sz="4" w:space="0" w:color="auto"/>
            </w:tcBorders>
          </w:tcPr>
          <w:p w14:paraId="2342F88D"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B460E5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EA04E84" w14:textId="77777777" w:rsidTr="052EF04F">
        <w:trPr>
          <w:trHeight w:val="340"/>
          <w:jc w:val="center"/>
        </w:trPr>
        <w:sdt>
          <w:sdtPr>
            <w:rPr>
              <w:rFonts w:asciiTheme="minorHAnsi" w:hAnsiTheme="minorHAnsi" w:cstheme="minorHAnsi"/>
              <w:color w:val="44546A" w:themeColor="text2"/>
              <w:szCs w:val="20"/>
            </w:rPr>
            <w:id w:val="20692368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1884554"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3D85E24" w14:textId="269DB2B8"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r w:rsidR="00F0608A" w:rsidRPr="00620A44">
              <w:rPr>
                <w:rFonts w:asciiTheme="minorHAnsi" w:hAnsiTheme="minorHAnsi" w:cstheme="minorHAnsi"/>
                <w:i/>
                <w:szCs w:val="20"/>
              </w:rPr>
              <w:t xml:space="preserve"> z uwzględnieniem skróconego opisu funkcjonalności.</w:t>
            </w:r>
          </w:p>
        </w:tc>
      </w:tr>
      <w:tr w:rsidR="00515EDA" w:rsidRPr="00620A44" w14:paraId="496E01AD" w14:textId="77777777" w:rsidTr="052EF04F">
        <w:trPr>
          <w:trHeight w:val="340"/>
          <w:jc w:val="center"/>
        </w:trPr>
        <w:sdt>
          <w:sdtPr>
            <w:rPr>
              <w:rFonts w:asciiTheme="minorHAnsi" w:hAnsiTheme="minorHAnsi" w:cstheme="minorHAnsi"/>
              <w:color w:val="44546A" w:themeColor="text2"/>
              <w:szCs w:val="20"/>
            </w:rPr>
            <w:id w:val="31885105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6F0E3B7"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25C9B1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B61F91"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6E5B4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Wodomierze</w:t>
            </w:r>
          </w:p>
        </w:tc>
        <w:tc>
          <w:tcPr>
            <w:tcW w:w="1134" w:type="dxa"/>
            <w:tcBorders>
              <w:top w:val="single" w:sz="4" w:space="0" w:color="auto"/>
              <w:left w:val="single" w:sz="4" w:space="0" w:color="auto"/>
              <w:bottom w:val="single" w:sz="4" w:space="0" w:color="auto"/>
              <w:right w:val="single" w:sz="4" w:space="0" w:color="auto"/>
            </w:tcBorders>
          </w:tcPr>
          <w:p w14:paraId="353FD18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C56650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A76FA3E" w14:textId="77777777" w:rsidTr="052EF04F">
        <w:trPr>
          <w:trHeight w:val="340"/>
          <w:jc w:val="center"/>
        </w:trPr>
        <w:sdt>
          <w:sdtPr>
            <w:rPr>
              <w:rFonts w:asciiTheme="minorHAnsi" w:hAnsiTheme="minorHAnsi" w:cstheme="minorHAnsi"/>
              <w:color w:val="44546A" w:themeColor="text2"/>
              <w:szCs w:val="20"/>
            </w:rPr>
            <w:id w:val="65688756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C431EB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5FF312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0D354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7C1C0A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grzewcza</w:t>
            </w:r>
          </w:p>
        </w:tc>
        <w:tc>
          <w:tcPr>
            <w:tcW w:w="1134" w:type="dxa"/>
            <w:tcBorders>
              <w:top w:val="single" w:sz="4" w:space="0" w:color="auto"/>
              <w:left w:val="single" w:sz="4" w:space="0" w:color="auto"/>
              <w:bottom w:val="single" w:sz="4" w:space="0" w:color="auto"/>
              <w:right w:val="single" w:sz="4" w:space="0" w:color="auto"/>
            </w:tcBorders>
          </w:tcPr>
          <w:p w14:paraId="4F08BB0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CFBFF1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3A8A473" w14:textId="77777777" w:rsidTr="052EF04F">
        <w:trPr>
          <w:trHeight w:val="340"/>
          <w:jc w:val="center"/>
        </w:trPr>
        <w:sdt>
          <w:sdtPr>
            <w:rPr>
              <w:rFonts w:asciiTheme="minorHAnsi" w:hAnsiTheme="minorHAnsi" w:cstheme="minorHAnsi"/>
              <w:color w:val="44546A" w:themeColor="text2"/>
              <w:szCs w:val="20"/>
            </w:rPr>
            <w:id w:val="-96696954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6AD5EC"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A9D777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FC8A3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500B9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Kanalizacja sanitarna</w:t>
            </w:r>
          </w:p>
        </w:tc>
        <w:tc>
          <w:tcPr>
            <w:tcW w:w="1134" w:type="dxa"/>
            <w:tcBorders>
              <w:top w:val="single" w:sz="4" w:space="0" w:color="auto"/>
              <w:left w:val="single" w:sz="4" w:space="0" w:color="auto"/>
              <w:bottom w:val="single" w:sz="4" w:space="0" w:color="auto"/>
              <w:right w:val="single" w:sz="4" w:space="0" w:color="auto"/>
            </w:tcBorders>
          </w:tcPr>
          <w:p w14:paraId="5DDA94D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58D2A9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954B90A" w14:textId="77777777" w:rsidTr="052EF04F">
        <w:trPr>
          <w:trHeight w:val="340"/>
          <w:jc w:val="center"/>
        </w:trPr>
        <w:sdt>
          <w:sdtPr>
            <w:rPr>
              <w:rFonts w:asciiTheme="minorHAnsi" w:hAnsiTheme="minorHAnsi" w:cstheme="minorHAnsi"/>
              <w:color w:val="44546A" w:themeColor="text2"/>
              <w:szCs w:val="20"/>
            </w:rPr>
            <w:id w:val="208811808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7B99A54"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627E7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99FE3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DBB125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Kanalizacja deszczowa</w:t>
            </w:r>
          </w:p>
        </w:tc>
        <w:tc>
          <w:tcPr>
            <w:tcW w:w="1134" w:type="dxa"/>
            <w:tcBorders>
              <w:top w:val="single" w:sz="4" w:space="0" w:color="auto"/>
              <w:left w:val="single" w:sz="4" w:space="0" w:color="auto"/>
              <w:bottom w:val="single" w:sz="4" w:space="0" w:color="auto"/>
              <w:right w:val="single" w:sz="4" w:space="0" w:color="auto"/>
            </w:tcBorders>
          </w:tcPr>
          <w:p w14:paraId="0CBABB6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2B4B37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88911E0" w14:textId="77777777" w:rsidTr="052EF04F">
        <w:trPr>
          <w:trHeight w:val="340"/>
          <w:jc w:val="center"/>
        </w:trPr>
        <w:sdt>
          <w:sdtPr>
            <w:rPr>
              <w:rFonts w:asciiTheme="minorHAnsi" w:hAnsiTheme="minorHAnsi" w:cstheme="minorHAnsi"/>
              <w:color w:val="44546A" w:themeColor="text2"/>
              <w:szCs w:val="20"/>
            </w:rPr>
            <w:id w:val="107979353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24B771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424B1F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CCB0F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DAECCB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Jakość powietrza</w:t>
            </w:r>
          </w:p>
        </w:tc>
        <w:tc>
          <w:tcPr>
            <w:tcW w:w="1134" w:type="dxa"/>
            <w:tcBorders>
              <w:top w:val="single" w:sz="4" w:space="0" w:color="auto"/>
              <w:left w:val="single" w:sz="4" w:space="0" w:color="auto"/>
              <w:bottom w:val="single" w:sz="4" w:space="0" w:color="auto"/>
              <w:right w:val="single" w:sz="4" w:space="0" w:color="auto"/>
            </w:tcBorders>
          </w:tcPr>
          <w:p w14:paraId="15EFD35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C8C2C3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C4DAC0A" w14:textId="77777777" w:rsidTr="052EF04F">
        <w:trPr>
          <w:trHeight w:val="340"/>
          <w:jc w:val="center"/>
        </w:trPr>
        <w:sdt>
          <w:sdtPr>
            <w:rPr>
              <w:rFonts w:asciiTheme="minorHAnsi" w:hAnsiTheme="minorHAnsi" w:cstheme="minorHAnsi"/>
              <w:color w:val="44546A" w:themeColor="text2"/>
              <w:szCs w:val="20"/>
            </w:rPr>
            <w:id w:val="41706466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D7F7452"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D9E6599"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AC896E"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36211BB3"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Oświetlenie w budynku</w:t>
            </w:r>
          </w:p>
        </w:tc>
        <w:tc>
          <w:tcPr>
            <w:tcW w:w="1134" w:type="dxa"/>
            <w:tcBorders>
              <w:top w:val="single" w:sz="4" w:space="0" w:color="auto"/>
              <w:left w:val="single" w:sz="4" w:space="0" w:color="auto"/>
              <w:bottom w:val="single" w:sz="4" w:space="0" w:color="auto"/>
              <w:right w:val="single" w:sz="4" w:space="0" w:color="auto"/>
            </w:tcBorders>
          </w:tcPr>
          <w:p w14:paraId="2F307A98"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1DBE784"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58560AEF" w14:textId="77777777" w:rsidTr="052EF04F">
        <w:trPr>
          <w:trHeight w:val="340"/>
          <w:jc w:val="center"/>
        </w:trPr>
        <w:sdt>
          <w:sdtPr>
            <w:rPr>
              <w:rFonts w:asciiTheme="minorHAnsi" w:hAnsiTheme="minorHAnsi" w:cstheme="minorHAnsi"/>
              <w:color w:val="44546A" w:themeColor="text2"/>
              <w:szCs w:val="20"/>
            </w:rPr>
            <w:id w:val="-16656464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ACDC37D"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2D173A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4F384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22E7E1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elektryczna</w:t>
            </w:r>
          </w:p>
        </w:tc>
        <w:tc>
          <w:tcPr>
            <w:tcW w:w="1134" w:type="dxa"/>
            <w:tcBorders>
              <w:top w:val="single" w:sz="4" w:space="0" w:color="auto"/>
              <w:left w:val="single" w:sz="4" w:space="0" w:color="auto"/>
              <w:bottom w:val="single" w:sz="4" w:space="0" w:color="auto"/>
              <w:right w:val="single" w:sz="4" w:space="0" w:color="auto"/>
            </w:tcBorders>
          </w:tcPr>
          <w:p w14:paraId="0CA9109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CEDC2C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FCD47D9" w14:textId="77777777" w:rsidTr="052EF04F">
        <w:trPr>
          <w:trHeight w:val="340"/>
          <w:jc w:val="center"/>
        </w:trPr>
        <w:sdt>
          <w:sdtPr>
            <w:rPr>
              <w:rFonts w:asciiTheme="minorHAnsi" w:hAnsiTheme="minorHAnsi" w:cstheme="minorHAnsi"/>
              <w:color w:val="44546A" w:themeColor="text2"/>
              <w:szCs w:val="20"/>
            </w:rPr>
            <w:id w:val="156243820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7EE46F7"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B25714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76D0D0"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7357B4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Liczniki energii elektrycznej</w:t>
            </w:r>
          </w:p>
        </w:tc>
        <w:tc>
          <w:tcPr>
            <w:tcW w:w="1134" w:type="dxa"/>
            <w:tcBorders>
              <w:top w:val="single" w:sz="4" w:space="0" w:color="auto"/>
              <w:left w:val="single" w:sz="4" w:space="0" w:color="auto"/>
              <w:bottom w:val="single" w:sz="4" w:space="0" w:color="auto"/>
              <w:right w:val="single" w:sz="4" w:space="0" w:color="auto"/>
            </w:tcBorders>
          </w:tcPr>
          <w:p w14:paraId="29C62F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30E89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395FFF1" w14:textId="77777777" w:rsidTr="052EF04F">
        <w:trPr>
          <w:trHeight w:val="340"/>
          <w:jc w:val="center"/>
        </w:trPr>
        <w:sdt>
          <w:sdtPr>
            <w:rPr>
              <w:rFonts w:asciiTheme="minorHAnsi" w:hAnsiTheme="minorHAnsi" w:cstheme="minorHAnsi"/>
              <w:color w:val="44546A" w:themeColor="text2"/>
              <w:szCs w:val="20"/>
            </w:rPr>
            <w:id w:val="139377871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4A1D03"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347B30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AB596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89179B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Liczniki ogrzewania</w:t>
            </w:r>
          </w:p>
        </w:tc>
        <w:tc>
          <w:tcPr>
            <w:tcW w:w="1134" w:type="dxa"/>
            <w:tcBorders>
              <w:top w:val="single" w:sz="4" w:space="0" w:color="auto"/>
              <w:left w:val="single" w:sz="4" w:space="0" w:color="auto"/>
              <w:bottom w:val="single" w:sz="4" w:space="0" w:color="auto"/>
              <w:right w:val="single" w:sz="4" w:space="0" w:color="auto"/>
            </w:tcBorders>
          </w:tcPr>
          <w:p w14:paraId="5FF65AC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904AE0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225DDA5" w14:textId="77777777" w:rsidTr="052EF04F">
        <w:trPr>
          <w:trHeight w:val="340"/>
          <w:jc w:val="center"/>
        </w:trPr>
        <w:sdt>
          <w:sdtPr>
            <w:rPr>
              <w:rFonts w:asciiTheme="minorHAnsi" w:hAnsiTheme="minorHAnsi" w:cstheme="minorHAnsi"/>
              <w:color w:val="44546A" w:themeColor="text2"/>
              <w:szCs w:val="20"/>
            </w:rPr>
            <w:id w:val="-163139289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C888482"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C5065C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5CD17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DCA41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Punkty ładowania pojazdów elektrycznych</w:t>
            </w:r>
          </w:p>
        </w:tc>
        <w:tc>
          <w:tcPr>
            <w:tcW w:w="1134" w:type="dxa"/>
            <w:tcBorders>
              <w:top w:val="single" w:sz="4" w:space="0" w:color="auto"/>
              <w:left w:val="single" w:sz="4" w:space="0" w:color="auto"/>
              <w:bottom w:val="single" w:sz="4" w:space="0" w:color="auto"/>
              <w:right w:val="single" w:sz="4" w:space="0" w:color="auto"/>
            </w:tcBorders>
          </w:tcPr>
          <w:p w14:paraId="6D8FC25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F20A34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2B101C5" w14:textId="77777777" w:rsidTr="052EF04F">
        <w:trPr>
          <w:trHeight w:val="340"/>
          <w:jc w:val="center"/>
        </w:trPr>
        <w:sdt>
          <w:sdtPr>
            <w:rPr>
              <w:rFonts w:asciiTheme="minorHAnsi" w:hAnsiTheme="minorHAnsi" w:cstheme="minorHAnsi"/>
              <w:color w:val="44546A" w:themeColor="text2"/>
              <w:szCs w:val="20"/>
            </w:rPr>
            <w:id w:val="116782761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B4FBE0"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72FA0A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33368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CBFCFA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Kontrola dostępu</w:t>
            </w:r>
          </w:p>
        </w:tc>
        <w:tc>
          <w:tcPr>
            <w:tcW w:w="1134" w:type="dxa"/>
            <w:tcBorders>
              <w:top w:val="single" w:sz="4" w:space="0" w:color="auto"/>
              <w:left w:val="single" w:sz="4" w:space="0" w:color="auto"/>
              <w:bottom w:val="single" w:sz="4" w:space="0" w:color="auto"/>
              <w:right w:val="single" w:sz="4" w:space="0" w:color="auto"/>
            </w:tcBorders>
          </w:tcPr>
          <w:p w14:paraId="258E283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9A8903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9BA1EC5" w14:textId="77777777" w:rsidTr="052EF04F">
        <w:trPr>
          <w:trHeight w:val="340"/>
          <w:jc w:val="center"/>
        </w:trPr>
        <w:sdt>
          <w:sdtPr>
            <w:rPr>
              <w:rFonts w:asciiTheme="minorHAnsi" w:hAnsiTheme="minorHAnsi" w:cstheme="minorHAnsi"/>
              <w:color w:val="44546A" w:themeColor="text2"/>
              <w:szCs w:val="20"/>
            </w:rPr>
            <w:id w:val="78593513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B9DA51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9D3BBA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AD39E89"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75BAB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wytwarzająca energię</w:t>
            </w:r>
          </w:p>
        </w:tc>
        <w:tc>
          <w:tcPr>
            <w:tcW w:w="1134" w:type="dxa"/>
            <w:tcBorders>
              <w:top w:val="single" w:sz="4" w:space="0" w:color="auto"/>
              <w:left w:val="single" w:sz="4" w:space="0" w:color="auto"/>
              <w:bottom w:val="single" w:sz="4" w:space="0" w:color="auto"/>
              <w:right w:val="single" w:sz="4" w:space="0" w:color="auto"/>
            </w:tcBorders>
          </w:tcPr>
          <w:p w14:paraId="4689139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3C14D2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6A00BDC" w14:textId="77777777" w:rsidTr="052EF04F">
        <w:trPr>
          <w:trHeight w:val="340"/>
          <w:jc w:val="center"/>
        </w:trPr>
        <w:sdt>
          <w:sdtPr>
            <w:rPr>
              <w:rFonts w:asciiTheme="minorHAnsi" w:hAnsiTheme="minorHAnsi" w:cstheme="minorHAnsi"/>
              <w:color w:val="44546A" w:themeColor="text2"/>
              <w:szCs w:val="20"/>
            </w:rPr>
            <w:id w:val="-67125801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43B5596"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234F5C99" w14:textId="6456242E" w:rsidR="00515EDA" w:rsidRPr="00620A44" w:rsidRDefault="00515EDA" w:rsidP="00F0608A">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r w:rsidR="00F0608A" w:rsidRPr="00620A44">
              <w:rPr>
                <w:rFonts w:asciiTheme="minorHAnsi" w:hAnsiTheme="minorHAnsi" w:cstheme="minorHAnsi"/>
                <w:i/>
                <w:szCs w:val="20"/>
              </w:rPr>
              <w:t xml:space="preserve"> z uwzględnieniem skróconego opisu urządzeń, </w:t>
            </w:r>
            <w:r w:rsidR="00C7173D" w:rsidRPr="00620A44">
              <w:rPr>
                <w:rFonts w:asciiTheme="minorHAnsi" w:hAnsiTheme="minorHAnsi" w:cstheme="minorHAnsi"/>
                <w:i/>
                <w:szCs w:val="20"/>
              </w:rPr>
              <w:t xml:space="preserve">mocy oraz </w:t>
            </w:r>
            <w:r w:rsidR="00F0608A" w:rsidRPr="00620A44">
              <w:rPr>
                <w:rFonts w:asciiTheme="minorHAnsi" w:hAnsiTheme="minorHAnsi" w:cstheme="minorHAnsi"/>
                <w:i/>
                <w:szCs w:val="20"/>
              </w:rPr>
              <w:t>ich efektywności w zależności od pory roku i pory dnia</w:t>
            </w:r>
            <w:r w:rsidR="00C7173D" w:rsidRPr="00620A44">
              <w:rPr>
                <w:rFonts w:asciiTheme="minorHAnsi" w:hAnsiTheme="minorHAnsi" w:cstheme="minorHAnsi"/>
                <w:i/>
                <w:szCs w:val="20"/>
              </w:rPr>
              <w:t>.</w:t>
            </w:r>
          </w:p>
        </w:tc>
      </w:tr>
      <w:tr w:rsidR="00515EDA" w:rsidRPr="00620A44" w14:paraId="769E11DD" w14:textId="77777777" w:rsidTr="052EF04F">
        <w:trPr>
          <w:trHeight w:val="340"/>
          <w:jc w:val="center"/>
        </w:trPr>
        <w:sdt>
          <w:sdtPr>
            <w:rPr>
              <w:rFonts w:asciiTheme="minorHAnsi" w:hAnsiTheme="minorHAnsi" w:cstheme="minorHAnsi"/>
              <w:color w:val="44546A" w:themeColor="text2"/>
              <w:szCs w:val="20"/>
            </w:rPr>
            <w:id w:val="180326457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4F3CC3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7ED426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1931A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5928B0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Wentylacja</w:t>
            </w:r>
          </w:p>
        </w:tc>
        <w:tc>
          <w:tcPr>
            <w:tcW w:w="1134" w:type="dxa"/>
            <w:tcBorders>
              <w:top w:val="single" w:sz="4" w:space="0" w:color="auto"/>
              <w:left w:val="single" w:sz="4" w:space="0" w:color="auto"/>
              <w:bottom w:val="single" w:sz="4" w:space="0" w:color="auto"/>
              <w:right w:val="single" w:sz="4" w:space="0" w:color="auto"/>
            </w:tcBorders>
          </w:tcPr>
          <w:p w14:paraId="21ECE16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78F7C3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BD12F3C" w14:textId="77777777" w:rsidTr="052EF04F">
        <w:trPr>
          <w:trHeight w:val="340"/>
          <w:jc w:val="center"/>
        </w:trPr>
        <w:sdt>
          <w:sdtPr>
            <w:rPr>
              <w:rFonts w:asciiTheme="minorHAnsi" w:hAnsiTheme="minorHAnsi" w:cstheme="minorHAnsi"/>
              <w:color w:val="44546A" w:themeColor="text2"/>
              <w:szCs w:val="20"/>
            </w:rPr>
            <w:id w:val="91706502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9204618"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2DD578"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6332C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39F385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Zużycie wody</w:t>
            </w:r>
          </w:p>
        </w:tc>
        <w:tc>
          <w:tcPr>
            <w:tcW w:w="1134" w:type="dxa"/>
            <w:tcBorders>
              <w:top w:val="single" w:sz="4" w:space="0" w:color="auto"/>
              <w:left w:val="single" w:sz="4" w:space="0" w:color="auto"/>
              <w:bottom w:val="single" w:sz="4" w:space="0" w:color="auto"/>
              <w:right w:val="single" w:sz="4" w:space="0" w:color="auto"/>
            </w:tcBorders>
          </w:tcPr>
          <w:p w14:paraId="3E40F862"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D85A9D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FA070C1" w14:textId="77777777" w:rsidTr="052EF04F">
        <w:trPr>
          <w:trHeight w:val="340"/>
          <w:jc w:val="center"/>
        </w:trPr>
        <w:sdt>
          <w:sdtPr>
            <w:rPr>
              <w:rFonts w:asciiTheme="minorHAnsi" w:hAnsiTheme="minorHAnsi" w:cstheme="minorHAnsi"/>
              <w:color w:val="44546A" w:themeColor="text2"/>
              <w:szCs w:val="20"/>
            </w:rPr>
            <w:id w:val="-171402625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30E0F5A" w14:textId="77777777" w:rsidR="00515EDA" w:rsidRPr="00620A44" w:rsidRDefault="00515EDA" w:rsidP="00F9314B">
                <w:pPr>
                  <w:pStyle w:val="Akapitzlist1"/>
                  <w:spacing w:before="0" w:line="240" w:lineRule="auto"/>
                  <w:ind w:left="0"/>
                  <w:jc w:val="left"/>
                  <w:rPr>
                    <w:rFonts w:asciiTheme="minorHAnsi" w:hAnsiTheme="minorHAnsi" w:cstheme="minorHAnsi"/>
                    <w:bCs/>
                    <w:szCs w:val="20"/>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D6FC197"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bCs/>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62AC2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B73160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Domofon do mieszkań</w:t>
            </w:r>
          </w:p>
        </w:tc>
        <w:tc>
          <w:tcPr>
            <w:tcW w:w="1134" w:type="dxa"/>
            <w:tcBorders>
              <w:top w:val="single" w:sz="4" w:space="0" w:color="auto"/>
              <w:left w:val="single" w:sz="4" w:space="0" w:color="auto"/>
              <w:bottom w:val="single" w:sz="4" w:space="0" w:color="auto"/>
              <w:right w:val="single" w:sz="4" w:space="0" w:color="auto"/>
            </w:tcBorders>
          </w:tcPr>
          <w:p w14:paraId="2920FDC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1B4C96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28DCDB1" w14:textId="77777777" w:rsidTr="052EF04F">
        <w:trPr>
          <w:trHeight w:val="340"/>
          <w:jc w:val="center"/>
        </w:trPr>
        <w:sdt>
          <w:sdtPr>
            <w:rPr>
              <w:rFonts w:asciiTheme="minorHAnsi" w:hAnsiTheme="minorHAnsi" w:cstheme="minorHAnsi"/>
              <w:color w:val="44546A" w:themeColor="text2"/>
              <w:szCs w:val="20"/>
            </w:rPr>
            <w:id w:val="176596189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912764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44F62CC"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8DF505"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FD6A2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Zlewozmywak w kuchni/aneksie kuchennym w mieszkaniach</w:t>
            </w:r>
          </w:p>
        </w:tc>
        <w:tc>
          <w:tcPr>
            <w:tcW w:w="1134" w:type="dxa"/>
            <w:tcBorders>
              <w:top w:val="single" w:sz="4" w:space="0" w:color="auto"/>
              <w:left w:val="single" w:sz="4" w:space="0" w:color="auto"/>
              <w:bottom w:val="single" w:sz="4" w:space="0" w:color="auto"/>
              <w:right w:val="single" w:sz="4" w:space="0" w:color="auto"/>
            </w:tcBorders>
          </w:tcPr>
          <w:p w14:paraId="28DF246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383638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9B5A8AA" w14:textId="77777777" w:rsidTr="052EF04F">
        <w:trPr>
          <w:trHeight w:val="340"/>
          <w:jc w:val="center"/>
        </w:trPr>
        <w:sdt>
          <w:sdtPr>
            <w:rPr>
              <w:rFonts w:asciiTheme="minorHAnsi" w:hAnsiTheme="minorHAnsi" w:cstheme="minorHAnsi"/>
              <w:color w:val="44546A" w:themeColor="text2"/>
              <w:szCs w:val="20"/>
            </w:rPr>
            <w:id w:val="110593096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518DA1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5746A1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15FEB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D9ABF1"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Armatura łazienkowa w mieszkaniach</w:t>
            </w:r>
          </w:p>
        </w:tc>
        <w:tc>
          <w:tcPr>
            <w:tcW w:w="1134" w:type="dxa"/>
            <w:tcBorders>
              <w:top w:val="single" w:sz="4" w:space="0" w:color="auto"/>
              <w:left w:val="single" w:sz="4" w:space="0" w:color="auto"/>
              <w:bottom w:val="single" w:sz="4" w:space="0" w:color="auto"/>
              <w:right w:val="single" w:sz="4" w:space="0" w:color="auto"/>
            </w:tcBorders>
          </w:tcPr>
          <w:p w14:paraId="35A600F6"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C7FB0FD"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73403389" w14:textId="77777777" w:rsidTr="052EF04F">
        <w:trPr>
          <w:trHeight w:val="340"/>
          <w:jc w:val="center"/>
        </w:trPr>
        <w:sdt>
          <w:sdtPr>
            <w:rPr>
              <w:rFonts w:asciiTheme="minorHAnsi" w:hAnsiTheme="minorHAnsi" w:cstheme="minorHAnsi"/>
              <w:color w:val="44546A" w:themeColor="text2"/>
              <w:szCs w:val="20"/>
            </w:rPr>
            <w:id w:val="12190013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914319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6BE36C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496057"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01CBD7"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Szafka pod umywalką</w:t>
            </w:r>
          </w:p>
        </w:tc>
        <w:tc>
          <w:tcPr>
            <w:tcW w:w="1134" w:type="dxa"/>
            <w:tcBorders>
              <w:top w:val="single" w:sz="4" w:space="0" w:color="auto"/>
              <w:left w:val="single" w:sz="4" w:space="0" w:color="auto"/>
              <w:bottom w:val="single" w:sz="4" w:space="0" w:color="auto"/>
              <w:right w:val="single" w:sz="4" w:space="0" w:color="auto"/>
            </w:tcBorders>
          </w:tcPr>
          <w:p w14:paraId="5BF5AF9A"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B5E7F22"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070ACD37" w14:textId="77777777" w:rsidTr="052EF04F">
        <w:trPr>
          <w:trHeight w:val="340"/>
          <w:jc w:val="center"/>
        </w:trPr>
        <w:sdt>
          <w:sdtPr>
            <w:rPr>
              <w:rFonts w:asciiTheme="minorHAnsi" w:hAnsiTheme="minorHAnsi" w:cstheme="minorHAnsi"/>
              <w:color w:val="44546A" w:themeColor="text2"/>
              <w:szCs w:val="20"/>
            </w:rPr>
            <w:id w:val="187726412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05F61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CBEE32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1CAF8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4187808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Prysznic w mieszkaniach</w:t>
            </w:r>
          </w:p>
        </w:tc>
        <w:tc>
          <w:tcPr>
            <w:tcW w:w="1134" w:type="dxa"/>
            <w:tcBorders>
              <w:top w:val="single" w:sz="4" w:space="0" w:color="auto"/>
              <w:left w:val="single" w:sz="4" w:space="0" w:color="auto"/>
              <w:bottom w:val="single" w:sz="4" w:space="0" w:color="auto"/>
              <w:right w:val="single" w:sz="4" w:space="0" w:color="auto"/>
            </w:tcBorders>
          </w:tcPr>
          <w:p w14:paraId="065984E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34C093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9B8CDB9" w14:textId="77777777" w:rsidTr="052EF04F">
        <w:trPr>
          <w:trHeight w:val="340"/>
          <w:jc w:val="center"/>
        </w:trPr>
        <w:sdt>
          <w:sdtPr>
            <w:rPr>
              <w:rFonts w:asciiTheme="minorHAnsi" w:hAnsiTheme="minorHAnsi" w:cstheme="minorHAnsi"/>
              <w:color w:val="44546A" w:themeColor="text2"/>
              <w:szCs w:val="20"/>
            </w:rPr>
            <w:id w:val="895368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46F73F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2C0EBC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210BD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4D081A4"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Misa ustępowa w mieszkaniach</w:t>
            </w:r>
          </w:p>
        </w:tc>
        <w:tc>
          <w:tcPr>
            <w:tcW w:w="1134" w:type="dxa"/>
            <w:tcBorders>
              <w:top w:val="single" w:sz="4" w:space="0" w:color="auto"/>
              <w:left w:val="single" w:sz="4" w:space="0" w:color="auto"/>
              <w:bottom w:val="single" w:sz="4" w:space="0" w:color="auto"/>
              <w:right w:val="single" w:sz="4" w:space="0" w:color="auto"/>
            </w:tcBorders>
          </w:tcPr>
          <w:p w14:paraId="1E0A3A16"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96318BD"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36854188" w14:textId="77777777" w:rsidTr="052EF04F">
        <w:trPr>
          <w:trHeight w:val="340"/>
          <w:jc w:val="center"/>
        </w:trPr>
        <w:sdt>
          <w:sdtPr>
            <w:rPr>
              <w:rFonts w:asciiTheme="minorHAnsi" w:hAnsiTheme="minorHAnsi" w:cstheme="minorHAnsi"/>
              <w:color w:val="44546A" w:themeColor="text2"/>
              <w:szCs w:val="20"/>
            </w:rPr>
            <w:id w:val="37304565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B8FB7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094B69D"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42E747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536B207"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Umywalka w mieszkaniach</w:t>
            </w:r>
          </w:p>
        </w:tc>
        <w:tc>
          <w:tcPr>
            <w:tcW w:w="1134" w:type="dxa"/>
            <w:tcBorders>
              <w:top w:val="single" w:sz="4" w:space="0" w:color="auto"/>
              <w:left w:val="single" w:sz="4" w:space="0" w:color="auto"/>
              <w:bottom w:val="single" w:sz="4" w:space="0" w:color="auto"/>
              <w:right w:val="single" w:sz="4" w:space="0" w:color="auto"/>
            </w:tcBorders>
          </w:tcPr>
          <w:p w14:paraId="6E58843E"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4D62639"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43B59F83" w14:textId="77777777" w:rsidTr="052EF04F">
        <w:trPr>
          <w:trHeight w:val="340"/>
          <w:jc w:val="center"/>
        </w:trPr>
        <w:sdt>
          <w:sdtPr>
            <w:rPr>
              <w:rFonts w:asciiTheme="minorHAnsi" w:hAnsiTheme="minorHAnsi" w:cstheme="minorHAnsi"/>
              <w:color w:val="44546A" w:themeColor="text2"/>
              <w:szCs w:val="20"/>
            </w:rPr>
            <w:id w:val="-199293272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12FDCA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43152E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4740E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F9128C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Meble w zabudowie w mieszkaniach</w:t>
            </w:r>
          </w:p>
        </w:tc>
        <w:tc>
          <w:tcPr>
            <w:tcW w:w="1134" w:type="dxa"/>
            <w:tcBorders>
              <w:top w:val="single" w:sz="4" w:space="0" w:color="auto"/>
              <w:left w:val="single" w:sz="4" w:space="0" w:color="auto"/>
              <w:bottom w:val="single" w:sz="4" w:space="0" w:color="auto"/>
              <w:right w:val="single" w:sz="4" w:space="0" w:color="auto"/>
            </w:tcBorders>
          </w:tcPr>
          <w:p w14:paraId="1ED6D5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2D8D6C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3F544F8F" w14:textId="77777777" w:rsidTr="052EF04F">
        <w:trPr>
          <w:trHeight w:val="340"/>
          <w:jc w:val="center"/>
        </w:trPr>
        <w:sdt>
          <w:sdtPr>
            <w:rPr>
              <w:rFonts w:asciiTheme="minorHAnsi" w:hAnsiTheme="minorHAnsi" w:cstheme="minorHAnsi"/>
              <w:color w:val="44546A" w:themeColor="text2"/>
              <w:szCs w:val="20"/>
            </w:rPr>
            <w:id w:val="69165238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9B5360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7E6E21E"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7D737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AC44D0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Czajnik w mieszkaniach</w:t>
            </w:r>
          </w:p>
        </w:tc>
        <w:tc>
          <w:tcPr>
            <w:tcW w:w="1134" w:type="dxa"/>
            <w:tcBorders>
              <w:top w:val="single" w:sz="4" w:space="0" w:color="auto"/>
              <w:left w:val="single" w:sz="4" w:space="0" w:color="auto"/>
              <w:bottom w:val="single" w:sz="4" w:space="0" w:color="auto"/>
              <w:right w:val="single" w:sz="4" w:space="0" w:color="auto"/>
            </w:tcBorders>
          </w:tcPr>
          <w:p w14:paraId="07CC4F2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406436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4F5ECBC" w14:textId="77777777" w:rsidTr="052EF04F">
        <w:trPr>
          <w:trHeight w:val="340"/>
          <w:jc w:val="center"/>
        </w:trPr>
        <w:sdt>
          <w:sdtPr>
            <w:rPr>
              <w:rFonts w:asciiTheme="minorHAnsi" w:hAnsiTheme="minorHAnsi" w:cstheme="minorHAnsi"/>
              <w:color w:val="44546A" w:themeColor="text2"/>
              <w:szCs w:val="20"/>
            </w:rPr>
            <w:id w:val="84906996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07D00EF"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6999E7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608282"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77BA23F"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Kuchenka mikrofalowa w mieszkaniach</w:t>
            </w:r>
          </w:p>
        </w:tc>
        <w:tc>
          <w:tcPr>
            <w:tcW w:w="1134" w:type="dxa"/>
            <w:tcBorders>
              <w:top w:val="single" w:sz="4" w:space="0" w:color="auto"/>
              <w:left w:val="single" w:sz="4" w:space="0" w:color="auto"/>
              <w:bottom w:val="single" w:sz="4" w:space="0" w:color="auto"/>
              <w:right w:val="single" w:sz="4" w:space="0" w:color="auto"/>
            </w:tcBorders>
          </w:tcPr>
          <w:p w14:paraId="3D0C2FD1"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793321B"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776AE9DB" w14:textId="77777777" w:rsidTr="052EF04F">
        <w:trPr>
          <w:trHeight w:val="340"/>
          <w:jc w:val="center"/>
        </w:trPr>
        <w:sdt>
          <w:sdtPr>
            <w:rPr>
              <w:rFonts w:asciiTheme="minorHAnsi" w:hAnsiTheme="minorHAnsi" w:cstheme="minorHAnsi"/>
              <w:color w:val="44546A" w:themeColor="text2"/>
              <w:szCs w:val="20"/>
            </w:rPr>
            <w:id w:val="142908638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87A13D"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341A32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1D3B5A"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47AD544"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Lodówka w mieszkaniach</w:t>
            </w:r>
          </w:p>
        </w:tc>
        <w:tc>
          <w:tcPr>
            <w:tcW w:w="1134" w:type="dxa"/>
            <w:tcBorders>
              <w:top w:val="single" w:sz="4" w:space="0" w:color="auto"/>
              <w:left w:val="single" w:sz="4" w:space="0" w:color="auto"/>
              <w:bottom w:val="single" w:sz="4" w:space="0" w:color="auto"/>
              <w:right w:val="single" w:sz="4" w:space="0" w:color="auto"/>
            </w:tcBorders>
          </w:tcPr>
          <w:p w14:paraId="27548F49"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209A77A"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39CC8B6D" w14:textId="77777777" w:rsidTr="052EF04F">
        <w:trPr>
          <w:trHeight w:val="340"/>
          <w:jc w:val="center"/>
        </w:trPr>
        <w:sdt>
          <w:sdtPr>
            <w:rPr>
              <w:rFonts w:asciiTheme="minorHAnsi" w:hAnsiTheme="minorHAnsi" w:cstheme="minorHAnsi"/>
              <w:color w:val="44546A" w:themeColor="text2"/>
              <w:szCs w:val="20"/>
            </w:rPr>
            <w:id w:val="146406839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B9A5E2F"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C1C1301"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11F6B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8328CCC"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Piekarnik w mieszkaniach</w:t>
            </w:r>
          </w:p>
        </w:tc>
        <w:tc>
          <w:tcPr>
            <w:tcW w:w="1134" w:type="dxa"/>
            <w:tcBorders>
              <w:top w:val="single" w:sz="4" w:space="0" w:color="auto"/>
              <w:left w:val="single" w:sz="4" w:space="0" w:color="auto"/>
              <w:bottom w:val="single" w:sz="4" w:space="0" w:color="auto"/>
              <w:right w:val="single" w:sz="4" w:space="0" w:color="auto"/>
            </w:tcBorders>
          </w:tcPr>
          <w:p w14:paraId="16501826"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9BB1976"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0F93FE63" w14:textId="77777777" w:rsidTr="052EF04F">
        <w:trPr>
          <w:trHeight w:val="340"/>
          <w:jc w:val="center"/>
        </w:trPr>
        <w:sdt>
          <w:sdtPr>
            <w:rPr>
              <w:rFonts w:asciiTheme="minorHAnsi" w:hAnsiTheme="minorHAnsi" w:cstheme="minorHAnsi"/>
              <w:color w:val="44546A" w:themeColor="text2"/>
              <w:szCs w:val="20"/>
            </w:rPr>
            <w:id w:val="-32791129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70D99F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FD913AA"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D446BD"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5BAA7C4D"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Pralka w mieszkaniach</w:t>
            </w:r>
          </w:p>
        </w:tc>
        <w:tc>
          <w:tcPr>
            <w:tcW w:w="1134" w:type="dxa"/>
            <w:tcBorders>
              <w:top w:val="single" w:sz="4" w:space="0" w:color="auto"/>
              <w:left w:val="single" w:sz="4" w:space="0" w:color="auto"/>
              <w:bottom w:val="single" w:sz="4" w:space="0" w:color="auto"/>
              <w:right w:val="single" w:sz="4" w:space="0" w:color="auto"/>
            </w:tcBorders>
          </w:tcPr>
          <w:p w14:paraId="366F864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F7FA96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783CC04" w14:textId="77777777" w:rsidTr="052EF04F">
        <w:trPr>
          <w:trHeight w:val="340"/>
          <w:jc w:val="center"/>
        </w:trPr>
        <w:sdt>
          <w:sdtPr>
            <w:rPr>
              <w:rFonts w:asciiTheme="minorHAnsi" w:hAnsiTheme="minorHAnsi" w:cstheme="minorHAnsi"/>
              <w:color w:val="44546A" w:themeColor="text2"/>
              <w:szCs w:val="20"/>
            </w:rPr>
            <w:id w:val="122094893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B92E79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DCA8A1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200A6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E3B721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Płyta indukcyjna w mieszkaniach</w:t>
            </w:r>
          </w:p>
        </w:tc>
        <w:tc>
          <w:tcPr>
            <w:tcW w:w="1134" w:type="dxa"/>
            <w:tcBorders>
              <w:top w:val="single" w:sz="4" w:space="0" w:color="auto"/>
              <w:left w:val="single" w:sz="4" w:space="0" w:color="auto"/>
              <w:bottom w:val="single" w:sz="4" w:space="0" w:color="auto"/>
              <w:right w:val="single" w:sz="4" w:space="0" w:color="auto"/>
            </w:tcBorders>
          </w:tcPr>
          <w:p w14:paraId="699505C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50B247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5613BF9" w14:textId="77777777" w:rsidTr="052EF04F">
        <w:trPr>
          <w:trHeight w:val="340"/>
          <w:jc w:val="center"/>
        </w:trPr>
        <w:sdt>
          <w:sdtPr>
            <w:rPr>
              <w:rFonts w:asciiTheme="minorHAnsi" w:hAnsiTheme="minorHAnsi" w:cstheme="minorHAnsi"/>
              <w:color w:val="44546A" w:themeColor="text2"/>
              <w:szCs w:val="20"/>
            </w:rPr>
            <w:id w:val="-1389794546"/>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63691EA"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6889D6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20AE7EF"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67709729"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Okap w mieszkaniach</w:t>
            </w:r>
          </w:p>
        </w:tc>
        <w:tc>
          <w:tcPr>
            <w:tcW w:w="1134" w:type="dxa"/>
            <w:tcBorders>
              <w:top w:val="single" w:sz="4" w:space="0" w:color="auto"/>
              <w:left w:val="single" w:sz="4" w:space="0" w:color="auto"/>
              <w:bottom w:val="single" w:sz="4" w:space="0" w:color="auto"/>
              <w:right w:val="single" w:sz="4" w:space="0" w:color="auto"/>
            </w:tcBorders>
          </w:tcPr>
          <w:p w14:paraId="6563E9D7"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50ED72A" w14:textId="77777777" w:rsidR="00515EDA" w:rsidRPr="00620A44" w:rsidRDefault="00515EDA" w:rsidP="00F9314B">
            <w:pPr>
              <w:pStyle w:val="Normalny1"/>
              <w:spacing w:before="0" w:line="240" w:lineRule="auto"/>
              <w:jc w:val="left"/>
              <w:rPr>
                <w:rFonts w:asciiTheme="minorHAnsi" w:hAnsiTheme="minorHAnsi" w:cstheme="minorHAnsi"/>
                <w:szCs w:val="20"/>
                <w:lang w:eastAsia="pl-PL"/>
              </w:rPr>
            </w:pPr>
          </w:p>
        </w:tc>
      </w:tr>
      <w:tr w:rsidR="00515EDA" w:rsidRPr="00620A44" w14:paraId="1AD40B3A" w14:textId="77777777" w:rsidTr="052EF04F">
        <w:trPr>
          <w:trHeight w:val="340"/>
          <w:jc w:val="center"/>
        </w:trPr>
        <w:sdt>
          <w:sdtPr>
            <w:rPr>
              <w:rFonts w:asciiTheme="minorHAnsi" w:hAnsiTheme="minorHAnsi" w:cstheme="minorHAnsi"/>
              <w:color w:val="44546A" w:themeColor="text2"/>
              <w:szCs w:val="20"/>
            </w:rPr>
            <w:id w:val="-314262699"/>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E46B7DE"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A08958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5CC8F0"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00956CD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Zmywarka w mieszkaniach</w:t>
            </w:r>
          </w:p>
        </w:tc>
        <w:tc>
          <w:tcPr>
            <w:tcW w:w="1134" w:type="dxa"/>
            <w:tcBorders>
              <w:top w:val="single" w:sz="4" w:space="0" w:color="auto"/>
              <w:left w:val="single" w:sz="4" w:space="0" w:color="auto"/>
              <w:bottom w:val="single" w:sz="4" w:space="0" w:color="auto"/>
              <w:right w:val="single" w:sz="4" w:space="0" w:color="auto"/>
            </w:tcBorders>
          </w:tcPr>
          <w:p w14:paraId="7F7C484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DEE523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AB7EDDE" w14:textId="77777777" w:rsidTr="052EF04F">
        <w:trPr>
          <w:trHeight w:val="340"/>
          <w:jc w:val="center"/>
        </w:trPr>
        <w:sdt>
          <w:sdtPr>
            <w:rPr>
              <w:rFonts w:asciiTheme="minorHAnsi" w:hAnsiTheme="minorHAnsi" w:cstheme="minorHAnsi"/>
              <w:color w:val="44546A" w:themeColor="text2"/>
              <w:szCs w:val="20"/>
            </w:rPr>
            <w:id w:val="-126060040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3BF795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39F3DE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166FF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D2B85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Urządzenia AGD</w:t>
            </w:r>
          </w:p>
        </w:tc>
        <w:tc>
          <w:tcPr>
            <w:tcW w:w="1134" w:type="dxa"/>
            <w:tcBorders>
              <w:top w:val="single" w:sz="4" w:space="0" w:color="auto"/>
              <w:left w:val="single" w:sz="4" w:space="0" w:color="auto"/>
              <w:bottom w:val="single" w:sz="4" w:space="0" w:color="auto"/>
              <w:right w:val="single" w:sz="4" w:space="0" w:color="auto"/>
            </w:tcBorders>
          </w:tcPr>
          <w:p w14:paraId="60F6B85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740BFB6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D15CBD9" w14:textId="77777777" w:rsidTr="052EF04F">
        <w:trPr>
          <w:trHeight w:val="340"/>
          <w:jc w:val="center"/>
        </w:trPr>
        <w:sdt>
          <w:sdtPr>
            <w:rPr>
              <w:rFonts w:asciiTheme="minorHAnsi" w:hAnsiTheme="minorHAnsi" w:cstheme="minorHAnsi"/>
              <w:color w:val="44546A" w:themeColor="text2"/>
              <w:szCs w:val="20"/>
            </w:rPr>
            <w:id w:val="196824346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D2D1C83"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ABB6A3"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8A7E62"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1F300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Ogrodzenie</w:t>
            </w:r>
          </w:p>
        </w:tc>
        <w:tc>
          <w:tcPr>
            <w:tcW w:w="1134" w:type="dxa"/>
            <w:tcBorders>
              <w:top w:val="single" w:sz="4" w:space="0" w:color="auto"/>
              <w:left w:val="single" w:sz="4" w:space="0" w:color="auto"/>
              <w:bottom w:val="single" w:sz="4" w:space="0" w:color="auto"/>
              <w:right w:val="single" w:sz="4" w:space="0" w:color="auto"/>
            </w:tcBorders>
          </w:tcPr>
          <w:p w14:paraId="678309E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920096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AF075B0" w14:textId="77777777" w:rsidTr="052EF04F">
        <w:trPr>
          <w:trHeight w:val="340"/>
          <w:jc w:val="center"/>
        </w:trPr>
        <w:sdt>
          <w:sdtPr>
            <w:rPr>
              <w:rFonts w:asciiTheme="minorHAnsi" w:hAnsiTheme="minorHAnsi" w:cstheme="minorHAnsi"/>
              <w:color w:val="44546A" w:themeColor="text2"/>
              <w:szCs w:val="20"/>
            </w:rPr>
            <w:id w:val="-1443762987"/>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3A2157"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91DFAD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2C1991"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1CDD89E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Parkingi</w:t>
            </w:r>
          </w:p>
        </w:tc>
        <w:tc>
          <w:tcPr>
            <w:tcW w:w="1134" w:type="dxa"/>
            <w:tcBorders>
              <w:top w:val="single" w:sz="4" w:space="0" w:color="auto"/>
              <w:left w:val="single" w:sz="4" w:space="0" w:color="auto"/>
              <w:bottom w:val="single" w:sz="4" w:space="0" w:color="auto"/>
              <w:right w:val="single" w:sz="4" w:space="0" w:color="auto"/>
            </w:tcBorders>
          </w:tcPr>
          <w:p w14:paraId="79FFF533"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6B6E8BA7"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555D277" w14:textId="77777777" w:rsidTr="052EF04F">
        <w:trPr>
          <w:trHeight w:val="340"/>
          <w:jc w:val="center"/>
        </w:trPr>
        <w:sdt>
          <w:sdtPr>
            <w:rPr>
              <w:rFonts w:asciiTheme="minorHAnsi" w:hAnsiTheme="minorHAnsi" w:cstheme="minorHAnsi"/>
              <w:color w:val="44546A" w:themeColor="text2"/>
              <w:szCs w:val="20"/>
            </w:rPr>
            <w:id w:val="-183420548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5DFA9B1"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07DD37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25CF0C"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84EB4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Teren rekreacyjny</w:t>
            </w:r>
          </w:p>
        </w:tc>
        <w:tc>
          <w:tcPr>
            <w:tcW w:w="1134" w:type="dxa"/>
            <w:tcBorders>
              <w:top w:val="single" w:sz="4" w:space="0" w:color="auto"/>
              <w:left w:val="single" w:sz="4" w:space="0" w:color="auto"/>
              <w:bottom w:val="single" w:sz="4" w:space="0" w:color="auto"/>
              <w:right w:val="single" w:sz="4" w:space="0" w:color="auto"/>
            </w:tcBorders>
          </w:tcPr>
          <w:p w14:paraId="2D420C0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9D46C91"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18334A5" w14:textId="77777777" w:rsidTr="052EF04F">
        <w:trPr>
          <w:trHeight w:val="340"/>
          <w:jc w:val="center"/>
        </w:trPr>
        <w:sdt>
          <w:sdtPr>
            <w:rPr>
              <w:rFonts w:asciiTheme="minorHAnsi" w:hAnsiTheme="minorHAnsi" w:cstheme="minorHAnsi"/>
              <w:color w:val="44546A" w:themeColor="text2"/>
              <w:szCs w:val="20"/>
            </w:rPr>
            <w:id w:val="129017059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877E644"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AC979A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4D9374"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11E863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Mała architektura: ławki, donice, kosze na śmieci</w:t>
            </w:r>
          </w:p>
        </w:tc>
        <w:tc>
          <w:tcPr>
            <w:tcW w:w="1134" w:type="dxa"/>
            <w:tcBorders>
              <w:top w:val="single" w:sz="4" w:space="0" w:color="auto"/>
              <w:left w:val="single" w:sz="4" w:space="0" w:color="auto"/>
              <w:bottom w:val="single" w:sz="4" w:space="0" w:color="auto"/>
              <w:right w:val="single" w:sz="4" w:space="0" w:color="auto"/>
            </w:tcBorders>
          </w:tcPr>
          <w:p w14:paraId="2B0F7A8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0BDBFCF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C78E171" w14:textId="77777777" w:rsidTr="052EF04F">
        <w:trPr>
          <w:trHeight w:val="340"/>
          <w:jc w:val="center"/>
        </w:trPr>
        <w:sdt>
          <w:sdtPr>
            <w:rPr>
              <w:rFonts w:asciiTheme="minorHAnsi" w:hAnsiTheme="minorHAnsi" w:cstheme="minorHAnsi"/>
              <w:color w:val="44546A" w:themeColor="text2"/>
              <w:szCs w:val="20"/>
            </w:rPr>
            <w:id w:val="-402922462"/>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874CE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6E9ECF4D"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83A798"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C15E5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Zieleń</w:t>
            </w:r>
          </w:p>
        </w:tc>
        <w:tc>
          <w:tcPr>
            <w:tcW w:w="1134" w:type="dxa"/>
            <w:tcBorders>
              <w:top w:val="single" w:sz="4" w:space="0" w:color="auto"/>
              <w:left w:val="single" w:sz="4" w:space="0" w:color="auto"/>
              <w:bottom w:val="single" w:sz="4" w:space="0" w:color="auto"/>
              <w:right w:val="single" w:sz="4" w:space="0" w:color="auto"/>
            </w:tcBorders>
          </w:tcPr>
          <w:p w14:paraId="7B4D0D9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560E44F9"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F063C68" w14:textId="77777777" w:rsidTr="052EF04F">
        <w:trPr>
          <w:trHeight w:val="340"/>
          <w:jc w:val="center"/>
        </w:trPr>
        <w:sdt>
          <w:sdtPr>
            <w:rPr>
              <w:rFonts w:asciiTheme="minorHAnsi" w:hAnsiTheme="minorHAnsi" w:cstheme="minorHAnsi"/>
              <w:color w:val="44546A" w:themeColor="text2"/>
              <w:szCs w:val="20"/>
            </w:rPr>
            <w:id w:val="1858770410"/>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46D95D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3B1A91F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5E1B9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55B43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Chodniki</w:t>
            </w:r>
          </w:p>
        </w:tc>
        <w:tc>
          <w:tcPr>
            <w:tcW w:w="1134" w:type="dxa"/>
            <w:tcBorders>
              <w:top w:val="single" w:sz="4" w:space="0" w:color="auto"/>
              <w:left w:val="single" w:sz="4" w:space="0" w:color="auto"/>
              <w:bottom w:val="single" w:sz="4" w:space="0" w:color="auto"/>
              <w:right w:val="single" w:sz="4" w:space="0" w:color="auto"/>
            </w:tcBorders>
          </w:tcPr>
          <w:p w14:paraId="20F08B70"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722042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71E6E439" w14:textId="77777777" w:rsidTr="052EF04F">
        <w:trPr>
          <w:trHeight w:val="340"/>
          <w:jc w:val="center"/>
        </w:trPr>
        <w:sdt>
          <w:sdtPr>
            <w:rPr>
              <w:rFonts w:asciiTheme="minorHAnsi" w:hAnsiTheme="minorHAnsi" w:cstheme="minorHAnsi"/>
              <w:color w:val="44546A" w:themeColor="text2"/>
              <w:szCs w:val="20"/>
            </w:rPr>
            <w:id w:val="-140135419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4865B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4D738BD4"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C81623"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06198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Drogi pożarowe</w:t>
            </w:r>
          </w:p>
        </w:tc>
        <w:tc>
          <w:tcPr>
            <w:tcW w:w="1134" w:type="dxa"/>
            <w:tcBorders>
              <w:top w:val="single" w:sz="4" w:space="0" w:color="auto"/>
              <w:left w:val="single" w:sz="4" w:space="0" w:color="auto"/>
              <w:bottom w:val="single" w:sz="4" w:space="0" w:color="auto"/>
              <w:right w:val="single" w:sz="4" w:space="0" w:color="auto"/>
            </w:tcBorders>
          </w:tcPr>
          <w:p w14:paraId="640F121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135A425"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09014BD5" w14:textId="77777777" w:rsidTr="052EF04F">
        <w:trPr>
          <w:trHeight w:val="340"/>
          <w:jc w:val="center"/>
        </w:trPr>
        <w:sdt>
          <w:sdtPr>
            <w:rPr>
              <w:rFonts w:asciiTheme="minorHAnsi" w:hAnsiTheme="minorHAnsi" w:cstheme="minorHAnsi"/>
              <w:color w:val="44546A" w:themeColor="text2"/>
              <w:szCs w:val="20"/>
            </w:rPr>
            <w:id w:val="721100541"/>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1CE552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23A63335"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0730E6"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EBCDAF"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Drogi, parkingi </w:t>
            </w:r>
          </w:p>
        </w:tc>
        <w:tc>
          <w:tcPr>
            <w:tcW w:w="1134" w:type="dxa"/>
            <w:tcBorders>
              <w:top w:val="single" w:sz="4" w:space="0" w:color="auto"/>
              <w:left w:val="single" w:sz="4" w:space="0" w:color="auto"/>
              <w:bottom w:val="single" w:sz="4" w:space="0" w:color="auto"/>
              <w:right w:val="single" w:sz="4" w:space="0" w:color="auto"/>
            </w:tcBorders>
          </w:tcPr>
          <w:p w14:paraId="313E7C2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452DCC3E"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69C58144" w14:textId="77777777" w:rsidTr="052EF04F">
        <w:trPr>
          <w:trHeight w:val="340"/>
          <w:jc w:val="center"/>
        </w:trPr>
        <w:sdt>
          <w:sdtPr>
            <w:rPr>
              <w:rFonts w:asciiTheme="minorHAnsi" w:hAnsiTheme="minorHAnsi" w:cstheme="minorHAnsi"/>
              <w:color w:val="44546A" w:themeColor="text2"/>
              <w:szCs w:val="20"/>
            </w:rPr>
            <w:id w:val="234591395"/>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C6CDAC"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12CD082B"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BF1470"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7FFD14"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Oświetlenie terenu</w:t>
            </w:r>
          </w:p>
        </w:tc>
        <w:tc>
          <w:tcPr>
            <w:tcW w:w="1134" w:type="dxa"/>
            <w:tcBorders>
              <w:top w:val="single" w:sz="4" w:space="0" w:color="auto"/>
              <w:left w:val="single" w:sz="4" w:space="0" w:color="auto"/>
              <w:bottom w:val="single" w:sz="4" w:space="0" w:color="auto"/>
              <w:right w:val="single" w:sz="4" w:space="0" w:color="auto"/>
            </w:tcBorders>
          </w:tcPr>
          <w:p w14:paraId="401CD3C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2CF5B8F6"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130B4477" w14:textId="77777777" w:rsidTr="052EF04F">
        <w:trPr>
          <w:trHeight w:val="340"/>
          <w:jc w:val="center"/>
        </w:trPr>
        <w:sdt>
          <w:sdtPr>
            <w:rPr>
              <w:rFonts w:asciiTheme="minorHAnsi" w:hAnsiTheme="minorHAnsi" w:cstheme="minorHAnsi"/>
              <w:color w:val="44546A" w:themeColor="text2"/>
              <w:szCs w:val="20"/>
            </w:rPr>
            <w:id w:val="467484818"/>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FD0DFB"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F0E2ED2"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2729EB"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80117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Instalacja wodociągowa </w:t>
            </w:r>
          </w:p>
        </w:tc>
        <w:tc>
          <w:tcPr>
            <w:tcW w:w="1134" w:type="dxa"/>
            <w:tcBorders>
              <w:top w:val="single" w:sz="4" w:space="0" w:color="auto"/>
              <w:left w:val="single" w:sz="4" w:space="0" w:color="auto"/>
              <w:bottom w:val="single" w:sz="4" w:space="0" w:color="auto"/>
              <w:right w:val="single" w:sz="4" w:space="0" w:color="auto"/>
            </w:tcBorders>
          </w:tcPr>
          <w:p w14:paraId="0F2B9838"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167B4B7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4933677F" w14:textId="77777777" w:rsidTr="052EF04F">
        <w:trPr>
          <w:trHeight w:val="340"/>
          <w:jc w:val="center"/>
        </w:trPr>
        <w:sdt>
          <w:sdtPr>
            <w:rPr>
              <w:rFonts w:asciiTheme="minorHAnsi" w:hAnsiTheme="minorHAnsi" w:cstheme="minorHAnsi"/>
              <w:color w:val="44546A" w:themeColor="text2"/>
              <w:szCs w:val="20"/>
            </w:rPr>
            <w:id w:val="-1441443744"/>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24E4519" w14:textId="77777777" w:rsidR="00515EDA" w:rsidRPr="00620A44" w:rsidRDefault="00515EDA" w:rsidP="00F9314B">
                <w:pPr>
                  <w:pStyle w:val="Akapitzlist1"/>
                  <w:spacing w:before="0" w:line="240" w:lineRule="auto"/>
                  <w:ind w:left="0"/>
                  <w:jc w:val="left"/>
                  <w:rPr>
                    <w:rFonts w:asciiTheme="minorHAnsi" w:hAnsiTheme="minorHAnsi" w:cstheme="minorHAnsi"/>
                    <w:szCs w:val="20"/>
                    <w:lang w:eastAsia="pl-PL"/>
                  </w:rPr>
                </w:pPr>
                <w:r w:rsidRPr="00620A44">
                  <w:rPr>
                    <w:rFonts w:ascii="Segoe UI Symbol" w:eastAsia="MS Gothic" w:hAnsi="Segoe UI Symbol" w:cs="Segoe UI Symbol"/>
                    <w:color w:val="44546A" w:themeColor="text2"/>
                    <w:szCs w:val="20"/>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FBDAEF0" w14:textId="77777777" w:rsidR="00515EDA" w:rsidRPr="00620A44" w:rsidRDefault="00515EDA" w:rsidP="00515EDA">
            <w:pPr>
              <w:pStyle w:val="Akapitzlist1"/>
              <w:numPr>
                <w:ilvl w:val="0"/>
                <w:numId w:val="32"/>
              </w:numPr>
              <w:spacing w:before="0" w:line="240" w:lineRule="auto"/>
              <w:ind w:left="0" w:firstLine="0"/>
              <w:jc w:val="left"/>
              <w:rPr>
                <w:rFonts w:asciiTheme="minorHAnsi" w:hAnsiTheme="minorHAnsi" w:cstheme="minorHAnsi"/>
                <w:szCs w:val="20"/>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ED2BBE" w14:textId="77777777" w:rsidR="00515EDA" w:rsidRPr="00620A44" w:rsidRDefault="00515EDA" w:rsidP="00F9314B">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B3E9EB"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Powierzchnia działki</w:t>
            </w:r>
          </w:p>
        </w:tc>
        <w:tc>
          <w:tcPr>
            <w:tcW w:w="1134" w:type="dxa"/>
            <w:tcBorders>
              <w:top w:val="single" w:sz="4" w:space="0" w:color="auto"/>
              <w:left w:val="single" w:sz="4" w:space="0" w:color="auto"/>
              <w:bottom w:val="single" w:sz="4" w:space="0" w:color="auto"/>
              <w:right w:val="single" w:sz="4" w:space="0" w:color="auto"/>
            </w:tcBorders>
          </w:tcPr>
          <w:p w14:paraId="7C21CAAA"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c>
          <w:tcPr>
            <w:tcW w:w="3255" w:type="dxa"/>
            <w:tcBorders>
              <w:top w:val="single" w:sz="4" w:space="0" w:color="auto"/>
              <w:left w:val="single" w:sz="4" w:space="0" w:color="auto"/>
              <w:bottom w:val="single" w:sz="4" w:space="0" w:color="auto"/>
              <w:right w:val="single" w:sz="4" w:space="0" w:color="auto"/>
            </w:tcBorders>
          </w:tcPr>
          <w:p w14:paraId="3768C3FC" w14:textId="77777777" w:rsidR="00515EDA" w:rsidRPr="00620A44" w:rsidRDefault="00515EDA" w:rsidP="00F9314B">
            <w:pPr>
              <w:pStyle w:val="Normalny1"/>
              <w:spacing w:before="0" w:line="240" w:lineRule="auto"/>
              <w:jc w:val="left"/>
              <w:rPr>
                <w:rFonts w:asciiTheme="minorHAnsi" w:hAnsiTheme="minorHAnsi" w:cstheme="minorHAnsi"/>
                <w:color w:val="000000"/>
                <w:szCs w:val="20"/>
                <w:lang w:eastAsia="pl-PL"/>
              </w:rPr>
            </w:pPr>
          </w:p>
        </w:tc>
      </w:tr>
      <w:tr w:rsidR="00515EDA" w:rsidRPr="00620A44" w14:paraId="516EF6A8" w14:textId="77777777" w:rsidTr="052EF04F">
        <w:trPr>
          <w:trHeight w:val="440"/>
          <w:jc w:val="center"/>
        </w:trPr>
        <w:sdt>
          <w:sdtPr>
            <w:rPr>
              <w:rFonts w:asciiTheme="minorHAnsi" w:hAnsiTheme="minorHAnsi" w:cstheme="minorHAnsi"/>
              <w:color w:val="44546A" w:themeColor="text2"/>
              <w:szCs w:val="20"/>
            </w:rPr>
            <w:id w:val="654568133"/>
            <w14:checkbox>
              <w14:checked w14:val="0"/>
              <w14:checkedState w14:val="2612" w14:font="MS Gothic"/>
              <w14:uncheckedState w14:val="2610" w14:font="MS Gothic"/>
            </w14:checkbox>
          </w:sdtPr>
          <w:sdtEndPr/>
          <w:sdtContent>
            <w:tc>
              <w:tcPr>
                <w:tcW w:w="70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41661E1" w14:textId="77777777" w:rsidR="00515EDA" w:rsidRPr="00620A44" w:rsidRDefault="00515EDA" w:rsidP="00F9314B">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8358" w:type="dxa"/>
            <w:gridSpan w:val="5"/>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9B5E068" w14:textId="4A39C143" w:rsidR="00515EDA" w:rsidRPr="00620A44" w:rsidRDefault="00515EDA"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bl>
    <w:p w14:paraId="7ACC5B95" w14:textId="16DE7C98" w:rsidR="00E17A6C" w:rsidRPr="00620A44" w:rsidRDefault="00E17A6C" w:rsidP="00E17A6C">
      <w:pPr>
        <w:rPr>
          <w:rFonts w:cstheme="minorHAnsi"/>
          <w:color w:val="44546A" w:themeColor="text2"/>
          <w:sz w:val="18"/>
        </w:rPr>
      </w:pPr>
    </w:p>
    <w:p w14:paraId="02310CF9" w14:textId="77777777" w:rsidR="003A19EA" w:rsidRPr="00620A44" w:rsidRDefault="003A19EA">
      <w:pPr>
        <w:rPr>
          <w:rFonts w:eastAsiaTheme="majorEastAsia" w:cstheme="minorHAnsi"/>
          <w:b/>
          <w:color w:val="000000" w:themeColor="text1"/>
          <w:sz w:val="20"/>
          <w:szCs w:val="20"/>
        </w:rPr>
      </w:pPr>
      <w:r w:rsidRPr="00620A44">
        <w:rPr>
          <w:rFonts w:eastAsiaTheme="majorEastAsia" w:cstheme="minorHAnsi"/>
          <w:b/>
          <w:color w:val="000000" w:themeColor="text1"/>
          <w:sz w:val="20"/>
          <w:szCs w:val="20"/>
        </w:rPr>
        <w:br w:type="page"/>
      </w:r>
    </w:p>
    <w:p w14:paraId="539D5B2A" w14:textId="58B1F727" w:rsidR="003A19EA" w:rsidRPr="00620A44" w:rsidRDefault="003A19EA" w:rsidP="052EF04F">
      <w:pPr>
        <w:pStyle w:val="Akapitzlist"/>
        <w:numPr>
          <w:ilvl w:val="0"/>
          <w:numId w:val="35"/>
        </w:numPr>
        <w:rPr>
          <w:rFonts w:eastAsiaTheme="majorEastAsia" w:cstheme="minorHAnsi"/>
          <w:b/>
          <w:bCs/>
          <w:color w:val="000000" w:themeColor="text1"/>
          <w:sz w:val="20"/>
          <w:szCs w:val="20"/>
        </w:rPr>
      </w:pPr>
      <w:r w:rsidRPr="00620A44">
        <w:rPr>
          <w:rFonts w:eastAsiaTheme="majorEastAsia" w:cstheme="minorHAnsi"/>
          <w:b/>
          <w:bCs/>
          <w:color w:val="000000" w:themeColor="text1"/>
          <w:sz w:val="20"/>
          <w:szCs w:val="20"/>
        </w:rPr>
        <w:lastRenderedPageBreak/>
        <w:t xml:space="preserve">WYMAGANIA OBLIGATORYJNE DLA STRUMIENIA 2 – </w:t>
      </w:r>
      <w:r w:rsidR="001F326B" w:rsidRPr="00620A44">
        <w:rPr>
          <w:rFonts w:eastAsiaTheme="majorEastAsia" w:cstheme="minorHAnsi"/>
          <w:b/>
          <w:bCs/>
          <w:color w:val="000000" w:themeColor="text1"/>
          <w:sz w:val="20"/>
          <w:szCs w:val="20"/>
        </w:rPr>
        <w:t>BUDOWNICTWO SENIORALNE</w:t>
      </w:r>
    </w:p>
    <w:p w14:paraId="0CE2674E" w14:textId="31363533" w:rsidR="00E17A6C" w:rsidRPr="00620A44" w:rsidRDefault="00E17A6C"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określić w Tabeli D.2</w:t>
      </w:r>
      <w:r w:rsidR="00140FE7" w:rsidRPr="00620A44">
        <w:rPr>
          <w:rFonts w:cstheme="minorHAnsi"/>
          <w:sz w:val="20"/>
          <w:szCs w:val="20"/>
        </w:rPr>
        <w:t xml:space="preserve"> możliwość spełnienia Wymagań O</w:t>
      </w:r>
      <w:r w:rsidRPr="00620A44">
        <w:rPr>
          <w:rFonts w:cstheme="minorHAnsi"/>
          <w:sz w:val="20"/>
          <w:szCs w:val="20"/>
        </w:rPr>
        <w:t>bligatoryjnych, stawianych opracowywanej</w:t>
      </w:r>
      <w:r w:rsidR="00FC2261" w:rsidRPr="00620A44">
        <w:rPr>
          <w:rFonts w:cstheme="minorHAnsi"/>
          <w:sz w:val="20"/>
          <w:szCs w:val="20"/>
        </w:rPr>
        <w:t xml:space="preserve"> technologii modułowej/prefabrykowanej oraz technologii neutralnej klimatycznie dla budynku senioralnego</w:t>
      </w:r>
      <w:r w:rsidRPr="00620A44">
        <w:rPr>
          <w:rFonts w:cstheme="minorHAnsi"/>
          <w:sz w:val="20"/>
          <w:szCs w:val="20"/>
        </w:rPr>
        <w:t>, opisanych szczegółowo w Załączniku nr 1 do Regulaminu. Wnioskodawca zobligowany jest do wpisania w Tabeli D.2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realizacji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spełniania lub niespełniania danego kryterium. </w:t>
      </w:r>
    </w:p>
    <w:p w14:paraId="64A1DEB2" w14:textId="73426050" w:rsidR="00E17A6C" w:rsidRPr="00620A44" w:rsidRDefault="00E17A6C" w:rsidP="11B91D9B">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w:t>
      </w:r>
      <w:r w:rsidR="00FC2261" w:rsidRPr="00620A44">
        <w:rPr>
          <w:rFonts w:cstheme="minorHAnsi"/>
          <w:sz w:val="20"/>
          <w:szCs w:val="20"/>
        </w:rPr>
        <w:t>dla wymagań od SEN 1.1-SEN 1.4, SEN 1.6-1.10, SEN 1.45, SEN 1.57,</w:t>
      </w:r>
      <w:ins w:id="2" w:author="Autor">
        <w:r w:rsidR="00897381">
          <w:rPr>
            <w:rFonts w:cstheme="minorHAnsi"/>
            <w:sz w:val="20"/>
            <w:szCs w:val="20"/>
          </w:rPr>
          <w:t xml:space="preserve"> SEN 1.60 i</w:t>
        </w:r>
      </w:ins>
      <w:r w:rsidR="00FC2261" w:rsidRPr="00620A44">
        <w:rPr>
          <w:rFonts w:cstheme="minorHAnsi"/>
          <w:sz w:val="20"/>
          <w:szCs w:val="20"/>
        </w:rPr>
        <w:t xml:space="preserve"> SEN 1.9</w:t>
      </w:r>
      <w:ins w:id="3" w:author="Autor">
        <w:r w:rsidR="00897381">
          <w:rPr>
            <w:rFonts w:cstheme="minorHAnsi"/>
            <w:sz w:val="20"/>
            <w:szCs w:val="20"/>
          </w:rPr>
          <w:t>6</w:t>
        </w:r>
      </w:ins>
      <w:del w:id="4" w:author="Autor">
        <w:r w:rsidR="00FC2261" w:rsidRPr="00620A44" w:rsidDel="00897381">
          <w:rPr>
            <w:rFonts w:cstheme="minorHAnsi"/>
            <w:sz w:val="20"/>
            <w:szCs w:val="20"/>
          </w:rPr>
          <w:delText>5</w:delText>
        </w:r>
      </w:del>
      <w:ins w:id="5" w:author="Autor">
        <w:r w:rsidR="00897381">
          <w:rPr>
            <w:rFonts w:cstheme="minorHAnsi"/>
            <w:sz w:val="20"/>
            <w:szCs w:val="20"/>
          </w:rPr>
          <w:t xml:space="preserve"> </w:t>
        </w:r>
      </w:ins>
      <w:r w:rsidRPr="00620A44">
        <w:rPr>
          <w:rFonts w:cstheme="minorHAnsi"/>
          <w:sz w:val="20"/>
          <w:szCs w:val="20"/>
        </w:rPr>
        <w:t>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28C24112" w14:textId="77777777" w:rsidR="00FC2261" w:rsidRPr="00620A44" w:rsidRDefault="00FC2261" w:rsidP="00FC2261">
      <w:pPr>
        <w:tabs>
          <w:tab w:val="left" w:pos="6050"/>
        </w:tabs>
        <w:jc w:val="both"/>
        <w:rPr>
          <w:rFonts w:cstheme="minorHAnsi"/>
          <w:sz w:val="20"/>
        </w:rPr>
      </w:pPr>
      <w:r w:rsidRPr="00620A44">
        <w:rPr>
          <w:rFonts w:cstheme="minorHAnsi"/>
          <w:sz w:val="20"/>
          <w:u w:val="single"/>
        </w:rPr>
        <w:t>Uwaga!</w:t>
      </w:r>
      <w:r w:rsidRPr="00620A44">
        <w:rPr>
          <w:rFonts w:cstheme="minorHAnsi"/>
          <w:sz w:val="20"/>
        </w:rPr>
        <w:t xml:space="preserve"> Dla pozostałych wymagań Wnioskodawca nie wykonuje opisu.</w:t>
      </w:r>
      <w:r w:rsidRPr="00620A44">
        <w:rPr>
          <w:rFonts w:cstheme="minorHAnsi"/>
          <w:sz w:val="20"/>
        </w:rPr>
        <w:tab/>
      </w:r>
    </w:p>
    <w:p w14:paraId="278B30A7" w14:textId="77777777" w:rsidR="00E17A6C" w:rsidRPr="00620A44" w:rsidRDefault="00E17A6C" w:rsidP="00E17A6C">
      <w:pPr>
        <w:jc w:val="both"/>
        <w:rPr>
          <w:rFonts w:cstheme="minorHAnsi"/>
          <w:i/>
          <w:color w:val="44546A" w:themeColor="text2"/>
          <w:sz w:val="18"/>
        </w:rPr>
      </w:pPr>
    </w:p>
    <w:p w14:paraId="0A8904D9" w14:textId="1A7946D6" w:rsidR="00D45333" w:rsidRPr="00620A44" w:rsidRDefault="00E17A6C" w:rsidP="052EF04F">
      <w:pPr>
        <w:jc w:val="both"/>
        <w:rPr>
          <w:rFonts w:cstheme="minorHAnsi"/>
          <w:i/>
          <w:iCs/>
          <w:color w:val="44546A" w:themeColor="text2"/>
          <w:sz w:val="18"/>
          <w:szCs w:val="18"/>
        </w:rPr>
      </w:pPr>
      <w:r w:rsidRPr="00620A44">
        <w:rPr>
          <w:rFonts w:cstheme="minorHAnsi"/>
          <w:i/>
          <w:iCs/>
          <w:color w:val="44546A" w:themeColor="text2"/>
          <w:sz w:val="18"/>
          <w:szCs w:val="18"/>
        </w:rPr>
        <w:t>Tabela D.2</w:t>
      </w:r>
      <w:r w:rsidR="00140FE7" w:rsidRPr="00620A44">
        <w:rPr>
          <w:rFonts w:cstheme="minorHAnsi"/>
          <w:i/>
          <w:iCs/>
          <w:color w:val="44546A" w:themeColor="text2"/>
          <w:sz w:val="18"/>
          <w:szCs w:val="18"/>
        </w:rPr>
        <w:t xml:space="preserve"> </w:t>
      </w:r>
      <w:r w:rsidR="00E00CAC" w:rsidRPr="00620A44">
        <w:rPr>
          <w:rFonts w:cstheme="minorHAnsi"/>
          <w:i/>
          <w:iCs/>
          <w:color w:val="44546A" w:themeColor="text2"/>
          <w:sz w:val="18"/>
          <w:szCs w:val="18"/>
        </w:rPr>
        <w:t>Wymagania O</w:t>
      </w:r>
      <w:r w:rsidR="00FC2261" w:rsidRPr="00620A44">
        <w:rPr>
          <w:rFonts w:cstheme="minorHAnsi"/>
          <w:i/>
          <w:iCs/>
          <w:color w:val="44546A" w:themeColor="text2"/>
          <w:sz w:val="18"/>
          <w:szCs w:val="18"/>
        </w:rPr>
        <w:t xml:space="preserve">bligatoryjne stawiane opracowywanej technologii modułowej/prefabrykowanej oraz technologii neutralnej klimatycznie dla budynku senioralnego </w:t>
      </w:r>
      <w:r w:rsidR="00695F43" w:rsidRPr="00620A44">
        <w:rPr>
          <w:rFonts w:cstheme="minorHAnsi"/>
          <w:i/>
          <w:iCs/>
          <w:color w:val="44546A" w:themeColor="text2"/>
          <w:sz w:val="18"/>
          <w:szCs w:val="18"/>
        </w:rPr>
        <w:t xml:space="preserve">(Rozwiązaniu) </w:t>
      </w:r>
      <w:r w:rsidR="00FC2261" w:rsidRPr="00620A44">
        <w:rPr>
          <w:rFonts w:cstheme="minorHAnsi"/>
          <w:i/>
          <w:iCs/>
          <w:color w:val="44546A" w:themeColor="text2"/>
          <w:sz w:val="18"/>
          <w:szCs w:val="18"/>
        </w:rPr>
        <w:t>oraz realizacji w postaci Demonstratora Technologii</w:t>
      </w:r>
    </w:p>
    <w:tbl>
      <w:tblPr>
        <w:tblW w:w="5000" w:type="pct"/>
        <w:jc w:val="center"/>
        <w:tblLayout w:type="fixed"/>
        <w:tblCellMar>
          <w:left w:w="10" w:type="dxa"/>
          <w:right w:w="10" w:type="dxa"/>
        </w:tblCellMar>
        <w:tblLook w:val="0000" w:firstRow="0" w:lastRow="0" w:firstColumn="0" w:lastColumn="0" w:noHBand="0" w:noVBand="0"/>
      </w:tblPr>
      <w:tblGrid>
        <w:gridCol w:w="911"/>
        <w:gridCol w:w="862"/>
        <w:gridCol w:w="1686"/>
        <w:gridCol w:w="1780"/>
        <w:gridCol w:w="1135"/>
        <w:gridCol w:w="2688"/>
      </w:tblGrid>
      <w:tr w:rsidR="00575ECA" w:rsidRPr="00620A44" w14:paraId="466A0097" w14:textId="77777777" w:rsidTr="14E9A3FC">
        <w:trPr>
          <w:trHeight w:val="288"/>
          <w:tblHeader/>
          <w:jc w:val="center"/>
        </w:trPr>
        <w:tc>
          <w:tcPr>
            <w:tcW w:w="5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Pr>
          <w:p w14:paraId="025B9E99" w14:textId="77777777" w:rsidR="00575ECA" w:rsidRPr="00620A44" w:rsidRDefault="00575ECA" w:rsidP="00F9314B">
            <w:pPr>
              <w:jc w:val="center"/>
              <w:rPr>
                <w:rFonts w:cstheme="minorHAnsi"/>
                <w:bCs/>
                <w:sz w:val="12"/>
                <w:szCs w:val="12"/>
              </w:rPr>
            </w:pPr>
            <w:r w:rsidRPr="00620A44">
              <w:rPr>
                <w:rFonts w:cstheme="minorHAnsi"/>
                <w:bCs/>
                <w:sz w:val="12"/>
                <w:szCs w:val="12"/>
              </w:rPr>
              <w:t>Tajemnica przedsiębiorstwa?</w:t>
            </w:r>
          </w:p>
          <w:p w14:paraId="0FE001AB" w14:textId="77777777" w:rsidR="00575ECA" w:rsidRPr="00620A44" w:rsidRDefault="00575ECA" w:rsidP="00F9314B">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1FACA570" w14:textId="77777777" w:rsidR="00575ECA" w:rsidRPr="00620A44" w:rsidRDefault="00575ECA" w:rsidP="00F9314B">
            <w:pPr>
              <w:pStyle w:val="Normalny1"/>
              <w:spacing w:before="0" w:line="240" w:lineRule="auto"/>
              <w:jc w:val="center"/>
              <w:rPr>
                <w:rFonts w:asciiTheme="minorHAnsi" w:hAnsiTheme="minorHAnsi" w:cstheme="minorHAnsi"/>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3D537987" w14:textId="0E23C3D8" w:rsidR="00575ECA" w:rsidRPr="00620A44" w:rsidRDefault="00E00CAC" w:rsidP="052EF04F">
            <w:pPr>
              <w:pStyle w:val="Normalny1"/>
              <w:spacing w:before="0" w:line="240" w:lineRule="auto"/>
              <w:jc w:val="center"/>
              <w:rPr>
                <w:rFonts w:asciiTheme="minorHAnsi" w:hAnsiTheme="minorHAnsi" w:cstheme="minorHAnsi"/>
                <w:b/>
                <w:bCs/>
              </w:rPr>
            </w:pPr>
            <w:r w:rsidRPr="00620A44">
              <w:rPr>
                <w:rFonts w:asciiTheme="minorHAnsi" w:hAnsiTheme="minorHAnsi" w:cstheme="minorHAnsi"/>
                <w:b/>
                <w:bCs/>
              </w:rPr>
              <w:t>Wymagania O</w:t>
            </w:r>
            <w:r w:rsidR="00575ECA" w:rsidRPr="00620A44">
              <w:rPr>
                <w:rFonts w:asciiTheme="minorHAnsi" w:hAnsiTheme="minorHAnsi" w:cstheme="minorHAnsi"/>
                <w:b/>
                <w:bCs/>
              </w:rPr>
              <w:t>bligatoryjne stawiane opracowywanej technologii modułowej/prefabrykowanej oraz technologii neutralnej klimatycznie dla budynku senioralnego</w:t>
            </w:r>
            <w:r w:rsidR="00EA3078" w:rsidRPr="00620A44">
              <w:rPr>
                <w:rFonts w:asciiTheme="minorHAnsi" w:hAnsiTheme="minorHAnsi" w:cstheme="minorHAnsi"/>
                <w:b/>
                <w:bCs/>
              </w:rPr>
              <w:t xml:space="preserve"> (Rozwiązaniu)</w:t>
            </w:r>
            <w:r w:rsidR="00575ECA" w:rsidRPr="00620A44">
              <w:rPr>
                <w:rFonts w:asciiTheme="minorHAnsi" w:hAnsiTheme="minorHAnsi" w:cstheme="minorHAnsi"/>
                <w:b/>
                <w:bCs/>
              </w:rPr>
              <w:t xml:space="preserve"> oraz realizacji w postaci Demonstratora Technologii</w:t>
            </w:r>
          </w:p>
        </w:tc>
      </w:tr>
      <w:tr w:rsidR="00575ECA" w:rsidRPr="00620A44" w14:paraId="27BBAFB9" w14:textId="77777777" w:rsidTr="14E9A3FC">
        <w:trPr>
          <w:trHeight w:val="288"/>
          <w:tblHeader/>
          <w:jc w:val="center"/>
        </w:trPr>
        <w:tc>
          <w:tcPr>
            <w:tcW w:w="5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l2br w:val="single" w:sz="4" w:space="0" w:color="auto"/>
            </w:tcBorders>
            <w:shd w:val="clear" w:color="auto" w:fill="E2EDD9"/>
          </w:tcPr>
          <w:p w14:paraId="6BA584CF" w14:textId="77777777" w:rsidR="00575ECA" w:rsidRPr="00620A44" w:rsidRDefault="00575ECA" w:rsidP="00F9314B">
            <w:pPr>
              <w:pStyle w:val="Normalny1"/>
              <w:spacing w:before="0" w:line="240" w:lineRule="auto"/>
              <w:jc w:val="center"/>
              <w:rPr>
                <w:rFonts w:asciiTheme="minorHAnsi" w:hAnsiTheme="minorHAnsi" w:cstheme="minorHAnsi"/>
                <w:bCs/>
                <w:szCs w:val="20"/>
                <w:lang w:eastAsia="pl-PL"/>
              </w:rPr>
            </w:pPr>
          </w:p>
        </w:tc>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47E4DEE0" w14:textId="77777777" w:rsidR="00575ECA" w:rsidRPr="00620A44" w:rsidRDefault="00575EC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324723F2" w14:textId="77777777" w:rsidR="00575ECA" w:rsidRPr="00620A44" w:rsidRDefault="00575ECA" w:rsidP="00F9314B">
            <w:pPr>
              <w:pStyle w:val="Normalny1"/>
              <w:spacing w:before="0" w:line="240" w:lineRule="auto"/>
              <w:jc w:val="center"/>
              <w:rPr>
                <w:rFonts w:asciiTheme="minorHAnsi" w:hAnsiTheme="minorHAnsi" w:cstheme="minorHAnsi"/>
                <w:b/>
                <w:bCs/>
                <w:szCs w:val="20"/>
                <w:lang w:eastAsia="pl-PL"/>
              </w:rPr>
            </w:pPr>
            <w:bookmarkStart w:id="6" w:name="RANGE!B2:D53"/>
            <w:r w:rsidRPr="00620A44">
              <w:rPr>
                <w:rFonts w:asciiTheme="minorHAnsi" w:hAnsiTheme="minorHAnsi" w:cstheme="minorHAnsi"/>
                <w:b/>
                <w:bCs/>
                <w:szCs w:val="20"/>
                <w:lang w:eastAsia="pl-PL"/>
              </w:rPr>
              <w:t>Kategoria</w:t>
            </w:r>
            <w:bookmarkEnd w:id="6"/>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tcMar>
              <w:top w:w="0" w:type="dxa"/>
              <w:left w:w="70" w:type="dxa"/>
              <w:bottom w:w="0" w:type="dxa"/>
              <w:right w:w="70" w:type="dxa"/>
            </w:tcMar>
            <w:vAlign w:val="center"/>
          </w:tcPr>
          <w:p w14:paraId="6E3ADC51" w14:textId="2713227D" w:rsidR="00575ECA" w:rsidRPr="00620A44" w:rsidRDefault="00575ECA" w:rsidP="052EF04F">
            <w:pPr>
              <w:pStyle w:val="Normalny1"/>
              <w:spacing w:before="0" w:line="240" w:lineRule="auto"/>
              <w:jc w:val="center"/>
              <w:rPr>
                <w:rFonts w:asciiTheme="minorHAnsi" w:hAnsiTheme="minorHAnsi" w:cstheme="minorHAnsi"/>
                <w:b/>
                <w:bCs/>
                <w:lang w:eastAsia="pl-PL"/>
              </w:rPr>
            </w:pPr>
            <w:r w:rsidRPr="00620A44">
              <w:rPr>
                <w:rFonts w:asciiTheme="minorHAnsi" w:hAnsiTheme="minorHAnsi" w:cstheme="minorHAnsi"/>
                <w:b/>
                <w:bCs/>
                <w:lang w:eastAsia="pl-PL"/>
              </w:rPr>
              <w:t xml:space="preserve">Nazwa </w:t>
            </w:r>
            <w:r w:rsidRPr="00620A44">
              <w:rPr>
                <w:rFonts w:asciiTheme="minorHAnsi" w:hAnsiTheme="minorHAnsi" w:cstheme="minorHAnsi"/>
              </w:rPr>
              <w:br/>
            </w:r>
            <w:r w:rsidR="00EA3078" w:rsidRPr="00620A44">
              <w:rPr>
                <w:rFonts w:asciiTheme="minorHAnsi" w:hAnsiTheme="minorHAnsi" w:cstheme="minorHAnsi"/>
                <w:b/>
                <w:bCs/>
                <w:lang w:eastAsia="pl-PL"/>
              </w:rPr>
              <w:t>Wymagania Obligatoryjnego</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vAlign w:val="center"/>
          </w:tcPr>
          <w:p w14:paraId="632314B9" w14:textId="77777777" w:rsidR="00575ECA" w:rsidRPr="00620A44" w:rsidRDefault="00575EC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Spełnienie wymagania</w:t>
            </w: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vAlign w:val="center"/>
          </w:tcPr>
          <w:p w14:paraId="53DEDC71" w14:textId="77777777" w:rsidR="00575ECA" w:rsidRPr="00620A44" w:rsidRDefault="00575ECA" w:rsidP="00F9314B">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Uwagi</w:t>
            </w:r>
          </w:p>
        </w:tc>
      </w:tr>
      <w:tr w:rsidR="00575ECA" w:rsidRPr="00620A44" w14:paraId="43EEC46A" w14:textId="77777777" w:rsidTr="14E9A3FC">
        <w:trPr>
          <w:trHeight w:val="430"/>
          <w:jc w:val="center"/>
        </w:trPr>
        <w:sdt>
          <w:sdtPr>
            <w:rPr>
              <w:rFonts w:asciiTheme="minorHAnsi" w:hAnsiTheme="minorHAnsi" w:cstheme="minorHAnsi"/>
              <w:color w:val="44546A" w:themeColor="text2"/>
              <w:szCs w:val="20"/>
            </w:rPr>
            <w:id w:val="-90105879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651096C" w14:textId="77777777" w:rsidR="00575ECA" w:rsidRPr="00620A44" w:rsidRDefault="00575ECA" w:rsidP="00F9314B">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DE35D6F" w14:textId="77777777" w:rsidR="00575ECA" w:rsidRPr="00620A44" w:rsidRDefault="00575ECA" w:rsidP="00575ECA">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844610"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Technologia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B80AC61"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Prefabrykacja/modułowość</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61D38A"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DFD27DB"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r>
      <w:tr w:rsidR="00575ECA" w:rsidRPr="00620A44" w14:paraId="27DDEAEE" w14:textId="77777777" w:rsidTr="14E9A3FC">
        <w:trPr>
          <w:trHeight w:val="363"/>
          <w:jc w:val="center"/>
        </w:trPr>
        <w:sdt>
          <w:sdtPr>
            <w:rPr>
              <w:rFonts w:cstheme="minorHAnsi"/>
              <w:color w:val="44546A" w:themeColor="text2"/>
              <w:szCs w:val="20"/>
            </w:rPr>
            <w:id w:val="-167941975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39F1F7C4" w14:textId="77777777" w:rsidR="00575ECA" w:rsidRPr="00620A44" w:rsidRDefault="00575ECA" w:rsidP="00F9314B">
                <w:pPr>
                  <w:rPr>
                    <w:rFonts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95F8C62" w14:textId="77777777" w:rsidR="008A3436" w:rsidRPr="00620A44" w:rsidRDefault="008A3436" w:rsidP="008A3436">
            <w:pPr>
              <w:rPr>
                <w:rFonts w:cstheme="minorHAnsi"/>
                <w:i/>
                <w:sz w:val="20"/>
                <w:szCs w:val="20"/>
              </w:rPr>
            </w:pPr>
            <w:r w:rsidRPr="00620A44">
              <w:rPr>
                <w:rFonts w:cstheme="minorHAnsi"/>
                <w:i/>
                <w:sz w:val="20"/>
                <w:szCs w:val="20"/>
              </w:rPr>
              <w:t>Uzasadnienie spełnienia wymagania, w tym:</w:t>
            </w:r>
          </w:p>
          <w:p w14:paraId="11997494"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technologii wykonania fundamentów,</w:t>
            </w:r>
          </w:p>
          <w:p w14:paraId="471A1799"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 łączenia elementów i uzupełnienia spoin pomiędzy elementami na budowie,</w:t>
            </w:r>
          </w:p>
          <w:p w14:paraId="37C5E201"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 wykonania izolacji termicznej,</w:t>
            </w:r>
          </w:p>
          <w:p w14:paraId="12BAEB34" w14:textId="65097B23" w:rsidR="00C7173D" w:rsidRPr="00620A44" w:rsidRDefault="008A3436" w:rsidP="008A3436">
            <w:pPr>
              <w:pStyle w:val="Akapitzlist"/>
              <w:numPr>
                <w:ilvl w:val="0"/>
                <w:numId w:val="55"/>
              </w:numPr>
              <w:rPr>
                <w:rFonts w:cstheme="minorHAnsi"/>
                <w:i/>
                <w:sz w:val="20"/>
                <w:szCs w:val="20"/>
              </w:rPr>
            </w:pPr>
            <w:r w:rsidRPr="00620A44">
              <w:rPr>
                <w:rStyle w:val="Domylnaczcionkaakapitu1"/>
                <w:rFonts w:cstheme="minorHAnsi"/>
                <w:i/>
                <w:color w:val="000000"/>
                <w:sz w:val="20"/>
                <w:szCs w:val="20"/>
                <w:lang w:eastAsia="pl-PL"/>
              </w:rPr>
              <w:t>opis sposobu wykończenia powierzchni elewacji.</w:t>
            </w:r>
          </w:p>
        </w:tc>
      </w:tr>
      <w:tr w:rsidR="00575ECA" w:rsidRPr="00620A44" w14:paraId="65889B32" w14:textId="77777777" w:rsidTr="14E9A3FC">
        <w:trPr>
          <w:trHeight w:val="569"/>
          <w:jc w:val="center"/>
        </w:trPr>
        <w:sdt>
          <w:sdtPr>
            <w:rPr>
              <w:rFonts w:asciiTheme="minorHAnsi" w:hAnsiTheme="minorHAnsi" w:cstheme="minorHAnsi"/>
              <w:color w:val="44546A" w:themeColor="text2"/>
              <w:szCs w:val="20"/>
            </w:rPr>
            <w:id w:val="133603398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78A796B" w14:textId="77777777" w:rsidR="00575ECA" w:rsidRPr="00620A44" w:rsidRDefault="00575ECA" w:rsidP="00F9314B">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6609FE3" w14:textId="77777777" w:rsidR="00575ECA" w:rsidRPr="00620A44" w:rsidRDefault="00575ECA" w:rsidP="00575ECA">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E2B324"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Technologia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FF203A"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Czas budowy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843B18"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3DBE262"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r>
      <w:tr w:rsidR="00575ECA" w:rsidRPr="00620A44" w14:paraId="2DC13D4B" w14:textId="77777777" w:rsidTr="14E9A3FC">
        <w:trPr>
          <w:trHeight w:val="408"/>
          <w:jc w:val="center"/>
        </w:trPr>
        <w:sdt>
          <w:sdtPr>
            <w:rPr>
              <w:rFonts w:cstheme="minorHAnsi"/>
              <w:color w:val="44546A" w:themeColor="text2"/>
              <w:szCs w:val="20"/>
            </w:rPr>
            <w:id w:val="-93405425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44B6C5F3" w14:textId="77777777" w:rsidR="00575ECA" w:rsidRPr="00620A44" w:rsidRDefault="00575ECA" w:rsidP="00F9314B">
                <w:pPr>
                  <w:rPr>
                    <w:rFonts w:cstheme="minorHAnsi"/>
                    <w:i/>
                    <w:sz w:val="20"/>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760B416" w14:textId="77777777" w:rsidR="008A3436" w:rsidRPr="00620A44" w:rsidRDefault="008A3436" w:rsidP="008A3436">
            <w:pPr>
              <w:rPr>
                <w:rFonts w:cstheme="minorHAnsi"/>
                <w:i/>
                <w:sz w:val="20"/>
                <w:szCs w:val="20"/>
              </w:rPr>
            </w:pPr>
            <w:r w:rsidRPr="00620A44">
              <w:rPr>
                <w:rFonts w:cstheme="minorHAnsi"/>
                <w:i/>
                <w:sz w:val="20"/>
                <w:szCs w:val="20"/>
              </w:rPr>
              <w:t xml:space="preserve">Uzasadnienie spełnienia wymagania, w tym: </w:t>
            </w:r>
          </w:p>
          <w:p w14:paraId="43E9651E" w14:textId="77777777" w:rsidR="008A3436" w:rsidRPr="00620A44" w:rsidRDefault="008A3436"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projektowanie elementów/modułów,</w:t>
            </w:r>
          </w:p>
          <w:p w14:paraId="6BD9016B" w14:textId="77777777" w:rsidR="008A3436" w:rsidRPr="00620A44" w:rsidRDefault="008A3436" w:rsidP="008A3436">
            <w:pPr>
              <w:pStyle w:val="Akapitzlist"/>
              <w:numPr>
                <w:ilvl w:val="0"/>
                <w:numId w:val="33"/>
              </w:numPr>
              <w:rPr>
                <w:rFonts w:cstheme="minorHAnsi"/>
                <w:i/>
                <w:sz w:val="20"/>
                <w:szCs w:val="20"/>
              </w:rPr>
            </w:pPr>
            <w:r w:rsidRPr="00620A44">
              <w:rPr>
                <w:rFonts w:cstheme="minorHAnsi"/>
                <w:i/>
                <w:sz w:val="20"/>
                <w:szCs w:val="20"/>
              </w:rPr>
              <w:t xml:space="preserve">podanie szacunkowego, średniego czasu na produkcję elementów/modułów, </w:t>
            </w:r>
          </w:p>
          <w:p w14:paraId="60BF80E8" w14:textId="7F1857AF" w:rsidR="00575ECA" w:rsidRPr="00620A44" w:rsidRDefault="008A3436"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montaż elementów na budowie.</w:t>
            </w:r>
          </w:p>
        </w:tc>
      </w:tr>
      <w:tr w:rsidR="00575ECA" w:rsidRPr="00620A44" w14:paraId="330C36F6" w14:textId="77777777" w:rsidTr="14E9A3FC">
        <w:trPr>
          <w:trHeight w:val="414"/>
          <w:jc w:val="center"/>
        </w:trPr>
        <w:sdt>
          <w:sdtPr>
            <w:rPr>
              <w:rFonts w:asciiTheme="minorHAnsi" w:hAnsiTheme="minorHAnsi" w:cstheme="minorHAnsi"/>
              <w:color w:val="44546A" w:themeColor="text2"/>
              <w:szCs w:val="20"/>
            </w:rPr>
            <w:id w:val="7296583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9592722" w14:textId="77777777" w:rsidR="00575ECA" w:rsidRPr="00620A44" w:rsidRDefault="00575ECA" w:rsidP="00F9314B">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C3F28BB" w14:textId="77777777" w:rsidR="00575ECA" w:rsidRPr="00620A44" w:rsidRDefault="00575ECA" w:rsidP="00575ECA">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0A5E8F"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Technologia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DA5883"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Skalowalność rozwiązań</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8254C9"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7FB6986" w14:textId="77777777" w:rsidR="00575ECA" w:rsidRPr="00620A44" w:rsidRDefault="00575ECA" w:rsidP="00F9314B">
            <w:pPr>
              <w:pStyle w:val="Normalny1"/>
              <w:spacing w:before="0" w:line="240" w:lineRule="auto"/>
              <w:jc w:val="left"/>
              <w:rPr>
                <w:rFonts w:asciiTheme="minorHAnsi" w:hAnsiTheme="minorHAnsi" w:cstheme="minorHAnsi"/>
                <w:szCs w:val="20"/>
                <w:lang w:eastAsia="pl-PL"/>
              </w:rPr>
            </w:pPr>
          </w:p>
        </w:tc>
      </w:tr>
      <w:tr w:rsidR="00C7173D" w:rsidRPr="00620A44" w14:paraId="2F48B542" w14:textId="77777777" w:rsidTr="14E9A3FC">
        <w:trPr>
          <w:trHeight w:val="340"/>
          <w:jc w:val="center"/>
        </w:trPr>
        <w:sdt>
          <w:sdtPr>
            <w:rPr>
              <w:rFonts w:asciiTheme="minorHAnsi" w:hAnsiTheme="minorHAnsi" w:cstheme="minorHAnsi"/>
              <w:color w:val="44546A" w:themeColor="text2"/>
              <w:szCs w:val="20"/>
            </w:rPr>
            <w:id w:val="-17430963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76A549D0"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E0DB795" w14:textId="50FDCA9D"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podaniem przekrojów elementów nośnych.</w:t>
            </w:r>
          </w:p>
        </w:tc>
      </w:tr>
      <w:tr w:rsidR="00C7173D" w:rsidRPr="00620A44" w14:paraId="71155923" w14:textId="77777777" w:rsidTr="14E9A3FC">
        <w:trPr>
          <w:trHeight w:val="353"/>
          <w:jc w:val="center"/>
        </w:trPr>
        <w:sdt>
          <w:sdtPr>
            <w:rPr>
              <w:rFonts w:asciiTheme="minorHAnsi" w:hAnsiTheme="minorHAnsi" w:cstheme="minorHAnsi"/>
              <w:color w:val="44546A" w:themeColor="text2"/>
              <w:szCs w:val="20"/>
            </w:rPr>
            <w:id w:val="28070276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35E6E8F"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8C425AA"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E5A9B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Technologia</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AC01AF" w14:textId="77777777" w:rsidR="00C7173D" w:rsidRPr="00620A44" w:rsidRDefault="00C7173D" w:rsidP="00C7173D">
            <w:pPr>
              <w:pStyle w:val="Normalny1"/>
              <w:spacing w:before="0" w:line="240" w:lineRule="auto"/>
              <w:jc w:val="left"/>
              <w:rPr>
                <w:rFonts w:asciiTheme="minorHAnsi" w:hAnsiTheme="minorHAnsi" w:cstheme="minorHAnsi"/>
                <w:bCs/>
                <w:szCs w:val="20"/>
                <w:lang w:eastAsia="pl-PL"/>
              </w:rPr>
            </w:pPr>
            <w:r w:rsidRPr="00620A44">
              <w:rPr>
                <w:rFonts w:asciiTheme="minorHAnsi" w:hAnsiTheme="minorHAnsi" w:cstheme="minorHAnsi"/>
                <w:bCs/>
                <w:szCs w:val="20"/>
                <w:lang w:eastAsia="pl-PL"/>
              </w:rPr>
              <w:t>Energooszczędność</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C95F41" w14:textId="77777777" w:rsidR="00C7173D" w:rsidRPr="00620A44" w:rsidRDefault="00C7173D" w:rsidP="00C7173D">
            <w:pPr>
              <w:pStyle w:val="Normalny1"/>
              <w:spacing w:before="0" w:line="240" w:lineRule="auto"/>
              <w:jc w:val="left"/>
              <w:rPr>
                <w:rFonts w:asciiTheme="minorHAnsi" w:hAnsiTheme="minorHAnsi" w:cstheme="minorHAnsi"/>
                <w:bCs/>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55821CC" w14:textId="77777777" w:rsidR="00C7173D" w:rsidRPr="00620A44" w:rsidRDefault="00C7173D" w:rsidP="00C7173D">
            <w:pPr>
              <w:pStyle w:val="Normalny1"/>
              <w:spacing w:before="0" w:line="240" w:lineRule="auto"/>
              <w:jc w:val="left"/>
              <w:rPr>
                <w:rFonts w:asciiTheme="minorHAnsi" w:hAnsiTheme="minorHAnsi" w:cstheme="minorHAnsi"/>
                <w:bCs/>
                <w:szCs w:val="20"/>
                <w:lang w:eastAsia="pl-PL"/>
              </w:rPr>
            </w:pPr>
          </w:p>
        </w:tc>
      </w:tr>
      <w:tr w:rsidR="00C7173D" w:rsidRPr="00620A44" w14:paraId="71FBE56E" w14:textId="77777777" w:rsidTr="14E9A3FC">
        <w:trPr>
          <w:trHeight w:val="353"/>
          <w:jc w:val="center"/>
        </w:trPr>
        <w:sdt>
          <w:sdtPr>
            <w:rPr>
              <w:rFonts w:asciiTheme="minorHAnsi" w:hAnsiTheme="minorHAnsi" w:cstheme="minorHAnsi"/>
              <w:color w:val="44546A" w:themeColor="text2"/>
              <w:szCs w:val="20"/>
            </w:rPr>
            <w:id w:val="-5766730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5B097F3C"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66313D1" w14:textId="62D13D88" w:rsidR="00C7173D" w:rsidRPr="00620A44" w:rsidRDefault="00C7173D" w:rsidP="00C7173D">
            <w:pPr>
              <w:pStyle w:val="Normalny1"/>
              <w:spacing w:before="0" w:line="240" w:lineRule="auto"/>
              <w:jc w:val="left"/>
              <w:rPr>
                <w:rFonts w:asciiTheme="minorHAnsi" w:hAnsiTheme="minorHAnsi" w:cstheme="minorHAnsi"/>
                <w:bCs/>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C7173D" w:rsidRPr="00620A44" w14:paraId="27C88BBB" w14:textId="77777777" w:rsidTr="14E9A3FC">
        <w:trPr>
          <w:trHeight w:val="575"/>
          <w:jc w:val="center"/>
        </w:trPr>
        <w:sdt>
          <w:sdtPr>
            <w:rPr>
              <w:rFonts w:asciiTheme="minorHAnsi" w:hAnsiTheme="minorHAnsi" w:cstheme="minorHAnsi"/>
              <w:color w:val="44546A" w:themeColor="text2"/>
              <w:szCs w:val="20"/>
            </w:rPr>
            <w:id w:val="98211671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79DA91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66DBCF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F80EA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55EC5C" w14:textId="77777777" w:rsidR="00C7173D" w:rsidRPr="00620A44" w:rsidRDefault="00C7173D" w:rsidP="00C7173D">
            <w:pPr>
              <w:pStyle w:val="Normalny1"/>
              <w:spacing w:before="0" w:line="240" w:lineRule="auto"/>
              <w:jc w:val="left"/>
              <w:rPr>
                <w:rFonts w:asciiTheme="minorHAnsi" w:hAnsiTheme="minorHAnsi" w:cstheme="minorHAnsi"/>
                <w:bCs/>
                <w:szCs w:val="20"/>
                <w:lang w:eastAsia="pl-PL"/>
              </w:rPr>
            </w:pPr>
            <w:r w:rsidRPr="00620A44">
              <w:rPr>
                <w:rFonts w:asciiTheme="minorHAnsi" w:hAnsiTheme="minorHAnsi" w:cstheme="minorHAnsi"/>
                <w:color w:val="000000"/>
                <w:szCs w:val="20"/>
                <w:lang w:eastAsia="pl-PL"/>
              </w:rPr>
              <w:t>Czas użytkowania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597643"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31AD776"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0BD24EDD" w14:textId="77777777" w:rsidTr="14E9A3FC">
        <w:trPr>
          <w:trHeight w:val="446"/>
          <w:jc w:val="center"/>
        </w:trPr>
        <w:sdt>
          <w:sdtPr>
            <w:rPr>
              <w:rFonts w:asciiTheme="minorHAnsi" w:hAnsiTheme="minorHAnsi" w:cstheme="minorHAnsi"/>
              <w:color w:val="44546A" w:themeColor="text2"/>
              <w:szCs w:val="20"/>
            </w:rPr>
            <w:id w:val="-57752193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3A551CF"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4059F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C8954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512926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Forma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486CD8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286E38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B0E196F" w14:textId="77777777" w:rsidTr="14E9A3FC">
        <w:trPr>
          <w:trHeight w:val="424"/>
          <w:jc w:val="center"/>
        </w:trPr>
        <w:sdt>
          <w:sdtPr>
            <w:rPr>
              <w:rFonts w:asciiTheme="minorHAnsi" w:hAnsiTheme="minorHAnsi" w:cstheme="minorHAnsi"/>
              <w:color w:val="44546A" w:themeColor="text2"/>
              <w:szCs w:val="20"/>
            </w:rPr>
            <w:id w:val="-65159604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1E2831F5"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7113AEC" w14:textId="4173A816"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C7173D" w:rsidRPr="00620A44" w14:paraId="2845FE62" w14:textId="77777777" w:rsidTr="14E9A3FC">
        <w:trPr>
          <w:trHeight w:val="260"/>
          <w:jc w:val="center"/>
        </w:trPr>
        <w:sdt>
          <w:sdtPr>
            <w:rPr>
              <w:rFonts w:asciiTheme="minorHAnsi" w:hAnsiTheme="minorHAnsi" w:cstheme="minorHAnsi"/>
              <w:color w:val="44546A" w:themeColor="text2"/>
              <w:szCs w:val="20"/>
            </w:rPr>
            <w:id w:val="127767157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6F2812B"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0521581"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0FC94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A8C93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Powierzchnia budynku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3AF29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E79F8A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0396E97" w14:textId="77777777" w:rsidTr="14E9A3FC">
        <w:trPr>
          <w:trHeight w:val="340"/>
          <w:jc w:val="center"/>
        </w:trPr>
        <w:sdt>
          <w:sdtPr>
            <w:rPr>
              <w:rFonts w:asciiTheme="minorHAnsi" w:hAnsiTheme="minorHAnsi" w:cstheme="minorHAnsi"/>
              <w:color w:val="44546A" w:themeColor="text2"/>
              <w:szCs w:val="20"/>
            </w:rPr>
            <w:id w:val="-189495599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203CC10E"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5C70C8D"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p>
        </w:tc>
      </w:tr>
      <w:tr w:rsidR="00C7173D" w:rsidRPr="00620A44" w14:paraId="49BC5B93" w14:textId="77777777" w:rsidTr="14E9A3FC">
        <w:trPr>
          <w:trHeight w:val="413"/>
          <w:jc w:val="center"/>
        </w:trPr>
        <w:sdt>
          <w:sdtPr>
            <w:rPr>
              <w:rFonts w:asciiTheme="minorHAnsi" w:hAnsiTheme="minorHAnsi" w:cstheme="minorHAnsi"/>
              <w:color w:val="44546A" w:themeColor="text2"/>
              <w:szCs w:val="20"/>
            </w:rPr>
            <w:id w:val="-115637491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65469E0"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6E9A1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1ACE9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C73FCA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Mieszkania typu C</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8AF5F7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AED395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8475C53" w14:textId="77777777" w:rsidTr="14E9A3FC">
        <w:trPr>
          <w:trHeight w:val="406"/>
          <w:jc w:val="center"/>
        </w:trPr>
        <w:sdt>
          <w:sdtPr>
            <w:rPr>
              <w:rFonts w:asciiTheme="minorHAnsi" w:hAnsiTheme="minorHAnsi" w:cstheme="minorHAnsi"/>
              <w:color w:val="44546A" w:themeColor="text2"/>
              <w:szCs w:val="20"/>
            </w:rPr>
            <w:id w:val="79494735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5A11E201"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B1824C4" w14:textId="6559C3EA" w:rsidR="00C7173D" w:rsidRPr="00620A44" w:rsidRDefault="008945EE" w:rsidP="00366F50">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C7173D" w:rsidRPr="00620A44" w14:paraId="7FEEC0FA" w14:textId="77777777" w:rsidTr="14E9A3FC">
        <w:trPr>
          <w:trHeight w:val="426"/>
          <w:jc w:val="center"/>
        </w:trPr>
        <w:sdt>
          <w:sdtPr>
            <w:rPr>
              <w:rFonts w:asciiTheme="minorHAnsi" w:hAnsiTheme="minorHAnsi" w:cstheme="minorHAnsi"/>
              <w:color w:val="44546A" w:themeColor="text2"/>
              <w:szCs w:val="20"/>
            </w:rPr>
            <w:id w:val="24956188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4ADD65D"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C056B13"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E9A81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E1913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Mieszkania typu D</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48D645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4F4AA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769AF1A" w14:textId="77777777" w:rsidTr="14E9A3FC">
        <w:trPr>
          <w:trHeight w:val="276"/>
          <w:jc w:val="center"/>
        </w:trPr>
        <w:sdt>
          <w:sdtPr>
            <w:rPr>
              <w:rFonts w:asciiTheme="minorHAnsi" w:hAnsiTheme="minorHAnsi" w:cstheme="minorHAnsi"/>
              <w:color w:val="44546A" w:themeColor="text2"/>
              <w:szCs w:val="20"/>
            </w:rPr>
            <w:id w:val="-176429389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056E2365"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D5094CF" w14:textId="13999634" w:rsidR="00C7173D" w:rsidRPr="00620A44" w:rsidRDefault="008945EE" w:rsidP="00366F50">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C7173D" w:rsidRPr="00620A44" w14:paraId="22C943CB" w14:textId="77777777" w:rsidTr="14E9A3FC">
        <w:trPr>
          <w:trHeight w:val="422"/>
          <w:jc w:val="center"/>
        </w:trPr>
        <w:sdt>
          <w:sdtPr>
            <w:rPr>
              <w:rFonts w:asciiTheme="minorHAnsi" w:hAnsiTheme="minorHAnsi" w:cstheme="minorHAnsi"/>
              <w:color w:val="44546A" w:themeColor="text2"/>
              <w:szCs w:val="20"/>
            </w:rPr>
            <w:id w:val="143178113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C6F537C"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5E28A20"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D9AB7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F92E24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M</w:t>
            </w:r>
            <w:r w:rsidRPr="00620A44">
              <w:rPr>
                <w:rFonts w:asciiTheme="minorHAnsi" w:hAnsiTheme="minorHAnsi" w:cstheme="minorHAnsi"/>
              </w:rPr>
              <w:t xml:space="preserve">ieszkania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FF5132"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DDAED2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11E1C980" w14:textId="77777777" w:rsidTr="14E9A3FC">
        <w:trPr>
          <w:trHeight w:val="400"/>
          <w:jc w:val="center"/>
        </w:trPr>
        <w:sdt>
          <w:sdtPr>
            <w:rPr>
              <w:rFonts w:asciiTheme="minorHAnsi" w:hAnsiTheme="minorHAnsi" w:cstheme="minorHAnsi"/>
              <w:color w:val="44546A" w:themeColor="text2"/>
              <w:szCs w:val="20"/>
            </w:rPr>
            <w:id w:val="19928167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1E3A8CED"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73D3331" w14:textId="07D054AA" w:rsidR="00C7173D" w:rsidRPr="00620A44" w:rsidRDefault="0063077D"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C7173D" w:rsidRPr="00620A44" w14:paraId="0835EAB6" w14:textId="77777777" w:rsidTr="14E9A3FC">
        <w:trPr>
          <w:trHeight w:val="576"/>
          <w:jc w:val="center"/>
        </w:trPr>
        <w:sdt>
          <w:sdtPr>
            <w:rPr>
              <w:rFonts w:asciiTheme="minorHAnsi" w:hAnsiTheme="minorHAnsi" w:cstheme="minorHAnsi"/>
              <w:color w:val="44546A" w:themeColor="text2"/>
              <w:szCs w:val="20"/>
            </w:rPr>
            <w:id w:val="22080178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DFC0027"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79EAB0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14746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C3529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Kondygnacje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44522C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B54330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A5E5AA0" w14:textId="77777777" w:rsidTr="14E9A3FC">
        <w:trPr>
          <w:trHeight w:val="576"/>
          <w:jc w:val="center"/>
        </w:trPr>
        <w:sdt>
          <w:sdtPr>
            <w:rPr>
              <w:rFonts w:asciiTheme="minorHAnsi" w:hAnsiTheme="minorHAnsi" w:cstheme="minorHAnsi"/>
              <w:color w:val="44546A" w:themeColor="text2"/>
              <w:szCs w:val="20"/>
            </w:rPr>
            <w:id w:val="-17673068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779FBD2"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DBE6781"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958CE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4AD62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Wysokość kondygnacji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0763E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90497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2BF9968" w14:textId="77777777" w:rsidTr="14E9A3FC">
        <w:trPr>
          <w:trHeight w:val="380"/>
          <w:jc w:val="center"/>
        </w:trPr>
        <w:sdt>
          <w:sdtPr>
            <w:rPr>
              <w:rFonts w:asciiTheme="minorHAnsi" w:hAnsiTheme="minorHAnsi" w:cstheme="minorHAnsi"/>
              <w:color w:val="44546A" w:themeColor="text2"/>
              <w:szCs w:val="20"/>
            </w:rPr>
            <w:id w:val="156923087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0C79F83"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53F5A4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78239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FA867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Ściany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04591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D9CDF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B9B941B" w14:textId="77777777" w:rsidTr="14E9A3FC">
        <w:trPr>
          <w:trHeight w:val="414"/>
          <w:jc w:val="center"/>
        </w:trPr>
        <w:sdt>
          <w:sdtPr>
            <w:rPr>
              <w:rFonts w:asciiTheme="minorHAnsi" w:hAnsiTheme="minorHAnsi" w:cstheme="minorHAnsi"/>
              <w:color w:val="44546A" w:themeColor="text2"/>
              <w:szCs w:val="20"/>
            </w:rPr>
            <w:id w:val="-8530550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B6CFD59"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F4045F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C9716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1006E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Stropy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E5DC9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84CF68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0B3FCE3" w14:textId="77777777" w:rsidTr="14E9A3FC">
        <w:trPr>
          <w:trHeight w:val="420"/>
          <w:jc w:val="center"/>
        </w:trPr>
        <w:sdt>
          <w:sdtPr>
            <w:rPr>
              <w:rFonts w:asciiTheme="minorHAnsi" w:hAnsiTheme="minorHAnsi" w:cstheme="minorHAnsi"/>
              <w:color w:val="44546A" w:themeColor="text2"/>
              <w:szCs w:val="20"/>
            </w:rPr>
            <w:id w:val="207277285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A8DA694"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3C3C4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E158B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14638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3B1B2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78E147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8077904" w14:textId="77777777" w:rsidTr="14E9A3FC">
        <w:trPr>
          <w:trHeight w:val="1152"/>
          <w:jc w:val="center"/>
        </w:trPr>
        <w:sdt>
          <w:sdtPr>
            <w:rPr>
              <w:rFonts w:asciiTheme="minorHAnsi" w:hAnsiTheme="minorHAnsi" w:cstheme="minorHAnsi"/>
              <w:color w:val="44546A" w:themeColor="text2"/>
              <w:szCs w:val="20"/>
            </w:rPr>
            <w:id w:val="-14797676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3F95A44"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08DFA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7A1584"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9833CF"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Rynny i rury spustowe, obróbki blacharskie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F085148"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D232322"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2629869C" w14:textId="77777777" w:rsidTr="14E9A3FC">
        <w:trPr>
          <w:trHeight w:val="1440"/>
          <w:jc w:val="center"/>
        </w:trPr>
        <w:sdt>
          <w:sdtPr>
            <w:rPr>
              <w:rFonts w:asciiTheme="minorHAnsi" w:hAnsiTheme="minorHAnsi" w:cstheme="minorHAnsi"/>
              <w:color w:val="44546A" w:themeColor="text2"/>
              <w:szCs w:val="20"/>
            </w:rPr>
            <w:id w:val="-89141287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1BA41A0"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17499A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375F5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50F42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Budynek dostosowany do potrzeb osób z niepełnosprawnościami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0B45A4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F95B2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3134F3B" w14:textId="77777777" w:rsidTr="14E9A3FC">
        <w:trPr>
          <w:trHeight w:val="324"/>
          <w:jc w:val="center"/>
        </w:trPr>
        <w:sdt>
          <w:sdtPr>
            <w:rPr>
              <w:rFonts w:asciiTheme="minorHAnsi" w:hAnsiTheme="minorHAnsi" w:cstheme="minorHAnsi"/>
              <w:color w:val="44546A" w:themeColor="text2"/>
              <w:szCs w:val="20"/>
            </w:rPr>
            <w:id w:val="153930767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21DDA0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E42F43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9FFDD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D9A70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Komunikacja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DE9786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BDF95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7095D76A" w14:textId="77777777" w:rsidTr="14E9A3FC">
        <w:trPr>
          <w:trHeight w:val="428"/>
          <w:jc w:val="center"/>
        </w:trPr>
        <w:sdt>
          <w:sdtPr>
            <w:rPr>
              <w:rFonts w:asciiTheme="minorHAnsi" w:hAnsiTheme="minorHAnsi" w:cstheme="minorHAnsi"/>
              <w:color w:val="44546A" w:themeColor="text2"/>
              <w:szCs w:val="20"/>
            </w:rPr>
            <w:id w:val="143986844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6D34EFF"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38A47D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F27CE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ADE77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Winda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19548E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1B624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21A0FBD0" w14:textId="77777777" w:rsidTr="14E9A3FC">
        <w:trPr>
          <w:trHeight w:val="576"/>
          <w:jc w:val="center"/>
        </w:trPr>
        <w:sdt>
          <w:sdtPr>
            <w:rPr>
              <w:rFonts w:asciiTheme="minorHAnsi" w:hAnsiTheme="minorHAnsi" w:cstheme="minorHAnsi"/>
              <w:color w:val="44546A" w:themeColor="text2"/>
              <w:szCs w:val="20"/>
            </w:rPr>
            <w:id w:val="-63648043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F76028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4AF89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2F77A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0DD70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Wózkownia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FED21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BCF0FE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8F20553" w14:textId="77777777" w:rsidTr="14E9A3FC">
        <w:trPr>
          <w:trHeight w:val="576"/>
          <w:jc w:val="center"/>
        </w:trPr>
        <w:sdt>
          <w:sdtPr>
            <w:rPr>
              <w:rFonts w:asciiTheme="minorHAnsi" w:hAnsiTheme="minorHAnsi" w:cstheme="minorHAnsi"/>
              <w:color w:val="44546A" w:themeColor="text2"/>
              <w:szCs w:val="20"/>
            </w:rPr>
            <w:id w:val="-36714935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7E9229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5E003E0"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014AC3"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9E295B"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M</w:t>
            </w:r>
            <w:r w:rsidRPr="00620A44">
              <w:rPr>
                <w:rFonts w:asciiTheme="minorHAnsi" w:hAnsiTheme="minorHAnsi" w:cstheme="minorHAnsi"/>
              </w:rPr>
              <w:t>iejsce na rowery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8A54E1E"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8B2A85E"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0C4F74E2" w14:textId="77777777" w:rsidTr="14E9A3FC">
        <w:trPr>
          <w:trHeight w:val="864"/>
          <w:jc w:val="center"/>
        </w:trPr>
        <w:sdt>
          <w:sdtPr>
            <w:rPr>
              <w:rFonts w:asciiTheme="minorHAnsi" w:hAnsiTheme="minorHAnsi" w:cstheme="minorHAnsi"/>
              <w:color w:val="44546A" w:themeColor="text2"/>
              <w:szCs w:val="20"/>
            </w:rPr>
            <w:id w:val="-31334155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7C31F90"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39EAC0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3B7FA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9C4F1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Pokój lekarski/pielęgniarski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929B5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85D3F3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990EA5E" w14:textId="77777777" w:rsidTr="14E9A3FC">
        <w:trPr>
          <w:trHeight w:val="576"/>
          <w:jc w:val="center"/>
        </w:trPr>
        <w:sdt>
          <w:sdtPr>
            <w:rPr>
              <w:rFonts w:asciiTheme="minorHAnsi" w:hAnsiTheme="minorHAnsi" w:cstheme="minorHAnsi"/>
              <w:color w:val="44546A" w:themeColor="text2"/>
              <w:szCs w:val="20"/>
            </w:rPr>
            <w:id w:val="79942060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F43A94A"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1C255A6"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5C8C0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74063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Świetlica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220200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78E25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334DBFB" w14:textId="77777777" w:rsidTr="14E9A3FC">
        <w:trPr>
          <w:trHeight w:val="576"/>
          <w:jc w:val="center"/>
        </w:trPr>
        <w:sdt>
          <w:sdtPr>
            <w:rPr>
              <w:rFonts w:asciiTheme="minorHAnsi" w:hAnsiTheme="minorHAnsi" w:cstheme="minorHAnsi"/>
              <w:color w:val="44546A" w:themeColor="text2"/>
              <w:szCs w:val="20"/>
            </w:rPr>
            <w:id w:val="11404637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77BF728"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9C59FA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D8AE00C"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C21B6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Recepcja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A21F9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EA320F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612CB10" w14:textId="77777777" w:rsidTr="14E9A3FC">
        <w:trPr>
          <w:trHeight w:val="576"/>
          <w:jc w:val="center"/>
        </w:trPr>
        <w:sdt>
          <w:sdtPr>
            <w:rPr>
              <w:rFonts w:asciiTheme="minorHAnsi" w:hAnsiTheme="minorHAnsi" w:cstheme="minorHAnsi"/>
              <w:color w:val="44546A" w:themeColor="text2"/>
              <w:szCs w:val="20"/>
            </w:rPr>
            <w:id w:val="11102532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DE7F8C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3F1CB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3E7F0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9B75C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Pokój administracyjny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202050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288683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23A7837" w14:textId="77777777" w:rsidTr="14E9A3FC">
        <w:trPr>
          <w:trHeight w:val="576"/>
          <w:jc w:val="center"/>
        </w:trPr>
        <w:sdt>
          <w:sdtPr>
            <w:rPr>
              <w:rFonts w:asciiTheme="minorHAnsi" w:hAnsiTheme="minorHAnsi" w:cstheme="minorHAnsi"/>
              <w:color w:val="44546A" w:themeColor="text2"/>
              <w:szCs w:val="20"/>
            </w:rPr>
            <w:id w:val="80751891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A0510C9"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F61D60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5D5AD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727A5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Toalety ogólnodostępne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9CD2B9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F0DDF4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D6CF310" w14:textId="77777777" w:rsidTr="14E9A3FC">
        <w:trPr>
          <w:trHeight w:val="288"/>
          <w:jc w:val="center"/>
        </w:trPr>
        <w:sdt>
          <w:sdtPr>
            <w:rPr>
              <w:rFonts w:asciiTheme="minorHAnsi" w:hAnsiTheme="minorHAnsi" w:cstheme="minorHAnsi"/>
              <w:color w:val="44546A" w:themeColor="text2"/>
              <w:szCs w:val="20"/>
            </w:rPr>
            <w:id w:val="-118975860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82280EA"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B86DEC"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45DB33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B09BC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Wiatrołap</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54B22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4356F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2F6B2D3B" w14:textId="77777777" w:rsidTr="14E9A3FC">
        <w:trPr>
          <w:trHeight w:val="576"/>
          <w:jc w:val="center"/>
        </w:trPr>
        <w:sdt>
          <w:sdtPr>
            <w:rPr>
              <w:rFonts w:asciiTheme="minorHAnsi" w:hAnsiTheme="minorHAnsi" w:cstheme="minorHAnsi"/>
              <w:color w:val="44546A" w:themeColor="text2"/>
              <w:szCs w:val="20"/>
            </w:rPr>
            <w:id w:val="107261674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7B58DC6"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0C9A0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7EDC9C"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E2182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Hol ogólnodostępny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AC45A1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9C115B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638AE64" w14:textId="77777777" w:rsidTr="14E9A3FC">
        <w:trPr>
          <w:trHeight w:val="576"/>
          <w:jc w:val="center"/>
        </w:trPr>
        <w:sdt>
          <w:sdtPr>
            <w:rPr>
              <w:rFonts w:asciiTheme="minorHAnsi" w:hAnsiTheme="minorHAnsi" w:cstheme="minorHAnsi"/>
              <w:color w:val="44546A" w:themeColor="text2"/>
              <w:szCs w:val="20"/>
            </w:rPr>
            <w:id w:val="-108938660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DB2EDC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459A240"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B21D6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1E11E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Hol ogólnodostępny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DA22BA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708F5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92AAF24" w14:textId="77777777" w:rsidTr="14E9A3FC">
        <w:trPr>
          <w:trHeight w:val="576"/>
          <w:jc w:val="center"/>
        </w:trPr>
        <w:sdt>
          <w:sdtPr>
            <w:rPr>
              <w:rFonts w:asciiTheme="minorHAnsi" w:hAnsiTheme="minorHAnsi" w:cstheme="minorHAnsi"/>
              <w:color w:val="44546A" w:themeColor="text2"/>
              <w:szCs w:val="20"/>
            </w:rPr>
            <w:id w:val="151703759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786F05F"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EC02F46"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E2643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2AD53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Pomieszczenie techniczne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3426CE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658D68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7852039F" w14:textId="77777777" w:rsidTr="14E9A3FC">
        <w:trPr>
          <w:trHeight w:val="576"/>
          <w:jc w:val="center"/>
        </w:trPr>
        <w:sdt>
          <w:sdtPr>
            <w:rPr>
              <w:rFonts w:asciiTheme="minorHAnsi" w:hAnsiTheme="minorHAnsi" w:cstheme="minorHAnsi"/>
              <w:color w:val="44546A" w:themeColor="text2"/>
              <w:szCs w:val="20"/>
            </w:rPr>
            <w:id w:val="-122813488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58DD777"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D8FAC7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D8794C"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B21C32"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Standard wykończenia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DF07DD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E1936A5"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7BC03F5C" w14:textId="77777777" w:rsidTr="14E9A3FC">
        <w:trPr>
          <w:trHeight w:val="576"/>
          <w:jc w:val="center"/>
        </w:trPr>
        <w:sdt>
          <w:sdtPr>
            <w:rPr>
              <w:rFonts w:asciiTheme="minorHAnsi" w:hAnsiTheme="minorHAnsi" w:cstheme="minorHAnsi"/>
              <w:color w:val="44546A" w:themeColor="text2"/>
              <w:szCs w:val="20"/>
            </w:rPr>
            <w:id w:val="1011570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D61E6FD"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E77E6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E9376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FFE35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Podłoga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AC0F71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7D4049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AF095C2" w14:textId="77777777" w:rsidTr="14E9A3FC">
        <w:trPr>
          <w:trHeight w:val="576"/>
          <w:jc w:val="center"/>
        </w:trPr>
        <w:sdt>
          <w:sdtPr>
            <w:rPr>
              <w:rFonts w:asciiTheme="minorHAnsi" w:hAnsiTheme="minorHAnsi" w:cstheme="minorHAnsi"/>
              <w:color w:val="44546A" w:themeColor="text2"/>
              <w:szCs w:val="20"/>
            </w:rPr>
            <w:id w:val="132794016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94BA2F6"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5B778A2"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9B9A5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7D045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Ściany działowe i sufity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1CB72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1AA3CE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1B4924F" w14:textId="77777777" w:rsidTr="14E9A3FC">
        <w:trPr>
          <w:trHeight w:val="576"/>
          <w:jc w:val="center"/>
        </w:trPr>
        <w:sdt>
          <w:sdtPr>
            <w:rPr>
              <w:rFonts w:asciiTheme="minorHAnsi" w:hAnsiTheme="minorHAnsi" w:cstheme="minorHAnsi"/>
              <w:color w:val="44546A" w:themeColor="text2"/>
              <w:szCs w:val="20"/>
            </w:rPr>
            <w:id w:val="-14679644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AAE13C2"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38E2F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68611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60B79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Drzwi wejściowe do mieszkań</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4711E8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AE3F0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A7B300E" w14:textId="77777777" w:rsidTr="14E9A3FC">
        <w:trPr>
          <w:trHeight w:val="576"/>
          <w:jc w:val="center"/>
        </w:trPr>
        <w:sdt>
          <w:sdtPr>
            <w:rPr>
              <w:rFonts w:asciiTheme="minorHAnsi" w:hAnsiTheme="minorHAnsi" w:cstheme="minorHAnsi"/>
              <w:color w:val="44546A" w:themeColor="text2"/>
              <w:szCs w:val="20"/>
            </w:rPr>
            <w:id w:val="35600800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75DC554"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367FF2E"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B5757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68CD9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Podłoga w pomieszczeniach budynku poza mieszkaniami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AA3247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FB9EB0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828B79B" w14:textId="77777777" w:rsidTr="14E9A3FC">
        <w:trPr>
          <w:trHeight w:val="576"/>
          <w:jc w:val="center"/>
        </w:trPr>
        <w:sdt>
          <w:sdtPr>
            <w:rPr>
              <w:rFonts w:asciiTheme="minorHAnsi" w:hAnsiTheme="minorHAnsi" w:cstheme="minorHAnsi"/>
              <w:color w:val="44546A" w:themeColor="text2"/>
              <w:szCs w:val="20"/>
            </w:rPr>
            <w:id w:val="51057431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2EF7D3A"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8A3E25F"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30619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51C496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Wykończenie ścian i sufitów w pomieszczeniach budynku poza mieszkaniami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938B7B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FEC529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84E1913" w14:textId="77777777" w:rsidTr="14E9A3FC">
        <w:trPr>
          <w:trHeight w:val="446"/>
          <w:jc w:val="center"/>
        </w:trPr>
        <w:sdt>
          <w:sdtPr>
            <w:rPr>
              <w:rFonts w:asciiTheme="minorHAnsi" w:hAnsiTheme="minorHAnsi" w:cstheme="minorHAnsi"/>
              <w:color w:val="44546A" w:themeColor="text2"/>
              <w:szCs w:val="20"/>
            </w:rPr>
            <w:id w:val="-157250112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D1885DC"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0D4068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0AB54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2D8DE3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Balkon/loggia/Taras na gruncie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D1306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83BC6F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079A7F1E" w14:textId="77777777" w:rsidTr="14E9A3FC">
        <w:trPr>
          <w:trHeight w:val="665"/>
          <w:jc w:val="center"/>
        </w:trPr>
        <w:sdt>
          <w:sdtPr>
            <w:rPr>
              <w:rFonts w:asciiTheme="minorHAnsi" w:hAnsiTheme="minorHAnsi" w:cstheme="minorHAnsi"/>
              <w:color w:val="44546A" w:themeColor="text2"/>
              <w:szCs w:val="20"/>
            </w:rPr>
            <w:id w:val="-120818418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724D215"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A9C43D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E3BBF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6AECE4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Drzwi wejściowe do budynku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B2CEBB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5C78F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20D0D354" w14:textId="77777777" w:rsidTr="14E9A3FC">
        <w:trPr>
          <w:trHeight w:val="405"/>
          <w:jc w:val="center"/>
        </w:trPr>
        <w:sdt>
          <w:sdtPr>
            <w:rPr>
              <w:rFonts w:asciiTheme="minorHAnsi" w:hAnsiTheme="minorHAnsi" w:cstheme="minorHAnsi"/>
              <w:color w:val="44546A" w:themeColor="text2"/>
              <w:szCs w:val="20"/>
            </w:rPr>
            <w:id w:val="-108129789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D0B6961"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9D6930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7D2E60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0D08C9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Drzwi i okna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BAF419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D7446E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EFE7964" w14:textId="77777777" w:rsidTr="14E9A3FC">
        <w:trPr>
          <w:trHeight w:val="576"/>
          <w:jc w:val="center"/>
        </w:trPr>
        <w:sdt>
          <w:sdtPr>
            <w:rPr>
              <w:rFonts w:asciiTheme="minorHAnsi" w:hAnsiTheme="minorHAnsi" w:cstheme="minorHAnsi"/>
              <w:color w:val="44546A" w:themeColor="text2"/>
              <w:szCs w:val="20"/>
            </w:rPr>
            <w:id w:val="-163863387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647F50B"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1904AF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98A06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4E4B8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Parapety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B3ADF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326B51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A451578" w14:textId="77777777" w:rsidTr="14E9A3FC">
        <w:trPr>
          <w:trHeight w:val="406"/>
          <w:jc w:val="center"/>
        </w:trPr>
        <w:sdt>
          <w:sdtPr>
            <w:rPr>
              <w:rFonts w:asciiTheme="minorHAnsi" w:hAnsiTheme="minorHAnsi" w:cstheme="minorHAnsi"/>
              <w:color w:val="44546A" w:themeColor="text2"/>
              <w:szCs w:val="20"/>
            </w:rPr>
            <w:id w:val="-63271540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383CE18"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2861D40"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1CF25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78B035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Klamki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B0C493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60D12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34BE1633" w14:textId="77777777" w:rsidTr="14E9A3FC">
        <w:trPr>
          <w:trHeight w:val="864"/>
          <w:jc w:val="center"/>
        </w:trPr>
        <w:sdt>
          <w:sdtPr>
            <w:rPr>
              <w:rFonts w:asciiTheme="minorHAnsi" w:hAnsiTheme="minorHAnsi" w:cstheme="minorHAnsi"/>
              <w:color w:val="44546A" w:themeColor="text2"/>
              <w:szCs w:val="20"/>
            </w:rPr>
            <w:id w:val="163698611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75574F0"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473D49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AF373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E5FFC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Miejsce gromadzenia odpadów</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892B4C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2F4D8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029C096A" w14:textId="77777777" w:rsidTr="14E9A3FC">
        <w:trPr>
          <w:trHeight w:val="864"/>
          <w:jc w:val="center"/>
        </w:trPr>
        <w:sdt>
          <w:sdtPr>
            <w:rPr>
              <w:rFonts w:asciiTheme="minorHAnsi" w:hAnsiTheme="minorHAnsi" w:cstheme="minorHAnsi"/>
              <w:color w:val="44546A" w:themeColor="text2"/>
              <w:szCs w:val="20"/>
            </w:rPr>
            <w:id w:val="-188293641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B667A6A"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573372F"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18D785"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10F42A" w14:textId="3023F4AD"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Usytuowanie </w:t>
            </w:r>
            <w:r w:rsidR="00795F44" w:rsidRPr="00620A44">
              <w:rPr>
                <w:rFonts w:asciiTheme="minorHAnsi" w:hAnsiTheme="minorHAnsi" w:cstheme="minorHAnsi"/>
                <w:color w:val="000000"/>
                <w:szCs w:val="20"/>
                <w:lang w:eastAsia="pl-PL"/>
              </w:rPr>
              <w:t>Demonstrator</w:t>
            </w:r>
            <w:r w:rsidRPr="00620A44">
              <w:rPr>
                <w:rFonts w:asciiTheme="minorHAnsi" w:hAnsiTheme="minorHAnsi" w:cstheme="minorHAnsi"/>
                <w:color w:val="000000"/>
                <w:szCs w:val="20"/>
                <w:lang w:eastAsia="pl-PL"/>
              </w:rPr>
              <w:t>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73C9D8"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A135475"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1C59A0EC" w14:textId="77777777" w:rsidTr="14E9A3FC">
        <w:trPr>
          <w:trHeight w:val="864"/>
          <w:jc w:val="center"/>
        </w:trPr>
        <w:sdt>
          <w:sdtPr>
            <w:rPr>
              <w:rFonts w:asciiTheme="minorHAnsi" w:hAnsiTheme="minorHAnsi" w:cstheme="minorHAnsi"/>
              <w:color w:val="44546A" w:themeColor="text2"/>
              <w:szCs w:val="20"/>
            </w:rPr>
            <w:id w:val="-18583187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721D31E"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7ACF4C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1383138"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3C4F587"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lang w:eastAsia="pl-PL"/>
              </w:rPr>
              <w:t>Zgodność z ustawą Prawo budowlane oraz Warunkami Technicznymi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60C211F" w14:textId="77777777" w:rsidR="00C7173D" w:rsidRPr="00620A44" w:rsidRDefault="00C7173D" w:rsidP="00C7173D">
            <w:pPr>
              <w:pStyle w:val="Normalny1"/>
              <w:spacing w:before="0" w:line="240" w:lineRule="auto"/>
              <w:jc w:val="left"/>
              <w:rPr>
                <w:rStyle w:val="Domylnaczcionkaakapitu1"/>
                <w:rFonts w:asciiTheme="minorHAnsi" w:hAnsiTheme="minorHAnsi" w:cstheme="minorHAnsi"/>
                <w:color w:val="00000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A5F7D60" w14:textId="77777777" w:rsidR="00C7173D" w:rsidRPr="00620A44" w:rsidRDefault="00C7173D" w:rsidP="00C7173D">
            <w:pPr>
              <w:pStyle w:val="Normalny1"/>
              <w:spacing w:before="0" w:line="240" w:lineRule="auto"/>
              <w:jc w:val="left"/>
              <w:rPr>
                <w:rStyle w:val="Domylnaczcionkaakapitu1"/>
                <w:rFonts w:asciiTheme="minorHAnsi" w:hAnsiTheme="minorHAnsi" w:cstheme="minorHAnsi"/>
                <w:color w:val="000000"/>
                <w:lang w:eastAsia="pl-PL"/>
              </w:rPr>
            </w:pPr>
          </w:p>
        </w:tc>
      </w:tr>
      <w:tr w:rsidR="00C7173D" w:rsidRPr="00620A44" w14:paraId="3E03036A" w14:textId="77777777" w:rsidTr="14E9A3FC">
        <w:trPr>
          <w:trHeight w:val="983"/>
          <w:jc w:val="center"/>
        </w:trPr>
        <w:sdt>
          <w:sdtPr>
            <w:rPr>
              <w:rFonts w:asciiTheme="minorHAnsi" w:hAnsiTheme="minorHAnsi" w:cstheme="minorHAnsi"/>
              <w:color w:val="44546A" w:themeColor="text2"/>
              <w:szCs w:val="20"/>
            </w:rPr>
            <w:id w:val="-113409052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57F376E"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C7E4B8D"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25633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95B627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System zarządzania budynkiem</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DE096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E1BDD3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70197198" w14:textId="77777777" w:rsidTr="14E9A3FC">
        <w:trPr>
          <w:trHeight w:val="576"/>
          <w:jc w:val="center"/>
        </w:trPr>
        <w:sdt>
          <w:sdtPr>
            <w:rPr>
              <w:rFonts w:asciiTheme="minorHAnsi" w:hAnsiTheme="minorHAnsi" w:cstheme="minorHAnsi"/>
              <w:color w:val="44546A" w:themeColor="text2"/>
              <w:szCs w:val="20"/>
            </w:rPr>
            <w:id w:val="-1368646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14A6D167"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EBC125D" w14:textId="69F5E4AB"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 z uwzględnieniem skróconego opisu funkcjonalności.</w:t>
            </w:r>
          </w:p>
        </w:tc>
      </w:tr>
      <w:tr w:rsidR="00C7173D" w:rsidRPr="00620A44" w14:paraId="261D2096" w14:textId="77777777" w:rsidTr="14E9A3FC">
        <w:trPr>
          <w:trHeight w:val="576"/>
          <w:jc w:val="center"/>
        </w:trPr>
        <w:sdt>
          <w:sdtPr>
            <w:rPr>
              <w:rFonts w:asciiTheme="minorHAnsi" w:hAnsiTheme="minorHAnsi" w:cstheme="minorHAnsi"/>
              <w:color w:val="44546A" w:themeColor="text2"/>
              <w:szCs w:val="20"/>
            </w:rPr>
            <w:id w:val="174768582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B27BF1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ED9C9EA"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23EE9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1844BB4"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Instalacja grzewcza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B590B1C"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20C1F6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2F5EE7DF" w14:textId="77777777" w:rsidTr="14E9A3FC">
        <w:trPr>
          <w:trHeight w:val="864"/>
          <w:jc w:val="center"/>
        </w:trPr>
        <w:sdt>
          <w:sdtPr>
            <w:rPr>
              <w:rFonts w:asciiTheme="minorHAnsi" w:hAnsiTheme="minorHAnsi" w:cstheme="minorHAnsi"/>
              <w:color w:val="44546A" w:themeColor="text2"/>
              <w:szCs w:val="20"/>
            </w:rPr>
            <w:id w:val="-106942835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677EB7E"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9218D1"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CECDC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BA6DC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Kanalizacja sanitarna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F11EF43"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E14CF3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F7BFDE3" w14:textId="77777777" w:rsidTr="14E9A3FC">
        <w:trPr>
          <w:trHeight w:val="864"/>
          <w:jc w:val="center"/>
        </w:trPr>
        <w:sdt>
          <w:sdtPr>
            <w:rPr>
              <w:rFonts w:asciiTheme="minorHAnsi" w:hAnsiTheme="minorHAnsi" w:cstheme="minorHAnsi"/>
              <w:color w:val="44546A" w:themeColor="text2"/>
              <w:szCs w:val="20"/>
            </w:rPr>
            <w:id w:val="103739566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6F21CF7"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14E3074"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A5D49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D987D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Kanalizacja deszczowa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F3CF48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07EE74C"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EA40394" w14:textId="77777777" w:rsidTr="14E9A3FC">
        <w:trPr>
          <w:trHeight w:val="1152"/>
          <w:jc w:val="center"/>
        </w:trPr>
        <w:sdt>
          <w:sdtPr>
            <w:rPr>
              <w:rFonts w:asciiTheme="minorHAnsi" w:hAnsiTheme="minorHAnsi" w:cstheme="minorHAnsi"/>
              <w:color w:val="44546A" w:themeColor="text2"/>
              <w:szCs w:val="20"/>
            </w:rPr>
            <w:id w:val="187381300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2C7DEE9"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8BF446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B0AA6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086AAC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Jakość powietrza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952815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37BEE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DCB2EDF" w14:textId="77777777" w:rsidTr="14E9A3FC">
        <w:trPr>
          <w:trHeight w:val="416"/>
          <w:jc w:val="center"/>
        </w:trPr>
        <w:sdt>
          <w:sdtPr>
            <w:rPr>
              <w:rFonts w:asciiTheme="minorHAnsi" w:hAnsiTheme="minorHAnsi" w:cstheme="minorHAnsi"/>
              <w:color w:val="44546A" w:themeColor="text2"/>
              <w:szCs w:val="20"/>
            </w:rPr>
            <w:id w:val="15175033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52A262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D0744E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EBCA8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2C5911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Oświetlenie w budynku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05CA09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C8963EB"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17D5CFB" w14:textId="77777777" w:rsidTr="14E9A3FC">
        <w:trPr>
          <w:trHeight w:val="70"/>
          <w:jc w:val="center"/>
        </w:trPr>
        <w:sdt>
          <w:sdtPr>
            <w:rPr>
              <w:rFonts w:asciiTheme="minorHAnsi" w:hAnsiTheme="minorHAnsi" w:cstheme="minorHAnsi"/>
              <w:color w:val="44546A" w:themeColor="text2"/>
              <w:szCs w:val="20"/>
            </w:rPr>
            <w:id w:val="73382559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6D20EA2"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882CCC"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2B870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2E8914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Instalacja elektryczna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1A3A5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C3DFF72"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44997E79" w14:textId="77777777" w:rsidTr="14E9A3FC">
        <w:trPr>
          <w:trHeight w:val="864"/>
          <w:jc w:val="center"/>
        </w:trPr>
        <w:sdt>
          <w:sdtPr>
            <w:rPr>
              <w:rFonts w:asciiTheme="minorHAnsi" w:hAnsiTheme="minorHAnsi" w:cstheme="minorHAnsi"/>
              <w:color w:val="44546A" w:themeColor="text2"/>
              <w:szCs w:val="20"/>
            </w:rPr>
            <w:id w:val="-201637699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164D53D"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45546A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841EB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59AC0E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Liczniki energii elektrycznej</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CE780DA"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846F108"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1D31E688" w14:textId="77777777" w:rsidTr="14E9A3FC">
        <w:trPr>
          <w:trHeight w:val="864"/>
          <w:jc w:val="center"/>
        </w:trPr>
        <w:sdt>
          <w:sdtPr>
            <w:rPr>
              <w:rFonts w:asciiTheme="minorHAnsi" w:hAnsiTheme="minorHAnsi" w:cstheme="minorHAnsi"/>
              <w:color w:val="44546A" w:themeColor="text2"/>
              <w:szCs w:val="20"/>
            </w:rPr>
            <w:id w:val="-95363597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F95B522" w14:textId="77777777"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D52B6A3"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bCs/>
                <w:color w:val="000000"/>
                <w:szCs w:val="2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356A86"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1447252" w14:textId="77777777" w:rsidR="00C7173D" w:rsidRPr="00620A44" w:rsidRDefault="00C7173D" w:rsidP="00C7173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Wodomierze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9E26CE3" w14:textId="77777777" w:rsidR="00C7173D" w:rsidRPr="00620A44" w:rsidRDefault="00C7173D" w:rsidP="00C7173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E7803AD" w14:textId="77777777" w:rsidR="00C7173D" w:rsidRPr="00620A44" w:rsidRDefault="00C7173D" w:rsidP="00C7173D">
            <w:pPr>
              <w:pStyle w:val="Normalny1"/>
              <w:spacing w:before="0" w:line="240" w:lineRule="auto"/>
              <w:jc w:val="left"/>
              <w:rPr>
                <w:rStyle w:val="Domylnaczcionkaakapitu1"/>
                <w:rFonts w:asciiTheme="minorHAnsi" w:hAnsiTheme="minorHAnsi" w:cstheme="minorHAnsi"/>
                <w:color w:val="000000"/>
                <w:szCs w:val="20"/>
                <w:lang w:eastAsia="pl-PL"/>
              </w:rPr>
            </w:pPr>
          </w:p>
        </w:tc>
      </w:tr>
      <w:tr w:rsidR="00C7173D" w:rsidRPr="00620A44" w14:paraId="43AA61C5" w14:textId="77777777" w:rsidTr="14E9A3FC">
        <w:trPr>
          <w:trHeight w:val="864"/>
          <w:jc w:val="center"/>
        </w:trPr>
        <w:sdt>
          <w:sdtPr>
            <w:rPr>
              <w:rFonts w:asciiTheme="minorHAnsi" w:hAnsiTheme="minorHAnsi" w:cstheme="minorHAnsi"/>
              <w:color w:val="44546A" w:themeColor="text2"/>
              <w:szCs w:val="20"/>
            </w:rPr>
            <w:id w:val="53862870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E65AB5A"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D6B5B2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9507F6"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25F60E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Liczniki ogrzewania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01647E7"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D140A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5C424E17" w14:textId="77777777" w:rsidTr="14E9A3FC">
        <w:trPr>
          <w:trHeight w:val="70"/>
          <w:jc w:val="center"/>
        </w:trPr>
        <w:sdt>
          <w:sdtPr>
            <w:rPr>
              <w:rFonts w:asciiTheme="minorHAnsi" w:hAnsiTheme="minorHAnsi" w:cstheme="minorHAnsi"/>
              <w:color w:val="44546A" w:themeColor="text2"/>
              <w:szCs w:val="20"/>
            </w:rPr>
            <w:id w:val="-96450786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A759C41"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CF853B7"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B04EC0"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C9E93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Punkty ładowania pojazdów elektrycznych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00528DD"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0FD9B79"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63142467" w14:textId="77777777" w:rsidTr="14E9A3FC">
        <w:trPr>
          <w:trHeight w:val="576"/>
          <w:jc w:val="center"/>
        </w:trPr>
        <w:sdt>
          <w:sdtPr>
            <w:rPr>
              <w:rFonts w:asciiTheme="minorHAnsi" w:hAnsiTheme="minorHAnsi" w:cstheme="minorHAnsi"/>
              <w:color w:val="44546A" w:themeColor="text2"/>
              <w:szCs w:val="20"/>
            </w:rPr>
            <w:id w:val="5869658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6BAC016"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568163B"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29DA95"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B3576E"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Kontrola dostępu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82DCD81"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031D70F" w14:textId="77777777" w:rsidR="00C7173D" w:rsidRPr="00620A44" w:rsidRDefault="00C7173D" w:rsidP="00C7173D">
            <w:pPr>
              <w:pStyle w:val="Normalny1"/>
              <w:spacing w:before="0" w:line="240" w:lineRule="auto"/>
              <w:jc w:val="left"/>
              <w:rPr>
                <w:rFonts w:asciiTheme="minorHAnsi" w:hAnsiTheme="minorHAnsi" w:cstheme="minorHAnsi"/>
                <w:szCs w:val="20"/>
                <w:lang w:eastAsia="pl-PL"/>
              </w:rPr>
            </w:pPr>
          </w:p>
        </w:tc>
      </w:tr>
      <w:tr w:rsidR="00C7173D" w:rsidRPr="00620A44" w14:paraId="0CC019C8" w14:textId="77777777" w:rsidTr="14E9A3FC">
        <w:trPr>
          <w:trHeight w:val="1440"/>
          <w:jc w:val="center"/>
        </w:trPr>
        <w:sdt>
          <w:sdtPr>
            <w:rPr>
              <w:rFonts w:asciiTheme="minorHAnsi" w:hAnsiTheme="minorHAnsi" w:cstheme="minorHAnsi"/>
              <w:color w:val="44546A" w:themeColor="text2"/>
              <w:szCs w:val="20"/>
            </w:rPr>
            <w:id w:val="-125172797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6C567F9"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E328C28"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37A60F"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EA6AE2"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wytwarzająca energię</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134D59"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88B22B9"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28F945E3" w14:textId="77777777" w:rsidTr="14E9A3FC">
        <w:trPr>
          <w:trHeight w:val="112"/>
          <w:jc w:val="center"/>
        </w:trPr>
        <w:sdt>
          <w:sdtPr>
            <w:rPr>
              <w:rFonts w:asciiTheme="minorHAnsi" w:hAnsiTheme="minorHAnsi" w:cstheme="minorHAnsi"/>
              <w:color w:val="44546A" w:themeColor="text2"/>
              <w:szCs w:val="20"/>
            </w:rPr>
            <w:id w:val="-72175643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40A9C9D3" w14:textId="7777777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CB07805" w14:textId="168278DF"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uwzględnieniem skróconego opisu urządzeń, mocy oraz ich efektywności w zależności od pory roku i pory dnia.</w:t>
            </w:r>
          </w:p>
        </w:tc>
      </w:tr>
      <w:tr w:rsidR="00C7173D" w:rsidRPr="00620A44" w14:paraId="09DD50CC" w14:textId="77777777" w:rsidTr="14E9A3FC">
        <w:trPr>
          <w:trHeight w:val="112"/>
          <w:jc w:val="center"/>
        </w:trPr>
        <w:sdt>
          <w:sdtPr>
            <w:rPr>
              <w:rFonts w:asciiTheme="minorHAnsi" w:hAnsiTheme="minorHAnsi" w:cstheme="minorHAnsi"/>
              <w:color w:val="44546A" w:themeColor="text2"/>
              <w:szCs w:val="20"/>
            </w:rPr>
            <w:id w:val="-121056932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DFAE8C8"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DC14043"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CB0AB5"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D66765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Wentylacja</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ED74829"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3F85B8F"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2F410205" w14:textId="77777777" w:rsidTr="14E9A3FC">
        <w:trPr>
          <w:trHeight w:val="576"/>
          <w:jc w:val="center"/>
        </w:trPr>
        <w:sdt>
          <w:sdtPr>
            <w:rPr>
              <w:rFonts w:asciiTheme="minorHAnsi" w:hAnsiTheme="minorHAnsi" w:cstheme="minorHAnsi"/>
              <w:color w:val="44546A" w:themeColor="text2"/>
              <w:szCs w:val="20"/>
            </w:rPr>
            <w:id w:val="-172583248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A715F68" w14:textId="77777777"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A65BC39" w14:textId="77777777" w:rsidR="00C7173D" w:rsidRPr="00620A44" w:rsidRDefault="00C7173D" w:rsidP="00C7173D">
            <w:pPr>
              <w:pStyle w:val="Akapitzlist1"/>
              <w:numPr>
                <w:ilvl w:val="0"/>
                <w:numId w:val="37"/>
              </w:numPr>
              <w:spacing w:before="0" w:line="240" w:lineRule="auto"/>
              <w:ind w:left="0" w:firstLine="0"/>
              <w:jc w:val="left"/>
              <w:rP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F2AD52"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7F02217"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Zużycie wody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258BD93"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6D757D"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897381" w:rsidRPr="00620A44" w14:paraId="5168FD6F" w14:textId="77777777" w:rsidTr="14E9A3FC">
        <w:trPr>
          <w:trHeight w:val="576"/>
          <w:jc w:val="center"/>
          <w:ins w:id="7" w:author="Autor"/>
        </w:trPr>
        <w:customXmlInsRangeStart w:id="8" w:author="Autor"/>
        <w:sdt>
          <w:sdtPr>
            <w:rPr>
              <w:rFonts w:asciiTheme="minorHAnsi" w:hAnsiTheme="minorHAnsi" w:cstheme="minorHAnsi"/>
              <w:color w:val="44546A" w:themeColor="text2"/>
              <w:szCs w:val="20"/>
            </w:rPr>
            <w:id w:val="1940927"/>
            <w14:checkbox>
              <w14:checked w14:val="0"/>
              <w14:checkedState w14:val="2612" w14:font="MS Gothic"/>
              <w14:uncheckedState w14:val="2610" w14:font="MS Gothic"/>
            </w14:checkbox>
          </w:sdtPr>
          <w:sdtEndPr/>
          <w:sdtContent>
            <w:customXmlInsRangeEnd w:id="8"/>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1634A61" w14:textId="09D9D747" w:rsidR="00897381" w:rsidRDefault="00897381" w:rsidP="00C7173D">
                <w:pPr>
                  <w:pStyle w:val="Akapitzlist1"/>
                  <w:spacing w:before="0" w:line="240" w:lineRule="auto"/>
                  <w:ind w:left="0"/>
                  <w:jc w:val="left"/>
                  <w:rPr>
                    <w:ins w:id="9" w:author="Autor"/>
                    <w:rFonts w:asciiTheme="minorHAnsi" w:hAnsiTheme="minorHAnsi" w:cstheme="minorHAnsi"/>
                    <w:color w:val="44546A" w:themeColor="text2"/>
                    <w:szCs w:val="20"/>
                  </w:rPr>
                </w:pPr>
                <w:ins w:id="10" w:author="Autor">
                  <w:r w:rsidRPr="00620A44">
                    <w:rPr>
                      <w:rFonts w:ascii="Segoe UI Symbol" w:eastAsia="MS Gothic" w:hAnsi="Segoe UI Symbol" w:cs="Segoe UI Symbol"/>
                      <w:color w:val="44546A" w:themeColor="text2"/>
                      <w:szCs w:val="20"/>
                    </w:rPr>
                    <w:t>☐</w:t>
                  </w:r>
                </w:ins>
              </w:p>
            </w:tc>
            <w:customXmlInsRangeStart w:id="11" w:author="Autor"/>
          </w:sdtContent>
        </w:sdt>
        <w:customXmlInsRangeEnd w:id="11"/>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92919EB" w14:textId="77777777" w:rsidR="00897381" w:rsidRPr="00620A44" w:rsidRDefault="00897381" w:rsidP="00C7173D">
            <w:pPr>
              <w:pStyle w:val="Akapitzlist1"/>
              <w:numPr>
                <w:ilvl w:val="0"/>
                <w:numId w:val="37"/>
              </w:numPr>
              <w:spacing w:before="0" w:line="240" w:lineRule="auto"/>
              <w:ind w:left="0" w:firstLine="0"/>
              <w:jc w:val="left"/>
              <w:rPr>
                <w:ins w:id="12" w:author="Autor"/>
                <w:rFonts w:asciiTheme="minorHAnsi" w:hAnsiTheme="minorHAnsi" w:cstheme="minorHAnsi"/>
                <w:color w:val="000000"/>
                <w:szCs w:val="2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D42C6F" w14:textId="79DF2C42" w:rsidR="00897381" w:rsidRPr="00620A44" w:rsidRDefault="00897381" w:rsidP="00C7173D">
            <w:pPr>
              <w:pStyle w:val="Normalny1"/>
              <w:spacing w:before="0" w:line="240" w:lineRule="auto"/>
              <w:jc w:val="left"/>
              <w:rPr>
                <w:ins w:id="13" w:author="Autor"/>
                <w:rFonts w:asciiTheme="minorHAnsi" w:hAnsiTheme="minorHAnsi" w:cstheme="minorHAnsi"/>
                <w:color w:val="000000"/>
                <w:szCs w:val="20"/>
                <w:lang w:eastAsia="pl-PL"/>
              </w:rPr>
            </w:pPr>
            <w:ins w:id="14" w:author="Autor">
              <w:r>
                <w:rPr>
                  <w:rFonts w:asciiTheme="minorHAnsi" w:hAnsiTheme="minorHAnsi" w:cstheme="minorHAnsi"/>
                  <w:color w:val="000000"/>
                  <w:szCs w:val="20"/>
                  <w:lang w:eastAsia="pl-PL"/>
                </w:rPr>
                <w:t>Instalacja</w:t>
              </w:r>
            </w:ins>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EB95805" w14:textId="72BA7065" w:rsidR="00897381" w:rsidRPr="00620A44" w:rsidRDefault="00897381" w:rsidP="00C7173D">
            <w:pPr>
              <w:pStyle w:val="Normalny1"/>
              <w:spacing w:before="0" w:line="240" w:lineRule="auto"/>
              <w:jc w:val="left"/>
              <w:rPr>
                <w:ins w:id="15" w:author="Autor"/>
                <w:rFonts w:asciiTheme="minorHAnsi" w:hAnsiTheme="minorHAnsi" w:cstheme="minorHAnsi"/>
                <w:color w:val="000000"/>
                <w:szCs w:val="20"/>
                <w:lang w:eastAsia="pl-PL"/>
              </w:rPr>
            </w:pPr>
            <w:ins w:id="16" w:author="Autor">
              <w:r>
                <w:rPr>
                  <w:rFonts w:asciiTheme="minorHAnsi" w:hAnsiTheme="minorHAnsi" w:cstheme="minorHAnsi"/>
                  <w:color w:val="000000"/>
                  <w:szCs w:val="20"/>
                  <w:lang w:eastAsia="pl-PL"/>
                </w:rPr>
                <w:t>Komfort cieplny</w:t>
              </w:r>
            </w:ins>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728C69" w14:textId="77777777" w:rsidR="00897381" w:rsidRPr="00620A44" w:rsidRDefault="00897381" w:rsidP="00C7173D">
            <w:pPr>
              <w:pStyle w:val="Normalny1"/>
              <w:spacing w:before="0" w:line="240" w:lineRule="auto"/>
              <w:jc w:val="left"/>
              <w:rPr>
                <w:ins w:id="17" w:author="Auto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08174C2" w14:textId="77777777" w:rsidR="00897381" w:rsidRPr="00620A44" w:rsidRDefault="00897381" w:rsidP="00C7173D">
            <w:pPr>
              <w:pStyle w:val="Normalny1"/>
              <w:spacing w:before="0" w:line="240" w:lineRule="auto"/>
              <w:jc w:val="left"/>
              <w:rPr>
                <w:ins w:id="18" w:author="Autor"/>
                <w:rFonts w:asciiTheme="minorHAnsi" w:hAnsiTheme="minorHAnsi" w:cstheme="minorHAnsi"/>
                <w:color w:val="000000"/>
                <w:szCs w:val="20"/>
                <w:lang w:eastAsia="pl-PL"/>
              </w:rPr>
            </w:pPr>
          </w:p>
        </w:tc>
      </w:tr>
      <w:tr w:rsidR="00897381" w:rsidRPr="00620A44" w14:paraId="60B993F5" w14:textId="77777777" w:rsidTr="14E9A3FC">
        <w:trPr>
          <w:trHeight w:val="576"/>
          <w:jc w:val="center"/>
          <w:ins w:id="19" w:author="Autor"/>
        </w:trPr>
        <w:customXmlInsRangeStart w:id="20" w:author="Autor"/>
        <w:sdt>
          <w:sdtPr>
            <w:rPr>
              <w:rFonts w:asciiTheme="minorHAnsi" w:hAnsiTheme="minorHAnsi" w:cstheme="minorHAnsi"/>
              <w:color w:val="44546A" w:themeColor="text2"/>
              <w:szCs w:val="20"/>
            </w:rPr>
            <w:id w:val="616110786"/>
            <w14:checkbox>
              <w14:checked w14:val="0"/>
              <w14:checkedState w14:val="2612" w14:font="MS Gothic"/>
              <w14:uncheckedState w14:val="2610" w14:font="MS Gothic"/>
            </w14:checkbox>
          </w:sdtPr>
          <w:sdtEndPr/>
          <w:sdtContent>
            <w:customXmlInsRangeEnd w:id="20"/>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E65A6A3" w14:textId="60C161CB" w:rsidR="00897381" w:rsidRDefault="00897381" w:rsidP="00897381">
                <w:pPr>
                  <w:pStyle w:val="Akapitzlist1"/>
                  <w:spacing w:before="0" w:line="240" w:lineRule="auto"/>
                  <w:ind w:left="0"/>
                  <w:jc w:val="left"/>
                  <w:rPr>
                    <w:ins w:id="21" w:author="Autor"/>
                    <w:rFonts w:asciiTheme="minorHAnsi" w:hAnsiTheme="minorHAnsi" w:cstheme="minorHAnsi"/>
                    <w:color w:val="44546A" w:themeColor="text2"/>
                    <w:szCs w:val="20"/>
                  </w:rPr>
                </w:pPr>
                <w:ins w:id="22" w:author="Autor">
                  <w:r w:rsidRPr="00620A44">
                    <w:rPr>
                      <w:rFonts w:ascii="Segoe UI Symbol" w:eastAsia="MS Gothic" w:hAnsi="Segoe UI Symbol" w:cs="Segoe UI Symbol"/>
                      <w:color w:val="44546A" w:themeColor="text2"/>
                      <w:szCs w:val="20"/>
                    </w:rPr>
                    <w:t>☐</w:t>
                  </w:r>
                </w:ins>
              </w:p>
            </w:tc>
            <w:customXmlInsRangeStart w:id="23" w:author="Autor"/>
          </w:sdtContent>
        </w:sdt>
        <w:customXmlInsRangeEnd w:id="23"/>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0365DCF" w14:textId="4EE1C55D" w:rsidR="00897381" w:rsidRPr="00620A44" w:rsidRDefault="00897381" w:rsidP="00897381">
            <w:pPr>
              <w:pStyle w:val="Normalny1"/>
              <w:spacing w:before="0" w:line="240" w:lineRule="auto"/>
              <w:jc w:val="left"/>
              <w:rPr>
                <w:ins w:id="24" w:author="Autor"/>
                <w:rFonts w:asciiTheme="minorHAnsi" w:hAnsiTheme="minorHAnsi" w:cstheme="minorHAnsi"/>
                <w:color w:val="000000"/>
                <w:szCs w:val="20"/>
                <w:lang w:eastAsia="pl-PL"/>
              </w:rPr>
            </w:pPr>
            <w:ins w:id="25" w:author="Autor">
              <w:r w:rsidRPr="00620A44">
                <w:rPr>
                  <w:rFonts w:asciiTheme="minorHAnsi" w:hAnsiTheme="minorHAnsi" w:cstheme="minorHAnsi"/>
                  <w:i/>
                  <w:szCs w:val="20"/>
                </w:rPr>
                <w:t>Uzasadnienie spełnienia wymagania z uwzględnieniem skróconego opisu funkcjonalności.</w:t>
              </w:r>
            </w:ins>
          </w:p>
        </w:tc>
      </w:tr>
      <w:tr w:rsidR="00897381" w:rsidRPr="00620A44" w14:paraId="68CA0A91" w14:textId="77777777" w:rsidTr="14E9A3FC">
        <w:trPr>
          <w:trHeight w:val="576"/>
          <w:jc w:val="center"/>
        </w:trPr>
        <w:sdt>
          <w:sdtPr>
            <w:rPr>
              <w:rFonts w:asciiTheme="minorHAnsi" w:hAnsiTheme="minorHAnsi" w:cstheme="minorHAnsi"/>
              <w:color w:val="44546A" w:themeColor="text2"/>
              <w:szCs w:val="20"/>
            </w:rPr>
            <w:id w:val="122718661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BF749D6"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D896A6"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18142D"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ECAF33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Okap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AE0678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DF19AB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6514F3AD" w14:textId="77777777" w:rsidTr="14E9A3FC">
        <w:trPr>
          <w:trHeight w:val="864"/>
          <w:jc w:val="center"/>
        </w:trPr>
        <w:sdt>
          <w:sdtPr>
            <w:rPr>
              <w:rFonts w:asciiTheme="minorHAnsi" w:hAnsiTheme="minorHAnsi" w:cstheme="minorHAnsi"/>
              <w:color w:val="44546A" w:themeColor="text2"/>
              <w:szCs w:val="20"/>
            </w:rPr>
            <w:id w:val="-1627047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A0448A6"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63D855"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6EE80D"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C93D4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Armatura łazienkowa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63F8F4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6948A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8E7ECC3" w14:textId="77777777" w:rsidTr="14E9A3FC">
        <w:trPr>
          <w:trHeight w:val="864"/>
          <w:jc w:val="center"/>
        </w:trPr>
        <w:sdt>
          <w:sdtPr>
            <w:rPr>
              <w:rFonts w:asciiTheme="minorHAnsi" w:hAnsiTheme="minorHAnsi" w:cstheme="minorHAnsi"/>
              <w:color w:val="44546A" w:themeColor="text2"/>
              <w:szCs w:val="20"/>
            </w:rPr>
            <w:id w:val="145305396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FD518D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D273757"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82DDD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B858E1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Prysznic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DAA0F4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18224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7B77E8FB" w14:textId="77777777" w:rsidTr="14E9A3FC">
        <w:trPr>
          <w:trHeight w:val="864"/>
          <w:jc w:val="center"/>
        </w:trPr>
        <w:sdt>
          <w:sdtPr>
            <w:rPr>
              <w:rFonts w:asciiTheme="minorHAnsi" w:hAnsiTheme="minorHAnsi" w:cstheme="minorHAnsi"/>
              <w:color w:val="44546A" w:themeColor="text2"/>
              <w:szCs w:val="20"/>
            </w:rPr>
            <w:id w:val="64640356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472CF0E"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37E27E0"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CC836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5DA0E1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Misa ustępowa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95C468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097FC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6735F692" w14:textId="77777777" w:rsidTr="14E9A3FC">
        <w:trPr>
          <w:trHeight w:val="576"/>
          <w:jc w:val="center"/>
        </w:trPr>
        <w:sdt>
          <w:sdtPr>
            <w:rPr>
              <w:rFonts w:asciiTheme="minorHAnsi" w:hAnsiTheme="minorHAnsi" w:cstheme="minorHAnsi"/>
              <w:color w:val="44546A" w:themeColor="text2"/>
              <w:szCs w:val="20"/>
            </w:rPr>
            <w:id w:val="56114707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231D068"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C14FCED"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37CD1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3C3BFA7"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Umywalka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79C2A6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D13AF3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782BBAC" w14:textId="77777777" w:rsidTr="14E9A3FC">
        <w:trPr>
          <w:trHeight w:val="576"/>
          <w:jc w:val="center"/>
        </w:trPr>
        <w:sdt>
          <w:sdtPr>
            <w:rPr>
              <w:rFonts w:asciiTheme="minorHAnsi" w:hAnsiTheme="minorHAnsi" w:cstheme="minorHAnsi"/>
              <w:color w:val="44546A" w:themeColor="text2"/>
              <w:szCs w:val="20"/>
            </w:rPr>
            <w:id w:val="-6319292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C41293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AD6E538"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245EB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B51CC3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Szafka pod umywalką</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C138BF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EDF2A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4909295F" w14:textId="77777777" w:rsidTr="14E9A3FC">
        <w:trPr>
          <w:trHeight w:val="864"/>
          <w:jc w:val="center"/>
        </w:trPr>
        <w:sdt>
          <w:sdtPr>
            <w:rPr>
              <w:rFonts w:asciiTheme="minorHAnsi" w:hAnsiTheme="minorHAnsi" w:cstheme="minorHAnsi"/>
              <w:color w:val="44546A" w:themeColor="text2"/>
              <w:szCs w:val="20"/>
            </w:rPr>
            <w:id w:val="-115668254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D668882"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18FA098"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E10B7F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26F5DC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Baterie łazienkowe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56D27E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9FD05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F4453F1" w14:textId="77777777" w:rsidTr="14E9A3FC">
        <w:trPr>
          <w:trHeight w:val="864"/>
          <w:jc w:val="center"/>
        </w:trPr>
        <w:sdt>
          <w:sdtPr>
            <w:rPr>
              <w:rFonts w:asciiTheme="minorHAnsi" w:hAnsiTheme="minorHAnsi" w:cstheme="minorHAnsi"/>
              <w:color w:val="44546A" w:themeColor="text2"/>
              <w:szCs w:val="20"/>
            </w:rPr>
            <w:id w:val="-41208048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F84F42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A9789C9"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8DA330"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BA20A2"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Zlewozmywak w aneksie kuchennym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582C989"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57A48B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5E1082F1" w14:textId="77777777" w:rsidTr="14E9A3FC">
        <w:trPr>
          <w:trHeight w:val="132"/>
          <w:jc w:val="center"/>
        </w:trPr>
        <w:sdt>
          <w:sdtPr>
            <w:rPr>
              <w:rFonts w:asciiTheme="minorHAnsi" w:hAnsiTheme="minorHAnsi" w:cstheme="minorHAnsi"/>
              <w:color w:val="44546A" w:themeColor="text2"/>
              <w:szCs w:val="20"/>
            </w:rPr>
            <w:id w:val="120051815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B553EFB"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5E1BBE"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5B2BD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5AD3BC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Meble w zabudowie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DA4FD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F36380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6B61A8B" w14:textId="77777777" w:rsidTr="14E9A3FC">
        <w:trPr>
          <w:trHeight w:val="576"/>
          <w:jc w:val="center"/>
        </w:trPr>
        <w:sdt>
          <w:sdtPr>
            <w:rPr>
              <w:rFonts w:asciiTheme="minorHAnsi" w:hAnsiTheme="minorHAnsi" w:cstheme="minorHAnsi"/>
              <w:color w:val="44546A" w:themeColor="text2"/>
              <w:szCs w:val="20"/>
            </w:rPr>
            <w:id w:val="190232431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A7C311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9741B84"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65080D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96B11B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Czajnik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B947FD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AFA12F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571638D" w14:textId="77777777" w:rsidTr="14E9A3FC">
        <w:trPr>
          <w:trHeight w:val="864"/>
          <w:jc w:val="center"/>
        </w:trPr>
        <w:sdt>
          <w:sdtPr>
            <w:rPr>
              <w:rFonts w:asciiTheme="minorHAnsi" w:hAnsiTheme="minorHAnsi" w:cstheme="minorHAnsi"/>
              <w:color w:val="44546A" w:themeColor="text2"/>
              <w:szCs w:val="20"/>
            </w:rPr>
            <w:id w:val="97780572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32522A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2AF70E8"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8B410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C49DA9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Kuchenka mikrofalowa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52DBA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C1233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48D175BB" w14:textId="77777777" w:rsidTr="14E9A3FC">
        <w:trPr>
          <w:trHeight w:val="576"/>
          <w:jc w:val="center"/>
        </w:trPr>
        <w:sdt>
          <w:sdtPr>
            <w:rPr>
              <w:rFonts w:asciiTheme="minorHAnsi" w:hAnsiTheme="minorHAnsi" w:cstheme="minorHAnsi"/>
              <w:color w:val="44546A" w:themeColor="text2"/>
              <w:szCs w:val="20"/>
            </w:rPr>
            <w:id w:val="109058438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A04FF3F"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CC10AB9"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C5385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D0F595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Lodówka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E3427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97A6DC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0E4E05F1" w14:textId="77777777" w:rsidTr="14E9A3FC">
        <w:trPr>
          <w:trHeight w:val="576"/>
          <w:jc w:val="center"/>
        </w:trPr>
        <w:sdt>
          <w:sdtPr>
            <w:rPr>
              <w:rFonts w:asciiTheme="minorHAnsi" w:hAnsiTheme="minorHAnsi" w:cstheme="minorHAnsi"/>
              <w:color w:val="44546A" w:themeColor="text2"/>
              <w:szCs w:val="20"/>
            </w:rPr>
            <w:id w:val="-212360016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69E6100"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4FBFD37"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2DF401"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7F6C013"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Płyta indukcyjna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338088"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D69CE6"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339340A8" w14:textId="77777777" w:rsidTr="14E9A3FC">
        <w:trPr>
          <w:trHeight w:val="576"/>
          <w:jc w:val="center"/>
        </w:trPr>
        <w:sdt>
          <w:sdtPr>
            <w:rPr>
              <w:rFonts w:asciiTheme="minorHAnsi" w:hAnsiTheme="minorHAnsi" w:cstheme="minorHAnsi"/>
              <w:color w:val="44546A" w:themeColor="text2"/>
              <w:szCs w:val="20"/>
            </w:rPr>
            <w:id w:val="-53665860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2469D0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A0220E1"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B438B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2EFE02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Piekarnik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77709B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CBB96C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2E4B53E2" w14:textId="77777777" w:rsidTr="14E9A3FC">
        <w:trPr>
          <w:trHeight w:val="288"/>
          <w:jc w:val="center"/>
        </w:trPr>
        <w:sdt>
          <w:sdtPr>
            <w:rPr>
              <w:rFonts w:asciiTheme="minorHAnsi" w:hAnsiTheme="minorHAnsi" w:cstheme="minorHAnsi"/>
              <w:color w:val="44546A" w:themeColor="text2"/>
              <w:szCs w:val="20"/>
            </w:rPr>
            <w:id w:val="-170979732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3243F0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091D844"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226672"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0C0F0AB"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Pralka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4DD8E02"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9DE446"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6E39E18A" w14:textId="77777777" w:rsidTr="14E9A3FC">
        <w:trPr>
          <w:trHeight w:val="288"/>
          <w:jc w:val="center"/>
        </w:trPr>
        <w:sdt>
          <w:sdtPr>
            <w:rPr>
              <w:rFonts w:asciiTheme="minorHAnsi" w:hAnsiTheme="minorHAnsi" w:cstheme="minorHAnsi"/>
              <w:color w:val="44546A" w:themeColor="text2"/>
              <w:szCs w:val="20"/>
            </w:rPr>
            <w:id w:val="-152200003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ADDC1B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85D87A9"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72A33BD"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90FAF3B"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Zmywarka w mieszkaniach</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9C22E8C"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980689C"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15D41ECD" w14:textId="77777777" w:rsidTr="14E9A3FC">
        <w:trPr>
          <w:trHeight w:val="288"/>
          <w:jc w:val="center"/>
        </w:trPr>
        <w:sdt>
          <w:sdtPr>
            <w:rPr>
              <w:rFonts w:asciiTheme="minorHAnsi" w:hAnsiTheme="minorHAnsi" w:cstheme="minorHAnsi"/>
              <w:color w:val="44546A" w:themeColor="text2"/>
              <w:szCs w:val="20"/>
            </w:rPr>
            <w:id w:val="-18837005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D8E662A" w14:textId="77777777" w:rsidR="00897381" w:rsidRPr="00620A44" w:rsidRDefault="00897381" w:rsidP="00897381">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AF23CFD"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1A86AE" w14:textId="77777777" w:rsidR="00897381" w:rsidRPr="00620A44" w:rsidRDefault="00897381" w:rsidP="00897381">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6ADBA12" w14:textId="77777777" w:rsidR="00897381" w:rsidRPr="00620A44" w:rsidRDefault="00897381" w:rsidP="00897381">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Domofon do mieszkań</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C81DDB" w14:textId="77777777" w:rsidR="00897381" w:rsidRPr="00620A44" w:rsidRDefault="00897381" w:rsidP="00897381">
            <w:pPr>
              <w:pStyle w:val="Normalny1"/>
              <w:spacing w:before="0" w:line="240" w:lineRule="auto"/>
              <w:jc w:val="left"/>
              <w:rPr>
                <w:rStyle w:val="Domylnaczcionkaakapitu1"/>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2E21D1" w14:textId="77777777" w:rsidR="00897381" w:rsidRPr="00620A44" w:rsidRDefault="00897381" w:rsidP="00897381">
            <w:pPr>
              <w:pStyle w:val="Normalny1"/>
              <w:spacing w:before="0" w:line="240" w:lineRule="auto"/>
              <w:jc w:val="left"/>
              <w:rPr>
                <w:rStyle w:val="Domylnaczcionkaakapitu1"/>
                <w:rFonts w:asciiTheme="minorHAnsi" w:hAnsiTheme="minorHAnsi" w:cstheme="minorHAnsi"/>
                <w:szCs w:val="20"/>
                <w:lang w:eastAsia="pl-PL"/>
              </w:rPr>
            </w:pPr>
          </w:p>
        </w:tc>
      </w:tr>
      <w:tr w:rsidR="00897381" w:rsidRPr="00620A44" w14:paraId="63C72AB6" w14:textId="77777777" w:rsidTr="14E9A3FC">
        <w:trPr>
          <w:trHeight w:val="576"/>
          <w:jc w:val="center"/>
        </w:trPr>
        <w:sdt>
          <w:sdtPr>
            <w:rPr>
              <w:rFonts w:asciiTheme="minorHAnsi" w:hAnsiTheme="minorHAnsi" w:cstheme="minorHAnsi"/>
              <w:color w:val="44546A" w:themeColor="text2"/>
              <w:szCs w:val="20"/>
            </w:rPr>
            <w:id w:val="-197043206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5AE6A14"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F283F4F"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117C7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E08EA3"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Urządzenia RTV/AGD</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CCCDFE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AB66ED9"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3C20EEA7" w14:textId="77777777" w:rsidTr="14E9A3FC">
        <w:trPr>
          <w:trHeight w:val="1117"/>
          <w:jc w:val="center"/>
        </w:trPr>
        <w:sdt>
          <w:sdtPr>
            <w:rPr>
              <w:rFonts w:asciiTheme="minorHAnsi" w:hAnsiTheme="minorHAnsi" w:cstheme="minorHAnsi"/>
              <w:color w:val="44546A" w:themeColor="text2"/>
              <w:szCs w:val="20"/>
            </w:rPr>
            <w:id w:val="-54059266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6ABE6494"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5256127"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0CD16A"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4CA847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Meble w zabudowie aneksu w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8494CA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F0DB68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11014323" w14:textId="77777777" w:rsidTr="14E9A3FC">
        <w:trPr>
          <w:trHeight w:val="576"/>
          <w:jc w:val="center"/>
        </w:trPr>
        <w:sdt>
          <w:sdtPr>
            <w:rPr>
              <w:rFonts w:asciiTheme="minorHAnsi" w:hAnsiTheme="minorHAnsi" w:cstheme="minorHAnsi"/>
              <w:color w:val="44546A" w:themeColor="text2"/>
              <w:szCs w:val="20"/>
            </w:rPr>
            <w:id w:val="-179983578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67055AF"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E93EC53"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BDDE62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AD309E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Lodówka w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2FFBD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4DD834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DE60F37" w14:textId="77777777" w:rsidTr="14E9A3FC">
        <w:trPr>
          <w:trHeight w:val="864"/>
          <w:jc w:val="center"/>
        </w:trPr>
        <w:sdt>
          <w:sdtPr>
            <w:rPr>
              <w:rFonts w:asciiTheme="minorHAnsi" w:hAnsiTheme="minorHAnsi" w:cstheme="minorHAnsi"/>
              <w:color w:val="44546A" w:themeColor="text2"/>
              <w:szCs w:val="20"/>
            </w:rPr>
            <w:id w:val="185037121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879461E"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F83D3C6"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603BE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E6F91E"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Zlewozmywak w aneksie kuchennym w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CEFB276"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9E4C69"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64D59EC1" w14:textId="77777777" w:rsidTr="14E9A3FC">
        <w:trPr>
          <w:trHeight w:val="288"/>
          <w:jc w:val="center"/>
        </w:trPr>
        <w:sdt>
          <w:sdtPr>
            <w:rPr>
              <w:rFonts w:asciiTheme="minorHAnsi" w:hAnsiTheme="minorHAnsi" w:cstheme="minorHAnsi"/>
              <w:color w:val="44546A" w:themeColor="text2"/>
              <w:szCs w:val="20"/>
            </w:rPr>
            <w:id w:val="9875929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DE29E3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9DCEA77"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B1BB77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159263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Zmywarka w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41C06B7"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3A623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1E31DFDD" w14:textId="77777777" w:rsidTr="14E9A3FC">
        <w:trPr>
          <w:trHeight w:val="375"/>
          <w:jc w:val="center"/>
        </w:trPr>
        <w:sdt>
          <w:sdtPr>
            <w:rPr>
              <w:rFonts w:asciiTheme="minorHAnsi" w:hAnsiTheme="minorHAnsi" w:cstheme="minorHAnsi"/>
              <w:color w:val="44546A" w:themeColor="text2"/>
              <w:szCs w:val="20"/>
            </w:rPr>
            <w:id w:val="-202547066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23851B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5A3C021"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0EAC7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FC5D6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 świetlicy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B971287"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DAE990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A710B11" w14:textId="77777777" w:rsidTr="14E9A3FC">
        <w:trPr>
          <w:trHeight w:val="1152"/>
          <w:jc w:val="center"/>
        </w:trPr>
        <w:sdt>
          <w:sdtPr>
            <w:rPr>
              <w:rFonts w:asciiTheme="minorHAnsi" w:hAnsiTheme="minorHAnsi" w:cstheme="minorHAnsi"/>
              <w:color w:val="44546A" w:themeColor="text2"/>
              <w:szCs w:val="20"/>
            </w:rPr>
            <w:id w:val="95459132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A65E2D8" w14:textId="77777777" w:rsidR="00897381" w:rsidRPr="00620A44" w:rsidRDefault="00897381" w:rsidP="00897381">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1BC7633"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0F549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2C614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Armatura łazienkowa w łazience w części ogólnodostępnej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29C740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1CE45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B03AD5C" w14:textId="77777777" w:rsidTr="14E9A3FC">
        <w:trPr>
          <w:trHeight w:val="809"/>
          <w:jc w:val="center"/>
        </w:trPr>
        <w:sdt>
          <w:sdtPr>
            <w:rPr>
              <w:rFonts w:asciiTheme="minorHAnsi" w:hAnsiTheme="minorHAnsi" w:cstheme="minorHAnsi"/>
              <w:color w:val="44546A" w:themeColor="text2"/>
              <w:szCs w:val="20"/>
            </w:rPr>
            <w:id w:val="-127455794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DC268C3" w14:textId="77777777" w:rsidR="00897381" w:rsidRPr="00620A44" w:rsidRDefault="00897381" w:rsidP="00897381">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639D5A9"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C67F8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Wyposażenie</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17FED1"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Lustra w holu głównym</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97736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D337B07"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7E0193FD" w14:textId="77777777" w:rsidTr="14E9A3FC">
        <w:trPr>
          <w:trHeight w:val="435"/>
          <w:jc w:val="center"/>
        </w:trPr>
        <w:sdt>
          <w:sdtPr>
            <w:rPr>
              <w:rFonts w:asciiTheme="minorHAnsi" w:hAnsiTheme="minorHAnsi" w:cstheme="minorHAnsi"/>
              <w:color w:val="44546A" w:themeColor="text2"/>
              <w:szCs w:val="20"/>
            </w:rPr>
            <w:id w:val="17747756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71E78F8"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136DB5"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64614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8F537FD"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Parkingi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71B22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ECCB32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32EC488F" w14:textId="77777777" w:rsidTr="14E9A3FC">
        <w:trPr>
          <w:trHeight w:val="576"/>
          <w:jc w:val="center"/>
        </w:trPr>
        <w:sdt>
          <w:sdtPr>
            <w:rPr>
              <w:rFonts w:asciiTheme="minorHAnsi" w:hAnsiTheme="minorHAnsi" w:cstheme="minorHAnsi"/>
              <w:color w:val="44546A" w:themeColor="text2"/>
              <w:szCs w:val="20"/>
            </w:rPr>
            <w:id w:val="1060163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D97534A"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162F375"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22A47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80C8F0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Teren rekreacyjny</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4D8981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44EED24"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736A4F51" w14:textId="77777777" w:rsidTr="14E9A3FC">
        <w:trPr>
          <w:trHeight w:val="576"/>
          <w:jc w:val="center"/>
        </w:trPr>
        <w:sdt>
          <w:sdtPr>
            <w:rPr>
              <w:rFonts w:asciiTheme="minorHAnsi" w:hAnsiTheme="minorHAnsi" w:cstheme="minorHAnsi"/>
              <w:color w:val="44546A" w:themeColor="text2"/>
              <w:szCs w:val="20"/>
            </w:rPr>
            <w:id w:val="-71828547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2DA85E8E"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4047CD"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0F519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BB2BE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Mała architektura: ławki, donice, kosze na śmieci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59059B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DCFAE9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4B29DB20" w14:textId="77777777" w:rsidTr="14E9A3FC">
        <w:trPr>
          <w:trHeight w:val="864"/>
          <w:jc w:val="center"/>
        </w:trPr>
        <w:sdt>
          <w:sdtPr>
            <w:rPr>
              <w:rFonts w:asciiTheme="minorHAnsi" w:hAnsiTheme="minorHAnsi" w:cstheme="minorHAnsi"/>
              <w:color w:val="44546A" w:themeColor="text2"/>
              <w:szCs w:val="20"/>
            </w:rPr>
            <w:id w:val="-137777529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5071BC8D"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65B5D3E"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14DC34"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D50981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Zieleń</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7E6DAE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E69C7FC"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764D0EEA" w14:textId="77777777" w:rsidTr="14E9A3FC">
        <w:trPr>
          <w:trHeight w:val="1152"/>
          <w:jc w:val="center"/>
        </w:trPr>
        <w:sdt>
          <w:sdtPr>
            <w:rPr>
              <w:rFonts w:asciiTheme="minorHAnsi" w:hAnsiTheme="minorHAnsi" w:cstheme="minorHAnsi"/>
              <w:color w:val="44546A" w:themeColor="text2"/>
              <w:szCs w:val="20"/>
            </w:rPr>
            <w:id w:val="144241344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1FC82688"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C7AE2F5"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61A9A4"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B5F43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Chodniki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668A5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5D70E5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BA79084" w14:textId="77777777" w:rsidTr="14E9A3FC">
        <w:trPr>
          <w:trHeight w:val="576"/>
          <w:jc w:val="center"/>
        </w:trPr>
        <w:sdt>
          <w:sdtPr>
            <w:rPr>
              <w:rFonts w:asciiTheme="minorHAnsi" w:hAnsiTheme="minorHAnsi" w:cstheme="minorHAnsi"/>
              <w:color w:val="44546A" w:themeColor="text2"/>
              <w:szCs w:val="20"/>
            </w:rPr>
            <w:id w:val="92662387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54230E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759E39B"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7D902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1099D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Drogi pożarowe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E9926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8A1A0EE"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2DBFD6C4" w14:textId="77777777" w:rsidTr="14E9A3FC">
        <w:trPr>
          <w:trHeight w:val="864"/>
          <w:jc w:val="center"/>
        </w:trPr>
        <w:sdt>
          <w:sdtPr>
            <w:rPr>
              <w:rFonts w:asciiTheme="minorHAnsi" w:hAnsiTheme="minorHAnsi" w:cstheme="minorHAnsi"/>
              <w:color w:val="44546A" w:themeColor="text2"/>
              <w:szCs w:val="20"/>
            </w:rPr>
            <w:id w:val="-47969681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66011C9"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E973331"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993E393"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8E5325"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Drogi, parkingi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4189CFD"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4B7B24"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57008D63" w14:textId="77777777" w:rsidTr="14E9A3FC">
        <w:trPr>
          <w:trHeight w:val="864"/>
          <w:jc w:val="center"/>
        </w:trPr>
        <w:sdt>
          <w:sdtPr>
            <w:rPr>
              <w:rFonts w:asciiTheme="minorHAnsi" w:hAnsiTheme="minorHAnsi" w:cstheme="minorHAnsi"/>
              <w:color w:val="44546A" w:themeColor="text2"/>
              <w:szCs w:val="20"/>
            </w:rPr>
            <w:id w:val="-158567513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339EEA0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284092B"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60AA89"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D7B239B"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Oświetlenie terenu</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811E95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31AE82"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039815A0" w14:textId="77777777" w:rsidTr="14E9A3FC">
        <w:trPr>
          <w:trHeight w:val="576"/>
          <w:jc w:val="center"/>
        </w:trPr>
        <w:sdt>
          <w:sdtPr>
            <w:rPr>
              <w:rFonts w:asciiTheme="minorHAnsi" w:hAnsiTheme="minorHAnsi" w:cstheme="minorHAnsi"/>
              <w:color w:val="44546A" w:themeColor="text2"/>
              <w:szCs w:val="20"/>
            </w:rPr>
            <w:id w:val="93532445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4B3CF8D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D231CD4"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715F13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D3C318"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Instalacja wodociągowa </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9F029B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D7D1B96"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4851D87C" w14:textId="77777777" w:rsidTr="14E9A3FC">
        <w:trPr>
          <w:trHeight w:val="864"/>
          <w:jc w:val="center"/>
        </w:trPr>
        <w:sdt>
          <w:sdtPr>
            <w:rPr>
              <w:rFonts w:asciiTheme="minorHAnsi" w:hAnsiTheme="minorHAnsi" w:cstheme="minorHAnsi"/>
              <w:color w:val="44546A" w:themeColor="text2"/>
              <w:szCs w:val="20"/>
            </w:rPr>
            <w:id w:val="183988885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7C823D37"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73599F"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41FF4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5EC254F"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Ogrodzenie</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F60169A"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44FE6B0" w14:textId="77777777" w:rsidR="00897381" w:rsidRPr="00620A44" w:rsidRDefault="00897381" w:rsidP="00897381">
            <w:pPr>
              <w:pStyle w:val="Normalny1"/>
              <w:spacing w:before="0" w:line="240" w:lineRule="auto"/>
              <w:jc w:val="left"/>
              <w:rPr>
                <w:rFonts w:asciiTheme="minorHAnsi" w:hAnsiTheme="minorHAnsi" w:cstheme="minorHAnsi"/>
                <w:szCs w:val="20"/>
                <w:lang w:eastAsia="pl-PL"/>
              </w:rPr>
            </w:pPr>
          </w:p>
        </w:tc>
      </w:tr>
      <w:tr w:rsidR="00897381" w:rsidRPr="00620A44" w14:paraId="2FE7D2F5" w14:textId="77777777" w:rsidTr="14E9A3FC">
        <w:trPr>
          <w:trHeight w:val="576"/>
          <w:jc w:val="center"/>
        </w:trPr>
        <w:sdt>
          <w:sdtPr>
            <w:rPr>
              <w:rFonts w:asciiTheme="minorHAnsi" w:hAnsiTheme="minorHAnsi" w:cstheme="minorHAnsi"/>
              <w:color w:val="44546A" w:themeColor="text2"/>
              <w:szCs w:val="20"/>
            </w:rPr>
            <w:id w:val="11206488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DD9"/>
              </w:tcPr>
              <w:p w14:paraId="06EAF221" w14:textId="77777777" w:rsidR="00897381" w:rsidRPr="00620A44" w:rsidRDefault="00897381" w:rsidP="00897381">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E5790BC" w14:textId="77777777" w:rsidR="00897381" w:rsidRPr="00620A44" w:rsidRDefault="00897381" w:rsidP="14E9A3FC">
            <w:pPr>
              <w:pStyle w:val="Akapitzlist1"/>
              <w:numPr>
                <w:ilvl w:val="0"/>
                <w:numId w:val="37"/>
              </w:numPr>
              <w:spacing w:before="0" w:line="240" w:lineRule="auto"/>
              <w:ind w:left="0" w:firstLine="0"/>
              <w:jc w:val="left"/>
              <w:rPr>
                <w:rFonts w:asciiTheme="minorHAnsi" w:hAnsiTheme="minorHAnsi" w:cstheme="minorBidi"/>
                <w:color w:val="000000"/>
                <w:lang w:eastAsia="pl-PL"/>
              </w:rPr>
            </w:pPr>
          </w:p>
        </w:tc>
        <w:tc>
          <w:tcPr>
            <w:tcW w:w="9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5877B5"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9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F51486"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Powierzchnia działki</w:t>
            </w:r>
          </w:p>
        </w:tc>
        <w:tc>
          <w:tcPr>
            <w:tcW w:w="6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21343E"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c>
          <w:tcPr>
            <w:tcW w:w="148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DE1567" w14:textId="77777777"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p>
        </w:tc>
      </w:tr>
      <w:tr w:rsidR="00897381" w:rsidRPr="00620A44" w14:paraId="1F68EFFB" w14:textId="77777777" w:rsidTr="14E9A3FC">
        <w:trPr>
          <w:trHeight w:val="576"/>
          <w:jc w:val="center"/>
        </w:trPr>
        <w:sdt>
          <w:sdtPr>
            <w:rPr>
              <w:rFonts w:asciiTheme="minorHAnsi" w:hAnsiTheme="minorHAnsi" w:cstheme="minorHAnsi"/>
              <w:color w:val="44546A" w:themeColor="text2"/>
              <w:szCs w:val="20"/>
            </w:rPr>
            <w:id w:val="-66108165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tcPr>
              <w:p w14:paraId="6B94BFDE" w14:textId="77777777" w:rsidR="00897381" w:rsidRPr="00620A44" w:rsidRDefault="00897381" w:rsidP="00897381">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49190B3" w14:textId="089BF7A1" w:rsidR="00897381" w:rsidRPr="00620A44" w:rsidRDefault="00897381" w:rsidP="00897381">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bl>
    <w:p w14:paraId="275E6166" w14:textId="77777777" w:rsidR="00575ECA" w:rsidRPr="00620A44" w:rsidRDefault="00575ECA" w:rsidP="00E00CAC">
      <w:pPr>
        <w:rPr>
          <w:rFonts w:cstheme="minorHAnsi"/>
        </w:rPr>
      </w:pPr>
    </w:p>
    <w:p w14:paraId="56787ED4" w14:textId="3411AD0D" w:rsidR="00F9314B" w:rsidRPr="00620A44" w:rsidRDefault="00F9314B" w:rsidP="052EF04F">
      <w:pPr>
        <w:pStyle w:val="Akapitzlist"/>
        <w:numPr>
          <w:ilvl w:val="0"/>
          <w:numId w:val="35"/>
        </w:numPr>
        <w:rPr>
          <w:rFonts w:eastAsiaTheme="majorEastAsia" w:cstheme="minorHAnsi"/>
          <w:b/>
          <w:bCs/>
          <w:color w:val="000000" w:themeColor="text1"/>
          <w:sz w:val="20"/>
          <w:szCs w:val="20"/>
        </w:rPr>
      </w:pPr>
      <w:r w:rsidRPr="00620A44">
        <w:rPr>
          <w:rFonts w:eastAsiaTheme="majorEastAsia" w:cstheme="minorHAnsi"/>
          <w:b/>
          <w:bCs/>
          <w:color w:val="000000" w:themeColor="text1"/>
          <w:sz w:val="20"/>
          <w:szCs w:val="20"/>
        </w:rPr>
        <w:t xml:space="preserve">WYMAGANIA OBLIGATORYJNE DLA STRUMIENIA </w:t>
      </w:r>
      <w:r w:rsidR="00F81FDB" w:rsidRPr="00620A44">
        <w:rPr>
          <w:rFonts w:eastAsiaTheme="majorEastAsia" w:cstheme="minorHAnsi"/>
          <w:b/>
          <w:bCs/>
          <w:color w:val="000000" w:themeColor="text1"/>
          <w:sz w:val="20"/>
          <w:szCs w:val="20"/>
        </w:rPr>
        <w:t xml:space="preserve">3 </w:t>
      </w:r>
      <w:r w:rsidRPr="00620A44">
        <w:rPr>
          <w:rFonts w:eastAsiaTheme="majorEastAsia" w:cstheme="minorHAnsi"/>
          <w:b/>
          <w:bCs/>
          <w:color w:val="000000" w:themeColor="text1"/>
          <w:sz w:val="20"/>
          <w:szCs w:val="20"/>
        </w:rPr>
        <w:t xml:space="preserve">– </w:t>
      </w:r>
      <w:r w:rsidR="00F81FDB" w:rsidRPr="00620A44">
        <w:rPr>
          <w:rFonts w:eastAsiaTheme="majorEastAsia" w:cstheme="minorHAnsi"/>
          <w:b/>
          <w:bCs/>
          <w:color w:val="000000" w:themeColor="text1"/>
          <w:sz w:val="20"/>
          <w:szCs w:val="20"/>
        </w:rPr>
        <w:t>BUDOWNICTWO JEDNORODZINNE</w:t>
      </w:r>
    </w:p>
    <w:p w14:paraId="7FDD2F56" w14:textId="1ED4C8D4" w:rsidR="00F9314B" w:rsidRPr="00620A44" w:rsidRDefault="00F9314B"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określić w Tabeli D.3 możliwość spełnienia Wymagań Obligatoryjnych, stawianych opracowywanej technologii modułowej/prefabrykowanej oraz technologii neutralnej klimatycznie dla budynku jednorodzinnego</w:t>
      </w:r>
      <w:r w:rsidR="00E124AA" w:rsidRPr="00620A44">
        <w:rPr>
          <w:rFonts w:cstheme="minorHAnsi"/>
          <w:sz w:val="20"/>
          <w:szCs w:val="20"/>
        </w:rPr>
        <w:t xml:space="preserve"> (Rozwiązaniu)</w:t>
      </w:r>
      <w:r w:rsidRPr="00620A44">
        <w:rPr>
          <w:rFonts w:cstheme="minorHAnsi"/>
          <w:sz w:val="20"/>
          <w:szCs w:val="20"/>
        </w:rPr>
        <w:t>, opisanych szczegółowo w Załączniku nr 1 do Regulaminu. Wnioskodawca zobligowany jest do wpisania w Tabeli D.</w:t>
      </w:r>
      <w:r w:rsidR="0021746D" w:rsidRPr="00620A44">
        <w:rPr>
          <w:rFonts w:cstheme="minorHAnsi"/>
          <w:sz w:val="20"/>
          <w:szCs w:val="20"/>
        </w:rPr>
        <w:t>3</w:t>
      </w:r>
      <w:r w:rsidRPr="00620A44">
        <w:rPr>
          <w:rFonts w:cstheme="minorHAnsi"/>
          <w:sz w:val="20"/>
          <w:szCs w:val="20"/>
        </w:rPr>
        <w:t xml:space="preserve">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realizacji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spełniania lub niespełniania danego kryterium. </w:t>
      </w:r>
    </w:p>
    <w:p w14:paraId="636DE536" w14:textId="1ACAD525" w:rsidR="00F9314B" w:rsidRPr="00620A44" w:rsidRDefault="00F9314B" w:rsidP="11B91D9B">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dla wymagań od </w:t>
      </w:r>
      <w:r w:rsidR="0021746D" w:rsidRPr="00620A44">
        <w:rPr>
          <w:rFonts w:cstheme="minorHAnsi"/>
          <w:sz w:val="20"/>
          <w:szCs w:val="20"/>
        </w:rPr>
        <w:t xml:space="preserve">JED 1.1-JED 1.8, JED 1.28, JED 1.38, </w:t>
      </w:r>
      <w:ins w:id="26" w:author="Autor">
        <w:r w:rsidR="00897381">
          <w:rPr>
            <w:rFonts w:cstheme="minorHAnsi"/>
            <w:sz w:val="20"/>
            <w:szCs w:val="20"/>
          </w:rPr>
          <w:t xml:space="preserve">JED 1.41 i </w:t>
        </w:r>
      </w:ins>
      <w:r w:rsidR="0021746D" w:rsidRPr="00620A44">
        <w:rPr>
          <w:rFonts w:cstheme="minorHAnsi"/>
          <w:sz w:val="20"/>
          <w:szCs w:val="20"/>
        </w:rPr>
        <w:t>JED 1.</w:t>
      </w:r>
      <w:del w:id="27" w:author="Autor">
        <w:r w:rsidR="0021746D" w:rsidRPr="00620A44" w:rsidDel="00897381">
          <w:rPr>
            <w:rFonts w:cstheme="minorHAnsi"/>
            <w:sz w:val="20"/>
            <w:szCs w:val="20"/>
          </w:rPr>
          <w:delText>65</w:delText>
        </w:r>
      </w:del>
      <w:ins w:id="28" w:author="Autor">
        <w:r w:rsidR="00897381">
          <w:rPr>
            <w:rFonts w:cstheme="minorHAnsi"/>
            <w:sz w:val="20"/>
            <w:szCs w:val="20"/>
          </w:rPr>
          <w:t>6</w:t>
        </w:r>
      </w:ins>
      <w:r w:rsidR="0021746D" w:rsidRPr="00620A44">
        <w:rPr>
          <w:rFonts w:cstheme="minorHAnsi"/>
          <w:sz w:val="20"/>
          <w:szCs w:val="20"/>
        </w:rPr>
        <w:t xml:space="preserve"> </w:t>
      </w:r>
      <w:r w:rsidRPr="00620A44">
        <w:rPr>
          <w:rFonts w:cstheme="minorHAnsi"/>
          <w:sz w:val="20"/>
          <w:szCs w:val="20"/>
        </w:rPr>
        <w:t>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4F924E87" w14:textId="77777777" w:rsidR="00532922" w:rsidRPr="00620A44" w:rsidRDefault="00F9314B" w:rsidP="00F9314B">
      <w:pPr>
        <w:tabs>
          <w:tab w:val="left" w:pos="6050"/>
        </w:tabs>
        <w:jc w:val="both"/>
        <w:rPr>
          <w:rFonts w:cstheme="minorHAnsi"/>
          <w:sz w:val="20"/>
        </w:rPr>
      </w:pPr>
      <w:r w:rsidRPr="00620A44">
        <w:rPr>
          <w:rFonts w:cstheme="minorHAnsi"/>
          <w:sz w:val="20"/>
          <w:u w:val="single"/>
        </w:rPr>
        <w:t>Uwaga!</w:t>
      </w:r>
      <w:r w:rsidRPr="00620A44">
        <w:rPr>
          <w:rFonts w:cstheme="minorHAnsi"/>
          <w:sz w:val="20"/>
        </w:rPr>
        <w:t xml:space="preserve"> Dla pozostałych wymagań Wnioskodawca nie wykonuje opisu.</w:t>
      </w:r>
    </w:p>
    <w:p w14:paraId="76118C5C" w14:textId="53A0A5F4" w:rsidR="00532922" w:rsidRPr="00620A44" w:rsidRDefault="00532922" w:rsidP="052EF04F">
      <w:pPr>
        <w:jc w:val="both"/>
        <w:rPr>
          <w:rFonts w:cstheme="minorHAnsi"/>
          <w:i/>
          <w:iCs/>
          <w:color w:val="44546A" w:themeColor="text2"/>
          <w:sz w:val="18"/>
          <w:szCs w:val="18"/>
        </w:rPr>
      </w:pPr>
      <w:r w:rsidRPr="00620A44">
        <w:rPr>
          <w:rFonts w:cstheme="minorHAnsi"/>
          <w:i/>
          <w:iCs/>
          <w:color w:val="44546A" w:themeColor="text2"/>
          <w:sz w:val="18"/>
          <w:szCs w:val="18"/>
        </w:rPr>
        <w:t xml:space="preserve">Tabela D.3 </w:t>
      </w:r>
      <w:r w:rsidR="00E00CAC" w:rsidRPr="00620A44">
        <w:rPr>
          <w:rFonts w:cstheme="minorHAnsi"/>
          <w:i/>
          <w:iCs/>
          <w:color w:val="44546A" w:themeColor="text2"/>
          <w:sz w:val="18"/>
          <w:szCs w:val="18"/>
        </w:rPr>
        <w:t>Wymagania O</w:t>
      </w:r>
      <w:r w:rsidRPr="00620A44">
        <w:rPr>
          <w:rFonts w:cstheme="minorHAnsi"/>
          <w:i/>
          <w:iCs/>
          <w:color w:val="44546A" w:themeColor="text2"/>
          <w:sz w:val="18"/>
          <w:szCs w:val="18"/>
        </w:rPr>
        <w:t xml:space="preserve">bligatoryjne stawiane opracowywanej technologii modułowej/prefabrykowanej oraz technologii neutralnej klimatycznie dla budynku jednorodzinnego </w:t>
      </w:r>
      <w:r w:rsidR="00251532" w:rsidRPr="00620A44">
        <w:rPr>
          <w:rFonts w:cstheme="minorHAnsi"/>
          <w:i/>
          <w:iCs/>
          <w:color w:val="44546A" w:themeColor="text2"/>
          <w:sz w:val="18"/>
          <w:szCs w:val="18"/>
        </w:rPr>
        <w:t xml:space="preserve">(Rozwiązaniu) </w:t>
      </w:r>
      <w:r w:rsidRPr="00620A44">
        <w:rPr>
          <w:rFonts w:cstheme="minorHAnsi"/>
          <w:i/>
          <w:iCs/>
          <w:color w:val="44546A" w:themeColor="text2"/>
          <w:sz w:val="18"/>
          <w:szCs w:val="18"/>
        </w:rPr>
        <w:t>oraz realizacji w postaci Demonstratora Technologii</w:t>
      </w:r>
    </w:p>
    <w:tbl>
      <w:tblPr>
        <w:tblW w:w="5000" w:type="pct"/>
        <w:tblLayout w:type="fixed"/>
        <w:tblCellMar>
          <w:left w:w="10" w:type="dxa"/>
          <w:right w:w="10" w:type="dxa"/>
        </w:tblCellMar>
        <w:tblLook w:val="0000" w:firstRow="0" w:lastRow="0" w:firstColumn="0" w:lastColumn="0" w:noHBand="0" w:noVBand="0"/>
      </w:tblPr>
      <w:tblGrid>
        <w:gridCol w:w="911"/>
        <w:gridCol w:w="825"/>
        <w:gridCol w:w="1379"/>
        <w:gridCol w:w="2128"/>
        <w:gridCol w:w="1133"/>
        <w:gridCol w:w="2686"/>
      </w:tblGrid>
      <w:tr w:rsidR="00532922" w:rsidRPr="00620A44" w14:paraId="056E2E21" w14:textId="77777777" w:rsidTr="14E9A3FC">
        <w:trPr>
          <w:trHeight w:val="340"/>
          <w:tblHeader/>
        </w:trPr>
        <w:tc>
          <w:tcPr>
            <w:tcW w:w="5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Pr>
          <w:p w14:paraId="2F4A51BD" w14:textId="77777777" w:rsidR="00532922" w:rsidRPr="00620A44" w:rsidRDefault="00532922" w:rsidP="00EA421D">
            <w:pPr>
              <w:jc w:val="center"/>
              <w:rPr>
                <w:rFonts w:cstheme="minorHAnsi"/>
                <w:bCs/>
                <w:sz w:val="12"/>
                <w:szCs w:val="12"/>
              </w:rPr>
            </w:pPr>
            <w:r w:rsidRPr="00620A44">
              <w:rPr>
                <w:rFonts w:cstheme="minorHAnsi"/>
                <w:bCs/>
                <w:sz w:val="12"/>
                <w:szCs w:val="12"/>
              </w:rPr>
              <w:lastRenderedPageBreak/>
              <w:t>Tajemnica przedsiębiorstwa?</w:t>
            </w:r>
          </w:p>
          <w:p w14:paraId="512E94B4" w14:textId="77777777" w:rsidR="00532922" w:rsidRPr="00620A44" w:rsidRDefault="00532922" w:rsidP="00EA421D">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030B9D74" w14:textId="77777777" w:rsidR="00532922" w:rsidRPr="00620A44" w:rsidRDefault="00532922" w:rsidP="00EA421D">
            <w:pPr>
              <w:pStyle w:val="Normalny1"/>
              <w:spacing w:before="0" w:line="240" w:lineRule="auto"/>
              <w:jc w:val="center"/>
              <w:rPr>
                <w:rFonts w:asciiTheme="minorHAnsi" w:hAnsiTheme="minorHAnsi" w:cstheme="minorHAnsi"/>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6FA4195E" w14:textId="785313E7" w:rsidR="00532922" w:rsidRPr="00620A44" w:rsidRDefault="00E00CAC"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rPr>
              <w:t>Wymagania O</w:t>
            </w:r>
            <w:r w:rsidR="00532922" w:rsidRPr="00620A44">
              <w:rPr>
                <w:rFonts w:asciiTheme="minorHAnsi" w:hAnsiTheme="minorHAnsi" w:cstheme="minorHAnsi"/>
                <w:b/>
                <w:bCs/>
              </w:rPr>
              <w:t xml:space="preserve">bligatoryjne stawiane opracowywanej technologii modułowej/prefabrykowanej oraz technologii neutralnej klimatycznie dla budynku jednorodzinnego </w:t>
            </w:r>
            <w:r w:rsidR="00251532" w:rsidRPr="00620A44">
              <w:rPr>
                <w:rFonts w:asciiTheme="minorHAnsi" w:hAnsiTheme="minorHAnsi" w:cstheme="minorHAnsi"/>
                <w:b/>
                <w:bCs/>
              </w:rPr>
              <w:t xml:space="preserve">(Rozwiązaniu) </w:t>
            </w:r>
            <w:r w:rsidR="00532922" w:rsidRPr="00620A44">
              <w:rPr>
                <w:rFonts w:asciiTheme="minorHAnsi" w:hAnsiTheme="minorHAnsi" w:cstheme="minorHAnsi"/>
                <w:b/>
                <w:bCs/>
              </w:rPr>
              <w:t>oraz realizacji w postaci Demonstratora Technologii</w:t>
            </w:r>
          </w:p>
        </w:tc>
      </w:tr>
      <w:tr w:rsidR="00532922" w:rsidRPr="00620A44" w14:paraId="6123AE75" w14:textId="77777777" w:rsidTr="14E9A3FC">
        <w:trPr>
          <w:trHeight w:val="340"/>
          <w:tblHeader/>
        </w:trPr>
        <w:tc>
          <w:tcPr>
            <w:tcW w:w="5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l2br w:val="single" w:sz="4" w:space="0" w:color="auto"/>
            </w:tcBorders>
            <w:shd w:val="clear" w:color="auto" w:fill="A8D08D" w:themeFill="accent6" w:themeFillTint="99"/>
          </w:tcPr>
          <w:p w14:paraId="6EEC5FA8" w14:textId="77777777" w:rsidR="00532922" w:rsidRPr="00620A44" w:rsidRDefault="00532922" w:rsidP="00EA421D">
            <w:pPr>
              <w:pStyle w:val="Normalny1"/>
              <w:spacing w:before="0" w:line="240" w:lineRule="auto"/>
              <w:jc w:val="center"/>
              <w:rPr>
                <w:rFonts w:asciiTheme="minorHAnsi" w:hAnsiTheme="minorHAnsi" w:cstheme="minorHAnsi"/>
                <w:bCs/>
                <w:szCs w:val="20"/>
                <w:lang w:eastAsia="pl-PL"/>
              </w:rPr>
            </w:pPr>
          </w:p>
        </w:tc>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7D1EAEA8" w14:textId="77777777" w:rsidR="00532922" w:rsidRPr="00620A44" w:rsidRDefault="00532922" w:rsidP="00EA421D">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1D1F6256" w14:textId="77777777" w:rsidR="00532922" w:rsidRPr="00620A44" w:rsidRDefault="00532922" w:rsidP="00EA421D">
            <w:pPr>
              <w:pStyle w:val="Normalny1"/>
              <w:spacing w:before="0" w:line="240" w:lineRule="auto"/>
              <w:jc w:val="center"/>
              <w:rPr>
                <w:rFonts w:asciiTheme="minorHAnsi" w:hAnsiTheme="minorHAnsi" w:cstheme="minorHAnsi"/>
                <w:b/>
                <w:bCs/>
                <w:color w:val="000000"/>
                <w:szCs w:val="20"/>
                <w:lang w:eastAsia="pl-PL"/>
              </w:rPr>
            </w:pPr>
            <w:bookmarkStart w:id="29" w:name="RANGE!B2:D29"/>
            <w:r w:rsidRPr="00620A44">
              <w:rPr>
                <w:rFonts w:asciiTheme="minorHAnsi" w:hAnsiTheme="minorHAnsi" w:cstheme="minorHAnsi"/>
                <w:b/>
                <w:bCs/>
                <w:color w:val="000000"/>
                <w:szCs w:val="20"/>
                <w:lang w:eastAsia="pl-PL"/>
              </w:rPr>
              <w:t>Kategoria</w:t>
            </w:r>
            <w:bookmarkEnd w:id="29"/>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tcMar>
              <w:top w:w="0" w:type="dxa"/>
              <w:left w:w="70" w:type="dxa"/>
              <w:bottom w:w="0" w:type="dxa"/>
              <w:right w:w="70" w:type="dxa"/>
            </w:tcMar>
            <w:vAlign w:val="center"/>
          </w:tcPr>
          <w:p w14:paraId="580C4818" w14:textId="353D5CF9" w:rsidR="00532922" w:rsidRPr="00620A44" w:rsidRDefault="00532922"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color w:val="000000" w:themeColor="text1"/>
                <w:lang w:eastAsia="pl-PL"/>
              </w:rPr>
              <w:t xml:space="preserve">Nazwa </w:t>
            </w:r>
            <w:r w:rsidR="005D0CFA" w:rsidRPr="00620A44">
              <w:rPr>
                <w:rFonts w:asciiTheme="minorHAnsi" w:hAnsiTheme="minorHAnsi" w:cstheme="minorHAnsi"/>
                <w:b/>
                <w:bCs/>
                <w:color w:val="000000" w:themeColor="text1"/>
                <w:lang w:eastAsia="pl-PL"/>
              </w:rPr>
              <w:t>Wymagania Obligatoryjnego</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vAlign w:val="center"/>
          </w:tcPr>
          <w:p w14:paraId="6A36AC2A" w14:textId="77777777" w:rsidR="00532922" w:rsidRPr="00620A44" w:rsidRDefault="00532922"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Spełnienie wymagania</w:t>
            </w: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8D08D" w:themeFill="accent6" w:themeFillTint="99"/>
            <w:vAlign w:val="center"/>
          </w:tcPr>
          <w:p w14:paraId="4E77B33B" w14:textId="77777777" w:rsidR="00532922" w:rsidRPr="00620A44" w:rsidRDefault="00532922"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Uwagi</w:t>
            </w:r>
          </w:p>
        </w:tc>
      </w:tr>
      <w:tr w:rsidR="00532922" w:rsidRPr="00620A44" w14:paraId="47B66839" w14:textId="77777777" w:rsidTr="14E9A3FC">
        <w:trPr>
          <w:trHeight w:val="340"/>
        </w:trPr>
        <w:sdt>
          <w:sdtPr>
            <w:rPr>
              <w:rFonts w:asciiTheme="minorHAnsi" w:hAnsiTheme="minorHAnsi" w:cstheme="minorHAnsi"/>
              <w:color w:val="44546A" w:themeColor="text2"/>
              <w:szCs w:val="20"/>
            </w:rPr>
            <w:id w:val="-120786392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0E8980B" w14:textId="77777777" w:rsidR="00532922" w:rsidRPr="00620A44" w:rsidRDefault="00532922" w:rsidP="00EA421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61DBA28" w14:textId="77777777" w:rsidR="00532922" w:rsidRPr="00620A44" w:rsidRDefault="00532922" w:rsidP="00532922">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7B7A68"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513B483"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Prefabrykacja/modułowość</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00B912"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6C892D9"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r>
      <w:tr w:rsidR="00532922" w:rsidRPr="00620A44" w14:paraId="4319E1A0" w14:textId="77777777" w:rsidTr="14E9A3FC">
        <w:trPr>
          <w:trHeight w:val="340"/>
        </w:trPr>
        <w:sdt>
          <w:sdtPr>
            <w:rPr>
              <w:rFonts w:cstheme="minorHAnsi"/>
              <w:color w:val="44546A" w:themeColor="text2"/>
              <w:szCs w:val="20"/>
            </w:rPr>
            <w:id w:val="-40637865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BC92EB8" w14:textId="77777777" w:rsidR="00532922" w:rsidRPr="00620A44" w:rsidRDefault="00532922" w:rsidP="00EA421D">
                <w:pPr>
                  <w:rPr>
                    <w:rFonts w:cstheme="minorHAnsi"/>
                    <w:i/>
                    <w:sz w:val="20"/>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EBB1F43" w14:textId="77777777" w:rsidR="008A3436" w:rsidRPr="00620A44" w:rsidRDefault="008A3436" w:rsidP="008A3436">
            <w:pPr>
              <w:rPr>
                <w:rFonts w:cstheme="minorHAnsi"/>
                <w:i/>
                <w:sz w:val="20"/>
                <w:szCs w:val="20"/>
              </w:rPr>
            </w:pPr>
            <w:r w:rsidRPr="00620A44">
              <w:rPr>
                <w:rFonts w:cstheme="minorHAnsi"/>
                <w:i/>
                <w:sz w:val="20"/>
                <w:szCs w:val="20"/>
              </w:rPr>
              <w:t>Uzasadnienie spełnienia wymagania, w tym:</w:t>
            </w:r>
          </w:p>
          <w:p w14:paraId="7BAB34F6"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technologii wykonania fundamentów,</w:t>
            </w:r>
          </w:p>
          <w:p w14:paraId="721BC996"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 łączenia elementów i uzupełnienia spoin pomiędzy elementami na budowie,</w:t>
            </w:r>
          </w:p>
          <w:p w14:paraId="2F116206" w14:textId="77777777" w:rsidR="008A3436" w:rsidRPr="00620A44" w:rsidRDefault="008A3436" w:rsidP="008A3436">
            <w:pPr>
              <w:pStyle w:val="Akapitzlist"/>
              <w:numPr>
                <w:ilvl w:val="0"/>
                <w:numId w:val="55"/>
              </w:numPr>
              <w:rPr>
                <w:rStyle w:val="Domylnaczcionkaakapitu1"/>
                <w:rFonts w:cstheme="minorHAnsi"/>
                <w:i/>
                <w:sz w:val="20"/>
                <w:szCs w:val="20"/>
              </w:rPr>
            </w:pPr>
            <w:r w:rsidRPr="00620A44">
              <w:rPr>
                <w:rStyle w:val="Domylnaczcionkaakapitu1"/>
                <w:rFonts w:cstheme="minorHAnsi"/>
                <w:i/>
                <w:color w:val="000000"/>
                <w:sz w:val="20"/>
                <w:szCs w:val="20"/>
                <w:lang w:eastAsia="pl-PL"/>
              </w:rPr>
              <w:t>opis sposobu wykonania izolacji termicznej,</w:t>
            </w:r>
          </w:p>
          <w:p w14:paraId="301224C8" w14:textId="48EA54A0" w:rsidR="00C7173D" w:rsidRPr="00620A44" w:rsidRDefault="008A3436" w:rsidP="008A3436">
            <w:pPr>
              <w:pStyle w:val="Akapitzlist"/>
              <w:numPr>
                <w:ilvl w:val="0"/>
                <w:numId w:val="55"/>
              </w:numPr>
              <w:rPr>
                <w:rFonts w:cstheme="minorHAnsi"/>
                <w:i/>
                <w:sz w:val="20"/>
                <w:szCs w:val="20"/>
              </w:rPr>
            </w:pPr>
            <w:r w:rsidRPr="00620A44">
              <w:rPr>
                <w:rStyle w:val="Domylnaczcionkaakapitu1"/>
                <w:rFonts w:cstheme="minorHAnsi"/>
                <w:i/>
                <w:color w:val="000000"/>
                <w:sz w:val="20"/>
                <w:szCs w:val="20"/>
                <w:lang w:eastAsia="pl-PL"/>
              </w:rPr>
              <w:t>opis sposobu wykończenia powierzchni elewacji.</w:t>
            </w:r>
          </w:p>
        </w:tc>
      </w:tr>
      <w:tr w:rsidR="00532922" w:rsidRPr="00620A44" w14:paraId="3D43329B" w14:textId="77777777" w:rsidTr="14E9A3FC">
        <w:trPr>
          <w:trHeight w:val="340"/>
        </w:trPr>
        <w:sdt>
          <w:sdtPr>
            <w:rPr>
              <w:rFonts w:asciiTheme="minorHAnsi" w:hAnsiTheme="minorHAnsi" w:cstheme="minorHAnsi"/>
              <w:color w:val="44546A" w:themeColor="text2"/>
              <w:szCs w:val="20"/>
            </w:rPr>
            <w:id w:val="-124009395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2F19037" w14:textId="593BFCAF" w:rsidR="00532922" w:rsidRPr="00620A44" w:rsidRDefault="00532922" w:rsidP="00EA421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83666B3" w14:textId="77777777" w:rsidR="00532922" w:rsidRPr="00620A44" w:rsidRDefault="00532922" w:rsidP="00532922">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0E96E6"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BFE666"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Czas budowy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8F69FD0"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85DB059"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r>
      <w:tr w:rsidR="00532922" w:rsidRPr="00620A44" w14:paraId="06B7D573" w14:textId="77777777" w:rsidTr="14E9A3FC">
        <w:trPr>
          <w:trHeight w:val="340"/>
        </w:trPr>
        <w:sdt>
          <w:sdtPr>
            <w:rPr>
              <w:rFonts w:cstheme="minorHAnsi"/>
              <w:color w:val="44546A" w:themeColor="text2"/>
              <w:szCs w:val="20"/>
            </w:rPr>
            <w:id w:val="46192937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5F929EA" w14:textId="0D7ECDEE" w:rsidR="00532922" w:rsidRPr="00620A44" w:rsidRDefault="00532922" w:rsidP="00EA421D">
                <w:pPr>
                  <w:rPr>
                    <w:rFonts w:cstheme="minorHAnsi"/>
                    <w:i/>
                    <w:sz w:val="20"/>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ABCCF17" w14:textId="77777777" w:rsidR="008A3436" w:rsidRPr="00620A44" w:rsidRDefault="008A3436" w:rsidP="008A3436">
            <w:pPr>
              <w:rPr>
                <w:rFonts w:cstheme="minorHAnsi"/>
                <w:i/>
                <w:sz w:val="20"/>
                <w:szCs w:val="20"/>
              </w:rPr>
            </w:pPr>
            <w:r w:rsidRPr="00620A44">
              <w:rPr>
                <w:rFonts w:cstheme="minorHAnsi"/>
                <w:i/>
                <w:sz w:val="20"/>
                <w:szCs w:val="20"/>
              </w:rPr>
              <w:t xml:space="preserve">Uzasadnienie spełnienia wymagania, w tym: </w:t>
            </w:r>
          </w:p>
          <w:p w14:paraId="4861833E" w14:textId="77777777" w:rsidR="008A3436" w:rsidRPr="00620A44" w:rsidRDefault="008A3436"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projektowanie elementów/modułów,</w:t>
            </w:r>
          </w:p>
          <w:p w14:paraId="5FF4ABDA" w14:textId="77777777" w:rsidR="008A3436" w:rsidRPr="00620A44" w:rsidRDefault="008A3436" w:rsidP="008A3436">
            <w:pPr>
              <w:pStyle w:val="Akapitzlist"/>
              <w:numPr>
                <w:ilvl w:val="0"/>
                <w:numId w:val="33"/>
              </w:numPr>
              <w:rPr>
                <w:rFonts w:cstheme="minorHAnsi"/>
                <w:i/>
                <w:sz w:val="20"/>
                <w:szCs w:val="20"/>
              </w:rPr>
            </w:pPr>
            <w:r w:rsidRPr="00620A44">
              <w:rPr>
                <w:rFonts w:cstheme="minorHAnsi"/>
                <w:i/>
                <w:sz w:val="20"/>
                <w:szCs w:val="20"/>
              </w:rPr>
              <w:t xml:space="preserve">podanie szacunkowego, średniego czasu na produkcję elementów/modułów, </w:t>
            </w:r>
          </w:p>
          <w:p w14:paraId="02EE3019" w14:textId="4871AB3A" w:rsidR="00532922" w:rsidRPr="00620A44" w:rsidRDefault="008A3436" w:rsidP="008A3436">
            <w:pPr>
              <w:pStyle w:val="Akapitzlist"/>
              <w:numPr>
                <w:ilvl w:val="0"/>
                <w:numId w:val="33"/>
              </w:numPr>
              <w:rPr>
                <w:rFonts w:cstheme="minorHAnsi"/>
                <w:i/>
                <w:sz w:val="20"/>
                <w:szCs w:val="20"/>
              </w:rPr>
            </w:pPr>
            <w:r w:rsidRPr="00620A44">
              <w:rPr>
                <w:rFonts w:cstheme="minorHAnsi"/>
                <w:i/>
                <w:sz w:val="20"/>
                <w:szCs w:val="20"/>
              </w:rPr>
              <w:t>podanie szacunkowego, średniego czasu na montaż elementów na budowie.</w:t>
            </w:r>
          </w:p>
        </w:tc>
      </w:tr>
      <w:tr w:rsidR="00532922" w:rsidRPr="00620A44" w14:paraId="0BD1D1BF" w14:textId="77777777" w:rsidTr="14E9A3FC">
        <w:trPr>
          <w:trHeight w:val="340"/>
        </w:trPr>
        <w:sdt>
          <w:sdtPr>
            <w:rPr>
              <w:rFonts w:asciiTheme="minorHAnsi" w:hAnsiTheme="minorHAnsi" w:cstheme="minorHAnsi"/>
              <w:color w:val="44546A" w:themeColor="text2"/>
              <w:szCs w:val="20"/>
            </w:rPr>
            <w:id w:val="-11760752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5845041" w14:textId="45613475" w:rsidR="00532922" w:rsidRPr="00620A44" w:rsidRDefault="00532922" w:rsidP="00EA421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007B647" w14:textId="77777777" w:rsidR="00532922" w:rsidRPr="00620A44" w:rsidRDefault="00532922" w:rsidP="00532922">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E8A931" w14:textId="77777777" w:rsidR="00532922" w:rsidRPr="00620A44" w:rsidRDefault="00532922"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szCs w:val="20"/>
                <w:lang w:eastAsia="pl-PL"/>
              </w:rPr>
              <w:t>Technologia</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AFB01E" w14:textId="77777777" w:rsidR="00532922" w:rsidRPr="00620A44" w:rsidRDefault="00532922"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bCs/>
                <w:szCs w:val="20"/>
                <w:lang w:eastAsia="pl-PL"/>
              </w:rPr>
              <w:t>Energooszczędność</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9043747" w14:textId="77777777" w:rsidR="00532922" w:rsidRPr="00620A44" w:rsidRDefault="00532922" w:rsidP="00EA421D">
            <w:pPr>
              <w:pStyle w:val="Normalny1"/>
              <w:spacing w:before="0" w:line="240" w:lineRule="auto"/>
              <w:jc w:val="left"/>
              <w:rPr>
                <w:rFonts w:asciiTheme="minorHAnsi" w:hAnsiTheme="minorHAnsi" w:cstheme="minorHAnsi"/>
                <w:bCs/>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1C98A77" w14:textId="77777777" w:rsidR="00532922" w:rsidRPr="00620A44" w:rsidRDefault="00532922" w:rsidP="00EA421D">
            <w:pPr>
              <w:pStyle w:val="Normalny1"/>
              <w:spacing w:before="0" w:line="240" w:lineRule="auto"/>
              <w:jc w:val="left"/>
              <w:rPr>
                <w:rFonts w:asciiTheme="minorHAnsi" w:hAnsiTheme="minorHAnsi" w:cstheme="minorHAnsi"/>
                <w:bCs/>
                <w:szCs w:val="20"/>
                <w:lang w:eastAsia="pl-PL"/>
              </w:rPr>
            </w:pPr>
          </w:p>
        </w:tc>
      </w:tr>
      <w:tr w:rsidR="00532922" w:rsidRPr="00620A44" w14:paraId="442132C7" w14:textId="77777777" w:rsidTr="14E9A3FC">
        <w:trPr>
          <w:trHeight w:val="340"/>
        </w:trPr>
        <w:sdt>
          <w:sdtPr>
            <w:rPr>
              <w:rFonts w:asciiTheme="minorHAnsi" w:hAnsiTheme="minorHAnsi" w:cstheme="minorHAnsi"/>
              <w:color w:val="44546A" w:themeColor="text2"/>
              <w:szCs w:val="20"/>
            </w:rPr>
            <w:id w:val="-112708030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B68500D" w14:textId="3A880552" w:rsidR="00532922" w:rsidRPr="00620A44" w:rsidRDefault="00532922"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BD3B706" w14:textId="2AB4BF95" w:rsidR="00532922" w:rsidRPr="00620A44" w:rsidRDefault="00532922" w:rsidP="00EA421D">
            <w:pPr>
              <w:pStyle w:val="Normalny1"/>
              <w:spacing w:before="0" w:line="240" w:lineRule="auto"/>
              <w:jc w:val="left"/>
              <w:rPr>
                <w:rFonts w:asciiTheme="minorHAnsi" w:hAnsiTheme="minorHAnsi" w:cstheme="minorHAnsi"/>
                <w:bCs/>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532922" w:rsidRPr="00620A44" w14:paraId="40A44246" w14:textId="77777777" w:rsidTr="14E9A3FC">
        <w:trPr>
          <w:trHeight w:val="340"/>
        </w:trPr>
        <w:sdt>
          <w:sdtPr>
            <w:rPr>
              <w:rFonts w:asciiTheme="minorHAnsi" w:hAnsiTheme="minorHAnsi" w:cstheme="minorHAnsi"/>
              <w:color w:val="44546A" w:themeColor="text2"/>
              <w:szCs w:val="20"/>
            </w:rPr>
            <w:id w:val="-19485470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8A5CEB7" w14:textId="27FC08EA" w:rsidR="00532922" w:rsidRPr="00620A44" w:rsidRDefault="00532922" w:rsidP="00EA421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BF814D4" w14:textId="77777777" w:rsidR="00532922" w:rsidRPr="00620A44" w:rsidRDefault="00532922" w:rsidP="00532922">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743D465"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37F631"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Skalowalność rozwiązań</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DEC84ED"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5B44ABF" w14:textId="77777777" w:rsidR="00532922" w:rsidRPr="00620A44" w:rsidRDefault="00532922" w:rsidP="00EA421D">
            <w:pPr>
              <w:pStyle w:val="Normalny1"/>
              <w:spacing w:before="0" w:line="240" w:lineRule="auto"/>
              <w:jc w:val="left"/>
              <w:rPr>
                <w:rFonts w:asciiTheme="minorHAnsi" w:hAnsiTheme="minorHAnsi" w:cstheme="minorHAnsi"/>
                <w:color w:val="000000"/>
                <w:szCs w:val="20"/>
                <w:lang w:eastAsia="pl-PL"/>
              </w:rPr>
            </w:pPr>
          </w:p>
        </w:tc>
      </w:tr>
      <w:tr w:rsidR="00C7173D" w:rsidRPr="00620A44" w14:paraId="1F320037" w14:textId="77777777" w:rsidTr="14E9A3FC">
        <w:trPr>
          <w:trHeight w:val="340"/>
        </w:trPr>
        <w:sdt>
          <w:sdtPr>
            <w:rPr>
              <w:rFonts w:asciiTheme="minorHAnsi" w:hAnsiTheme="minorHAnsi" w:cstheme="minorHAnsi"/>
              <w:color w:val="44546A" w:themeColor="text2"/>
              <w:szCs w:val="20"/>
            </w:rPr>
            <w:id w:val="-27965243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88F5CCE" w14:textId="2928691F"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EE841D3" w14:textId="4061CC46"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podaniem przekrojów elementów nośnych.</w:t>
            </w:r>
          </w:p>
        </w:tc>
      </w:tr>
      <w:tr w:rsidR="00C7173D" w:rsidRPr="00620A44" w14:paraId="0549FC96" w14:textId="77777777" w:rsidTr="14E9A3FC">
        <w:trPr>
          <w:trHeight w:val="340"/>
        </w:trPr>
        <w:sdt>
          <w:sdtPr>
            <w:rPr>
              <w:rFonts w:asciiTheme="minorHAnsi" w:hAnsiTheme="minorHAnsi" w:cstheme="minorHAnsi"/>
              <w:color w:val="44546A" w:themeColor="text2"/>
              <w:szCs w:val="20"/>
            </w:rPr>
            <w:id w:val="-161489671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C3EF92C" w14:textId="6CBEEAB5"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6E9F9DA" w14:textId="77777777" w:rsidR="00C7173D" w:rsidRPr="00620A44" w:rsidRDefault="00C7173D" w:rsidP="00C7173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231D7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2E9FC6"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Czas użytkowania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EB42939"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09E55AF"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349EBF0B" w14:textId="77777777" w:rsidTr="14E9A3FC">
        <w:trPr>
          <w:trHeight w:val="340"/>
        </w:trPr>
        <w:sdt>
          <w:sdtPr>
            <w:rPr>
              <w:rFonts w:asciiTheme="minorHAnsi" w:hAnsiTheme="minorHAnsi" w:cstheme="minorHAnsi"/>
              <w:color w:val="44546A" w:themeColor="text2"/>
              <w:szCs w:val="20"/>
            </w:rPr>
            <w:id w:val="-174209770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26BAA16" w14:textId="638C9A65" w:rsidR="00C7173D" w:rsidRPr="00620A44" w:rsidRDefault="00C7173D" w:rsidP="00C7173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68CC2E" w14:textId="77777777" w:rsidR="00C7173D" w:rsidRPr="00620A44" w:rsidRDefault="00C7173D" w:rsidP="00C7173D">
            <w:pPr>
              <w:pStyle w:val="Akapitzlist1"/>
              <w:numPr>
                <w:ilvl w:val="0"/>
                <w:numId w:val="39"/>
              </w:numPr>
              <w:spacing w:before="0" w:line="240" w:lineRule="auto"/>
              <w:ind w:left="0" w:firstLine="0"/>
              <w:jc w:val="left"/>
              <w:rPr>
                <w:rFonts w:asciiTheme="minorHAnsi" w:hAnsiTheme="minorHAnsi" w:cstheme="minorHAnsi"/>
                <w:bCs/>
                <w:color w:val="000000"/>
                <w:szCs w:val="20"/>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A6DF7C7"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C74976"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Forma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35A083C"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FAD3DD"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6DF4CD9A" w14:textId="77777777" w:rsidTr="14E9A3FC">
        <w:trPr>
          <w:trHeight w:val="340"/>
        </w:trPr>
        <w:sdt>
          <w:sdtPr>
            <w:rPr>
              <w:rFonts w:asciiTheme="minorHAnsi" w:hAnsiTheme="minorHAnsi" w:cstheme="minorHAnsi"/>
              <w:color w:val="44546A" w:themeColor="text2"/>
              <w:szCs w:val="20"/>
            </w:rPr>
            <w:id w:val="-207472359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913E934" w14:textId="15F995E7"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BE6526D" w14:textId="5A00416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C7173D" w:rsidRPr="00620A44" w14:paraId="61964E7C" w14:textId="77777777" w:rsidTr="14E9A3FC">
        <w:trPr>
          <w:trHeight w:val="340"/>
        </w:trPr>
        <w:sdt>
          <w:sdtPr>
            <w:rPr>
              <w:rFonts w:asciiTheme="minorHAnsi" w:hAnsiTheme="minorHAnsi" w:cstheme="minorHAnsi"/>
              <w:color w:val="44546A" w:themeColor="text2"/>
              <w:szCs w:val="20"/>
            </w:rPr>
            <w:id w:val="-38186576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3807B03" w14:textId="0F81E6E6"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2FC1BD9" w14:textId="77777777" w:rsidR="00C7173D" w:rsidRPr="00620A44" w:rsidRDefault="00C7173D" w:rsidP="00C7173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C5340B"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6A462A"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Powierzchnia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C128DA1"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ED02133"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C7173D" w:rsidRPr="00620A44" w14:paraId="2D696AFB" w14:textId="77777777" w:rsidTr="14E9A3FC">
        <w:trPr>
          <w:trHeight w:val="340"/>
        </w:trPr>
        <w:sdt>
          <w:sdtPr>
            <w:rPr>
              <w:rFonts w:asciiTheme="minorHAnsi" w:hAnsiTheme="minorHAnsi" w:cstheme="minorHAnsi"/>
              <w:color w:val="44546A" w:themeColor="text2"/>
              <w:szCs w:val="20"/>
            </w:rPr>
            <w:id w:val="-134955532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E4DC449" w14:textId="16BEFF8F" w:rsidR="00C7173D" w:rsidRPr="00620A44" w:rsidRDefault="00C7173D" w:rsidP="00C7173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8700B2B" w14:textId="3B8151C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uwzględniające niezbędne obliczenia</w:t>
            </w:r>
            <w:r w:rsidR="008A3436" w:rsidRPr="00620A44">
              <w:rPr>
                <w:rFonts w:asciiTheme="minorHAnsi" w:hAnsiTheme="minorHAnsi" w:cstheme="minorHAnsi"/>
                <w:i/>
                <w:szCs w:val="20"/>
              </w:rPr>
              <w:t>.</w:t>
            </w:r>
          </w:p>
        </w:tc>
      </w:tr>
      <w:tr w:rsidR="00C7173D" w:rsidRPr="00620A44" w14:paraId="6167459A" w14:textId="77777777" w:rsidTr="14E9A3FC">
        <w:trPr>
          <w:trHeight w:val="340"/>
        </w:trPr>
        <w:sdt>
          <w:sdtPr>
            <w:rPr>
              <w:rFonts w:asciiTheme="minorHAnsi" w:hAnsiTheme="minorHAnsi" w:cstheme="minorHAnsi"/>
              <w:color w:val="44546A" w:themeColor="text2"/>
              <w:szCs w:val="20"/>
            </w:rPr>
            <w:id w:val="-40753988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039EA69" w14:textId="65E35BFB" w:rsidR="00C7173D" w:rsidRPr="00620A44" w:rsidRDefault="00C7173D" w:rsidP="00C7173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E2A613" w14:textId="77777777" w:rsidR="00C7173D" w:rsidRPr="00620A44" w:rsidRDefault="00C7173D" w:rsidP="00C7173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09D7E7"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ACB12D"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w:t>
            </w:r>
            <w:r w:rsidRPr="00620A44">
              <w:rPr>
                <w:rFonts w:asciiTheme="minorHAnsi" w:hAnsiTheme="minorHAnsi" w:cstheme="minorHAnsi"/>
              </w:rPr>
              <w:t>kład funkcjonalny</w:t>
            </w:r>
            <w:r w:rsidRPr="00620A44">
              <w:rPr>
                <w:rFonts w:asciiTheme="minorHAnsi" w:hAnsiTheme="minorHAnsi" w:cstheme="minorHAnsi"/>
                <w:color w:val="000000"/>
                <w:szCs w:val="20"/>
                <w:lang w:eastAsia="pl-PL"/>
              </w:rPr>
              <w:t xml:space="preserve">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A15F9B8"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819D0AE" w14:textId="77777777" w:rsidR="00C7173D" w:rsidRPr="00620A44" w:rsidRDefault="00C7173D" w:rsidP="00C7173D">
            <w:pPr>
              <w:pStyle w:val="Normalny1"/>
              <w:spacing w:before="0" w:line="240" w:lineRule="auto"/>
              <w:jc w:val="left"/>
              <w:rPr>
                <w:rFonts w:asciiTheme="minorHAnsi" w:hAnsiTheme="minorHAnsi" w:cstheme="minorHAnsi"/>
                <w:color w:val="000000"/>
                <w:szCs w:val="20"/>
                <w:lang w:eastAsia="pl-PL"/>
              </w:rPr>
            </w:pPr>
          </w:p>
        </w:tc>
      </w:tr>
      <w:tr w:rsidR="0063077D" w:rsidRPr="00620A44" w14:paraId="3C03FECF" w14:textId="77777777" w:rsidTr="14E9A3FC">
        <w:trPr>
          <w:trHeight w:val="340"/>
        </w:trPr>
        <w:sdt>
          <w:sdtPr>
            <w:rPr>
              <w:rFonts w:asciiTheme="minorHAnsi" w:hAnsiTheme="minorHAnsi" w:cstheme="minorHAnsi"/>
              <w:color w:val="44546A" w:themeColor="text2"/>
              <w:szCs w:val="20"/>
            </w:rPr>
            <w:id w:val="31561198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1E60D18" w14:textId="74A13703" w:rsidR="0063077D" w:rsidRPr="00620A44" w:rsidRDefault="0063077D" w:rsidP="0063077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1913DFF" w14:textId="4BE9E8DB" w:rsidR="0063077D" w:rsidRPr="00620A44" w:rsidRDefault="0063077D"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63077D" w:rsidRPr="00620A44" w14:paraId="7F2C4DA9" w14:textId="77777777" w:rsidTr="14E9A3FC">
        <w:trPr>
          <w:trHeight w:val="340"/>
        </w:trPr>
        <w:sdt>
          <w:sdtPr>
            <w:rPr>
              <w:rFonts w:asciiTheme="minorHAnsi" w:hAnsiTheme="minorHAnsi" w:cstheme="minorHAnsi"/>
              <w:color w:val="44546A" w:themeColor="text2"/>
              <w:szCs w:val="20"/>
            </w:rPr>
            <w:id w:val="16293645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0531442" w14:textId="57AAEDDF"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3CEABE"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06286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49EF0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Kondygnacje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C633D7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6394C2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48FDEE6" w14:textId="77777777" w:rsidTr="14E9A3FC">
        <w:trPr>
          <w:trHeight w:val="340"/>
        </w:trPr>
        <w:sdt>
          <w:sdtPr>
            <w:rPr>
              <w:rFonts w:asciiTheme="minorHAnsi" w:hAnsiTheme="minorHAnsi" w:cstheme="minorHAnsi"/>
              <w:color w:val="44546A" w:themeColor="text2"/>
              <w:szCs w:val="20"/>
            </w:rPr>
            <w:id w:val="194465509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1AC3B23" w14:textId="7122120A" w:rsidR="0063077D" w:rsidRPr="00620A44" w:rsidRDefault="0063077D" w:rsidP="0063077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765998A"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bCs/>
                <w:color w:val="000000"/>
                <w:szCs w:val="20"/>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C0053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9517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Wysokość kondygnacji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A5021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34EE40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DD7A09C" w14:textId="77777777" w:rsidTr="14E9A3FC">
        <w:trPr>
          <w:trHeight w:val="340"/>
        </w:trPr>
        <w:sdt>
          <w:sdtPr>
            <w:rPr>
              <w:rFonts w:asciiTheme="minorHAnsi" w:hAnsiTheme="minorHAnsi" w:cstheme="minorHAnsi"/>
              <w:color w:val="44546A" w:themeColor="text2"/>
              <w:szCs w:val="20"/>
            </w:rPr>
            <w:id w:val="-167887643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E671A62" w14:textId="2597F1F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46C12F8"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20873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EF272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Ściany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CBD365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1DB870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5BAADBE" w14:textId="77777777" w:rsidTr="14E9A3FC">
        <w:trPr>
          <w:trHeight w:val="340"/>
        </w:trPr>
        <w:sdt>
          <w:sdtPr>
            <w:rPr>
              <w:rFonts w:asciiTheme="minorHAnsi" w:hAnsiTheme="minorHAnsi" w:cstheme="minorHAnsi"/>
              <w:color w:val="44546A" w:themeColor="text2"/>
              <w:szCs w:val="20"/>
            </w:rPr>
            <w:id w:val="-52733761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43959B1" w14:textId="1C3046ED"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3286AE"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65C7E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B3E61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Stropy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8E675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D1EE81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CDB1A6F" w14:textId="77777777" w:rsidTr="14E9A3FC">
        <w:trPr>
          <w:trHeight w:val="340"/>
        </w:trPr>
        <w:sdt>
          <w:sdtPr>
            <w:rPr>
              <w:rFonts w:asciiTheme="minorHAnsi" w:hAnsiTheme="minorHAnsi" w:cstheme="minorHAnsi"/>
              <w:color w:val="44546A" w:themeColor="text2"/>
              <w:szCs w:val="20"/>
            </w:rPr>
            <w:id w:val="-139736370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5A847BC" w14:textId="4038A73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D4DED9"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7605B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2C64A5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Dach</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C1EFE6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C1215C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78190A7" w14:textId="77777777" w:rsidTr="14E9A3FC">
        <w:trPr>
          <w:trHeight w:val="340"/>
        </w:trPr>
        <w:sdt>
          <w:sdtPr>
            <w:rPr>
              <w:rFonts w:asciiTheme="minorHAnsi" w:hAnsiTheme="minorHAnsi" w:cstheme="minorHAnsi"/>
              <w:color w:val="44546A" w:themeColor="text2"/>
              <w:szCs w:val="20"/>
            </w:rPr>
            <w:id w:val="-144892654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C9200BE" w14:textId="43761898"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83372DB"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CA22B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A364B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Rynny i rury spustowe, obróbki blacharskie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5B488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8F91AA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F13EA5F" w14:textId="77777777" w:rsidTr="14E9A3FC">
        <w:trPr>
          <w:trHeight w:val="340"/>
        </w:trPr>
        <w:sdt>
          <w:sdtPr>
            <w:rPr>
              <w:rFonts w:asciiTheme="minorHAnsi" w:hAnsiTheme="minorHAnsi" w:cstheme="minorHAnsi"/>
              <w:color w:val="44546A" w:themeColor="text2"/>
              <w:szCs w:val="20"/>
            </w:rPr>
            <w:id w:val="51258101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09731C9" w14:textId="5F2C3ED8"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35D9AB3"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04A51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23E1D0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Taras na gruncie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3ED507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234CFC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69C4BA9" w14:textId="77777777" w:rsidTr="14E9A3FC">
        <w:trPr>
          <w:trHeight w:val="340"/>
        </w:trPr>
        <w:sdt>
          <w:sdtPr>
            <w:rPr>
              <w:rFonts w:asciiTheme="minorHAnsi" w:hAnsiTheme="minorHAnsi" w:cstheme="minorHAnsi"/>
              <w:color w:val="44546A" w:themeColor="text2"/>
              <w:szCs w:val="20"/>
            </w:rPr>
            <w:id w:val="-1184509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A1319A1" w14:textId="13E0C182"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9CAE42B"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A025A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5D258C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wejściowe do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A5B37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CE209B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B7298FC" w14:textId="77777777" w:rsidTr="14E9A3FC">
        <w:trPr>
          <w:trHeight w:val="340"/>
        </w:trPr>
        <w:sdt>
          <w:sdtPr>
            <w:rPr>
              <w:rFonts w:asciiTheme="minorHAnsi" w:hAnsiTheme="minorHAnsi" w:cstheme="minorHAnsi"/>
              <w:color w:val="44546A" w:themeColor="text2"/>
              <w:szCs w:val="20"/>
            </w:rPr>
            <w:id w:val="192745620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50F6E7A" w14:textId="4B54305E"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C0E4796"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DD3CB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46E9EE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Drzwi wewnętrzne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D3ECB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2C598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45D5D56" w14:textId="77777777" w:rsidTr="14E9A3FC">
        <w:trPr>
          <w:trHeight w:val="340"/>
        </w:trPr>
        <w:sdt>
          <w:sdtPr>
            <w:rPr>
              <w:rFonts w:asciiTheme="minorHAnsi" w:hAnsiTheme="minorHAnsi" w:cstheme="minorHAnsi"/>
              <w:color w:val="44546A" w:themeColor="text2"/>
              <w:szCs w:val="20"/>
            </w:rPr>
            <w:id w:val="-75328057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663BD55" w14:textId="398CB59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B635226"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5367B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6BE2D7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Okna i drzwi balkonowe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8E24C1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C8D50B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8D6F0AA" w14:textId="77777777" w:rsidTr="14E9A3FC">
        <w:trPr>
          <w:trHeight w:val="340"/>
        </w:trPr>
        <w:sdt>
          <w:sdtPr>
            <w:rPr>
              <w:rFonts w:asciiTheme="minorHAnsi" w:hAnsiTheme="minorHAnsi" w:cstheme="minorHAnsi"/>
              <w:color w:val="44546A" w:themeColor="text2"/>
              <w:szCs w:val="20"/>
            </w:rPr>
            <w:id w:val="6736115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CD26736" w14:textId="120E871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CE5A96"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75E96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F882E7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Parapety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66B9CD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96BD4F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2A1A02B" w14:textId="77777777" w:rsidTr="14E9A3FC">
        <w:trPr>
          <w:trHeight w:val="340"/>
        </w:trPr>
        <w:sdt>
          <w:sdtPr>
            <w:rPr>
              <w:rFonts w:asciiTheme="minorHAnsi" w:hAnsiTheme="minorHAnsi" w:cstheme="minorHAnsi"/>
              <w:color w:val="44546A" w:themeColor="text2"/>
              <w:szCs w:val="20"/>
            </w:rPr>
            <w:id w:val="-61297726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8DB5BD0" w14:textId="2B29E6C3"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25DFAE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70310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D16F9E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Klamki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57E94A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41A5E5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7B6964FF" w14:textId="77777777" w:rsidTr="14E9A3FC">
        <w:trPr>
          <w:trHeight w:val="340"/>
        </w:trPr>
        <w:sdt>
          <w:sdtPr>
            <w:rPr>
              <w:rFonts w:asciiTheme="minorHAnsi" w:hAnsiTheme="minorHAnsi" w:cstheme="minorHAnsi"/>
              <w:color w:val="44546A" w:themeColor="text2"/>
              <w:szCs w:val="20"/>
            </w:rPr>
            <w:id w:val="-38417989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D8A81C9" w14:textId="18EEE281"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5A1F8FF"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DA4DF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EECE16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Standard wykończenia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09017D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2F0654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3A98988" w14:textId="77777777" w:rsidTr="14E9A3FC">
        <w:trPr>
          <w:trHeight w:val="340"/>
        </w:trPr>
        <w:sdt>
          <w:sdtPr>
            <w:rPr>
              <w:rFonts w:asciiTheme="minorHAnsi" w:hAnsiTheme="minorHAnsi" w:cstheme="minorHAnsi"/>
              <w:color w:val="44546A" w:themeColor="text2"/>
              <w:szCs w:val="20"/>
            </w:rPr>
            <w:id w:val="-55786281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5548A8B" w14:textId="6B11E0FF"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753AC5E"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0882F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19612E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Wykończenie ścian i sufitów</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5F1BF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CC02DC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B95AA52" w14:textId="77777777" w:rsidTr="14E9A3FC">
        <w:trPr>
          <w:trHeight w:val="340"/>
        </w:trPr>
        <w:sdt>
          <w:sdtPr>
            <w:rPr>
              <w:rFonts w:asciiTheme="minorHAnsi" w:hAnsiTheme="minorHAnsi" w:cstheme="minorHAnsi"/>
              <w:color w:val="44546A" w:themeColor="text2"/>
              <w:szCs w:val="20"/>
            </w:rPr>
            <w:id w:val="3925860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A0DF681" w14:textId="121E45C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4B6935E"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407B8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3D0BA7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Wykończenie podłóg</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8E7D2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A64797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F59C9A2" w14:textId="77777777" w:rsidTr="14E9A3FC">
        <w:trPr>
          <w:trHeight w:val="340"/>
        </w:trPr>
        <w:sdt>
          <w:sdtPr>
            <w:rPr>
              <w:rFonts w:asciiTheme="minorHAnsi" w:hAnsiTheme="minorHAnsi" w:cstheme="minorHAnsi"/>
              <w:color w:val="44546A" w:themeColor="text2"/>
              <w:szCs w:val="20"/>
            </w:rPr>
            <w:id w:val="115865272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7B3D392" w14:textId="3A73BE1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C86254"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7105A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F1FEE0" w14:textId="1887A715"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Usytuowanie </w:t>
            </w:r>
            <w:r w:rsidR="00795F44" w:rsidRPr="00620A44">
              <w:rPr>
                <w:rFonts w:asciiTheme="minorHAnsi" w:hAnsiTheme="minorHAnsi" w:cstheme="minorHAnsi"/>
                <w:color w:val="000000"/>
                <w:szCs w:val="20"/>
                <w:lang w:eastAsia="pl-PL"/>
              </w:rPr>
              <w:t>Demonstrator</w:t>
            </w:r>
            <w:r w:rsidRPr="00620A44">
              <w:rPr>
                <w:rFonts w:asciiTheme="minorHAnsi" w:hAnsiTheme="minorHAnsi" w:cstheme="minorHAnsi"/>
                <w:color w:val="000000"/>
                <w:szCs w:val="20"/>
                <w:lang w:eastAsia="pl-PL"/>
              </w:rPr>
              <w:t>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ACBCE4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B5AA7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38B6CFE" w14:textId="77777777" w:rsidTr="14E9A3FC">
        <w:trPr>
          <w:trHeight w:val="340"/>
        </w:trPr>
        <w:sdt>
          <w:sdtPr>
            <w:rPr>
              <w:rFonts w:asciiTheme="minorHAnsi" w:hAnsiTheme="minorHAnsi" w:cstheme="minorHAnsi"/>
              <w:color w:val="44546A" w:themeColor="text2"/>
              <w:szCs w:val="20"/>
            </w:rPr>
            <w:id w:val="213066759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299385A" w14:textId="6A333E32" w:rsidR="0063077D" w:rsidRPr="00620A44" w:rsidRDefault="0063077D" w:rsidP="0063077D">
                <w:pPr>
                  <w:pStyle w:val="Akapitzlist1"/>
                  <w:spacing w:before="0" w:line="240" w:lineRule="auto"/>
                  <w:ind w:left="0"/>
                  <w:jc w:val="left"/>
                  <w:rPr>
                    <w:rFonts w:asciiTheme="minorHAnsi" w:hAnsiTheme="minorHAnsi" w:cstheme="minorHAnsi"/>
                    <w:bCs/>
                    <w:color w:val="000000"/>
                    <w:szCs w:val="20"/>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B1388C6"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bCs/>
                <w:color w:val="000000"/>
                <w:szCs w:val="20"/>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72D09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BA428B" w14:textId="77777777" w:rsidR="0063077D" w:rsidRPr="00620A44" w:rsidRDefault="0063077D" w:rsidP="0063077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lang w:eastAsia="pl-PL"/>
              </w:rPr>
              <w:t>Zgodność z ustawą Prawo budowlane oraz Warunkami Technicznymi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697C616" w14:textId="77777777" w:rsidR="0063077D" w:rsidRPr="00620A44" w:rsidRDefault="0063077D" w:rsidP="0063077D">
            <w:pPr>
              <w:pStyle w:val="Normalny1"/>
              <w:spacing w:before="0" w:line="240" w:lineRule="auto"/>
              <w:jc w:val="left"/>
              <w:rPr>
                <w:rStyle w:val="Domylnaczcionkaakapitu1"/>
                <w:rFonts w:asciiTheme="minorHAnsi" w:hAnsiTheme="minorHAnsi" w:cstheme="minorHAnsi"/>
                <w:color w:val="00000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96E993" w14:textId="77777777" w:rsidR="0063077D" w:rsidRPr="00620A44" w:rsidRDefault="0063077D" w:rsidP="0063077D">
            <w:pPr>
              <w:pStyle w:val="Normalny1"/>
              <w:spacing w:before="0" w:line="240" w:lineRule="auto"/>
              <w:jc w:val="left"/>
              <w:rPr>
                <w:rStyle w:val="Domylnaczcionkaakapitu1"/>
                <w:rFonts w:asciiTheme="minorHAnsi" w:hAnsiTheme="minorHAnsi" w:cstheme="minorHAnsi"/>
                <w:color w:val="000000"/>
                <w:lang w:eastAsia="pl-PL"/>
              </w:rPr>
            </w:pPr>
          </w:p>
        </w:tc>
      </w:tr>
      <w:tr w:rsidR="0063077D" w:rsidRPr="00620A44" w14:paraId="302CAF68" w14:textId="77777777" w:rsidTr="14E9A3FC">
        <w:trPr>
          <w:trHeight w:val="340"/>
        </w:trPr>
        <w:sdt>
          <w:sdtPr>
            <w:rPr>
              <w:rFonts w:asciiTheme="minorHAnsi" w:hAnsiTheme="minorHAnsi" w:cstheme="minorHAnsi"/>
              <w:color w:val="44546A" w:themeColor="text2"/>
              <w:szCs w:val="20"/>
            </w:rPr>
            <w:id w:val="-9032746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6E115C7" w14:textId="4F43971B"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40D5467"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6BB67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4455F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grzewcza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A2B0F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6A904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3851D55" w14:textId="77777777" w:rsidTr="14E9A3FC">
        <w:trPr>
          <w:trHeight w:val="340"/>
        </w:trPr>
        <w:sdt>
          <w:sdtPr>
            <w:rPr>
              <w:rFonts w:asciiTheme="minorHAnsi" w:hAnsiTheme="minorHAnsi" w:cstheme="minorHAnsi"/>
              <w:color w:val="44546A" w:themeColor="text2"/>
              <w:szCs w:val="20"/>
            </w:rPr>
            <w:id w:val="181198158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D51FF8C" w14:textId="65B9F412"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DC584B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D82093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0A7A86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elektryczna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AF3ED7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AE94EE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3BC5916" w14:textId="77777777" w:rsidTr="14E9A3FC">
        <w:trPr>
          <w:trHeight w:val="340"/>
        </w:trPr>
        <w:sdt>
          <w:sdtPr>
            <w:rPr>
              <w:rFonts w:asciiTheme="minorHAnsi" w:hAnsiTheme="minorHAnsi" w:cstheme="minorHAnsi"/>
              <w:color w:val="44546A" w:themeColor="text2"/>
              <w:szCs w:val="20"/>
            </w:rPr>
            <w:id w:val="-116400751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4C313E0" w14:textId="3E8DDFD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ADE7BF2"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45F19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A531A3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System zarządzania budynkiem</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222F7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84910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7DAEEC4" w14:textId="77777777" w:rsidTr="14E9A3FC">
        <w:trPr>
          <w:trHeight w:val="340"/>
        </w:trPr>
        <w:sdt>
          <w:sdtPr>
            <w:rPr>
              <w:rFonts w:asciiTheme="minorHAnsi" w:hAnsiTheme="minorHAnsi" w:cstheme="minorHAnsi"/>
              <w:color w:val="44546A" w:themeColor="text2"/>
              <w:szCs w:val="20"/>
            </w:rPr>
            <w:id w:val="1638606610"/>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BB28CE4" w14:textId="6966FB45" w:rsidR="0063077D" w:rsidRPr="00620A44" w:rsidRDefault="0063077D" w:rsidP="0063077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BD3CFE1" w14:textId="728E4CB4"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uwzględnieniem skróconego opisu funkcjonalności.</w:t>
            </w:r>
          </w:p>
        </w:tc>
      </w:tr>
      <w:tr w:rsidR="0063077D" w:rsidRPr="00620A44" w14:paraId="72FD4814" w14:textId="77777777" w:rsidTr="14E9A3FC">
        <w:trPr>
          <w:trHeight w:val="340"/>
        </w:trPr>
        <w:sdt>
          <w:sdtPr>
            <w:rPr>
              <w:rFonts w:asciiTheme="minorHAnsi" w:hAnsiTheme="minorHAnsi" w:cstheme="minorHAnsi"/>
              <w:color w:val="44546A" w:themeColor="text2"/>
              <w:szCs w:val="20"/>
            </w:rPr>
            <w:id w:val="-155970198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5068AC6" w14:textId="4252B63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06C944"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63E89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DE5C6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Jakość powietrza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E8C490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6D9F79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90EF6C8" w14:textId="77777777" w:rsidTr="14E9A3FC">
        <w:trPr>
          <w:trHeight w:val="340"/>
        </w:trPr>
        <w:sdt>
          <w:sdtPr>
            <w:rPr>
              <w:rFonts w:asciiTheme="minorHAnsi" w:hAnsiTheme="minorHAnsi" w:cstheme="minorHAnsi"/>
              <w:color w:val="44546A" w:themeColor="text2"/>
              <w:szCs w:val="20"/>
            </w:rPr>
            <w:id w:val="60562372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9C325BE" w14:textId="54ACF20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E8BDB3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669EA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E26C2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Punkty ładowania pojazdów elektrycznych</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E5BE01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AFEC7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6362B4E" w14:textId="77777777" w:rsidTr="14E9A3FC">
        <w:trPr>
          <w:trHeight w:val="340"/>
        </w:trPr>
        <w:sdt>
          <w:sdtPr>
            <w:rPr>
              <w:rFonts w:asciiTheme="minorHAnsi" w:hAnsiTheme="minorHAnsi" w:cstheme="minorHAnsi"/>
              <w:color w:val="44546A" w:themeColor="text2"/>
              <w:szCs w:val="20"/>
            </w:rPr>
            <w:id w:val="119250320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E1E2BEE" w14:textId="37B89C3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687F1B3"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50284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2549B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Kanalizacja sanitarna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F89ADD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FE02D4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FC811CE" w14:textId="77777777" w:rsidTr="14E9A3FC">
        <w:trPr>
          <w:trHeight w:val="340"/>
        </w:trPr>
        <w:sdt>
          <w:sdtPr>
            <w:rPr>
              <w:rFonts w:asciiTheme="minorHAnsi" w:hAnsiTheme="minorHAnsi" w:cstheme="minorHAnsi"/>
              <w:color w:val="44546A" w:themeColor="text2"/>
              <w:szCs w:val="20"/>
            </w:rPr>
            <w:id w:val="-151607181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7280464" w14:textId="356E7B96"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53D1485"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4901E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DA5DE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Kanalizacja deszczowa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E51F54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3ACC9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756B48AA" w14:textId="77777777" w:rsidTr="14E9A3FC">
        <w:trPr>
          <w:trHeight w:val="340"/>
        </w:trPr>
        <w:sdt>
          <w:sdtPr>
            <w:rPr>
              <w:rFonts w:asciiTheme="minorHAnsi" w:hAnsiTheme="minorHAnsi" w:cstheme="minorHAnsi"/>
              <w:color w:val="44546A" w:themeColor="text2"/>
              <w:szCs w:val="20"/>
            </w:rPr>
            <w:id w:val="211000259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95FC7DB" w14:textId="7AFACC9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A82E2F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4AFA3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96E2F4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Oświetlenie w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318971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1689D6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6165A79" w14:textId="77777777" w:rsidTr="14E9A3FC">
        <w:trPr>
          <w:trHeight w:val="340"/>
        </w:trPr>
        <w:sdt>
          <w:sdtPr>
            <w:rPr>
              <w:rFonts w:asciiTheme="minorHAnsi" w:hAnsiTheme="minorHAnsi" w:cstheme="minorHAnsi"/>
              <w:color w:val="44546A" w:themeColor="text2"/>
              <w:szCs w:val="20"/>
            </w:rPr>
            <w:id w:val="137465047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FCF9034" w14:textId="7DE9795B"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8DBEAD7"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CD0CA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6C29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Domofon </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072C07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D4F4BA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363B7AB" w14:textId="77777777" w:rsidTr="14E9A3FC">
        <w:trPr>
          <w:trHeight w:val="340"/>
        </w:trPr>
        <w:sdt>
          <w:sdtPr>
            <w:rPr>
              <w:rFonts w:asciiTheme="minorHAnsi" w:hAnsiTheme="minorHAnsi" w:cstheme="minorHAnsi"/>
              <w:color w:val="44546A" w:themeColor="text2"/>
              <w:szCs w:val="20"/>
            </w:rPr>
            <w:id w:val="-61444674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299CA1F" w14:textId="542E67FF"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0EBCBE5"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F9F8B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0C76D3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Wodomierz</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B647B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4EA810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AB6F432" w14:textId="77777777" w:rsidTr="14E9A3FC">
        <w:trPr>
          <w:trHeight w:val="340"/>
        </w:trPr>
        <w:sdt>
          <w:sdtPr>
            <w:rPr>
              <w:rFonts w:asciiTheme="minorHAnsi" w:hAnsiTheme="minorHAnsi" w:cstheme="minorHAnsi"/>
              <w:color w:val="44546A" w:themeColor="text2"/>
              <w:szCs w:val="20"/>
            </w:rPr>
            <w:id w:val="138783995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389C65A" w14:textId="1674A6E1"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8B637C"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74380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A96564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Licznik energii elektrycznej</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78FE0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0B5D4F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2A5CFFF" w14:textId="77777777" w:rsidTr="14E9A3FC">
        <w:trPr>
          <w:trHeight w:val="340"/>
        </w:trPr>
        <w:sdt>
          <w:sdtPr>
            <w:rPr>
              <w:rFonts w:asciiTheme="minorHAnsi" w:hAnsiTheme="minorHAnsi" w:cstheme="minorHAnsi"/>
              <w:color w:val="44546A" w:themeColor="text2"/>
              <w:szCs w:val="20"/>
            </w:rPr>
            <w:id w:val="1331167138"/>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7C3096A" w14:textId="11BCB642"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04D0CE3"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F4311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10C03E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Licznik ogrzewania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FF099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1EC62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01F9EE2" w14:textId="77777777" w:rsidTr="14E9A3FC">
        <w:trPr>
          <w:trHeight w:val="340"/>
        </w:trPr>
        <w:sdt>
          <w:sdtPr>
            <w:rPr>
              <w:rFonts w:asciiTheme="minorHAnsi" w:hAnsiTheme="minorHAnsi" w:cstheme="minorHAnsi"/>
              <w:color w:val="44546A" w:themeColor="text2"/>
              <w:szCs w:val="20"/>
            </w:rPr>
            <w:id w:val="-65922170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E2911BA" w14:textId="7BA05928"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899C6DD"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6F094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C34EA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wytwarzająca energię</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3ACDAB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94FA95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5C4BAF7" w14:textId="77777777" w:rsidTr="14E9A3FC">
        <w:trPr>
          <w:trHeight w:val="340"/>
        </w:trPr>
        <w:sdt>
          <w:sdtPr>
            <w:rPr>
              <w:rFonts w:asciiTheme="minorHAnsi" w:hAnsiTheme="minorHAnsi" w:cstheme="minorHAnsi"/>
              <w:color w:val="44546A" w:themeColor="text2"/>
              <w:szCs w:val="20"/>
            </w:rPr>
            <w:id w:val="-160464037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81F13C0" w14:textId="2183736E" w:rsidR="0063077D" w:rsidRPr="00620A44" w:rsidRDefault="0063077D" w:rsidP="0063077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B4589CF" w14:textId="5E35BBB3"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 z uwzględnieniem skróconego opisu urządzeń, mocy oraz ich efektywności w zależności od pory roku i pory dnia.</w:t>
            </w:r>
          </w:p>
        </w:tc>
      </w:tr>
      <w:tr w:rsidR="0063077D" w:rsidRPr="00620A44" w14:paraId="110EFEA2" w14:textId="77777777" w:rsidTr="14E9A3FC">
        <w:trPr>
          <w:trHeight w:val="340"/>
        </w:trPr>
        <w:sdt>
          <w:sdtPr>
            <w:rPr>
              <w:rFonts w:asciiTheme="minorHAnsi" w:hAnsiTheme="minorHAnsi" w:cstheme="minorHAnsi"/>
              <w:color w:val="44546A" w:themeColor="text2"/>
              <w:szCs w:val="20"/>
            </w:rPr>
            <w:id w:val="200939799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7457DCE" w14:textId="734656D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FF82D23"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E887B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9ABFFF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Wentylacja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687FB2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BADF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F6C9618" w14:textId="77777777" w:rsidTr="14E9A3FC">
        <w:trPr>
          <w:trHeight w:val="340"/>
        </w:trPr>
        <w:sdt>
          <w:sdtPr>
            <w:rPr>
              <w:rFonts w:asciiTheme="minorHAnsi" w:hAnsiTheme="minorHAnsi" w:cstheme="minorHAnsi"/>
              <w:color w:val="44546A" w:themeColor="text2"/>
              <w:szCs w:val="20"/>
            </w:rPr>
            <w:id w:val="-112800412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74B5A42" w14:textId="2CA21AC6"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D23B70" w14:textId="77777777" w:rsidR="0063077D" w:rsidRPr="00620A44" w:rsidRDefault="0063077D" w:rsidP="0063077D">
            <w:pPr>
              <w:pStyle w:val="Akapitzlist1"/>
              <w:numPr>
                <w:ilvl w:val="0"/>
                <w:numId w:val="39"/>
              </w:numPr>
              <w:spacing w:before="0" w:line="240" w:lineRule="auto"/>
              <w:ind w:left="0" w:firstLine="0"/>
              <w:jc w:val="left"/>
              <w:rP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3F30F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F47837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Zużycie wody</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58B94D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6D90A4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897381" w:rsidRPr="00620A44" w14:paraId="148E4EC5" w14:textId="77777777" w:rsidTr="14E9A3FC">
        <w:trPr>
          <w:trHeight w:val="340"/>
          <w:ins w:id="30" w:author="Autor"/>
        </w:trPr>
        <w:customXmlInsRangeStart w:id="31" w:author="Autor"/>
        <w:sdt>
          <w:sdtPr>
            <w:rPr>
              <w:rFonts w:asciiTheme="minorHAnsi" w:hAnsiTheme="minorHAnsi" w:cstheme="minorHAnsi"/>
              <w:color w:val="44546A" w:themeColor="text2"/>
              <w:szCs w:val="20"/>
            </w:rPr>
            <w:id w:val="-1238158774"/>
            <w14:checkbox>
              <w14:checked w14:val="0"/>
              <w14:checkedState w14:val="2612" w14:font="MS Gothic"/>
              <w14:uncheckedState w14:val="2610" w14:font="MS Gothic"/>
            </w14:checkbox>
          </w:sdtPr>
          <w:sdtEndPr/>
          <w:sdtContent>
            <w:customXmlInsRangeEnd w:id="31"/>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C81A169" w14:textId="4E96EB97" w:rsidR="00897381" w:rsidRDefault="00897381" w:rsidP="0063077D">
                <w:pPr>
                  <w:pStyle w:val="Akapitzlist1"/>
                  <w:spacing w:before="0" w:line="240" w:lineRule="auto"/>
                  <w:ind w:left="0"/>
                  <w:jc w:val="left"/>
                  <w:rPr>
                    <w:ins w:id="32" w:author="Autor"/>
                    <w:rFonts w:asciiTheme="minorHAnsi" w:hAnsiTheme="minorHAnsi" w:cstheme="minorHAnsi"/>
                    <w:color w:val="44546A" w:themeColor="text2"/>
                    <w:szCs w:val="20"/>
                  </w:rPr>
                </w:pPr>
                <w:ins w:id="33" w:author="Autor">
                  <w:r w:rsidRPr="00620A44">
                    <w:rPr>
                      <w:rFonts w:ascii="Segoe UI Symbol" w:eastAsia="MS Gothic" w:hAnsi="Segoe UI Symbol" w:cs="Segoe UI Symbol"/>
                      <w:color w:val="44546A" w:themeColor="text2"/>
                      <w:szCs w:val="20"/>
                    </w:rPr>
                    <w:t>☐</w:t>
                  </w:r>
                </w:ins>
              </w:p>
            </w:tc>
            <w:customXmlInsRangeStart w:id="34" w:author="Autor"/>
          </w:sdtContent>
        </w:sdt>
        <w:customXmlInsRangeEnd w:id="34"/>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41A29D7" w14:textId="77777777" w:rsidR="00897381" w:rsidRPr="00620A44" w:rsidRDefault="00897381" w:rsidP="0063077D">
            <w:pPr>
              <w:pStyle w:val="Akapitzlist1"/>
              <w:numPr>
                <w:ilvl w:val="0"/>
                <w:numId w:val="39"/>
              </w:numPr>
              <w:spacing w:before="0" w:line="240" w:lineRule="auto"/>
              <w:ind w:left="0" w:firstLine="0"/>
              <w:jc w:val="left"/>
              <w:rPr>
                <w:ins w:id="35" w:author="Autor"/>
                <w:rFonts w:asciiTheme="minorHAnsi" w:hAnsiTheme="minorHAnsi" w:cstheme="minorHAnsi"/>
                <w:color w:val="000000"/>
                <w:szCs w:val="2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C3D7C7" w14:textId="5A9F2196" w:rsidR="00897381" w:rsidRPr="00620A44" w:rsidRDefault="00897381" w:rsidP="0063077D">
            <w:pPr>
              <w:pStyle w:val="Normalny1"/>
              <w:spacing w:before="0" w:line="240" w:lineRule="auto"/>
              <w:jc w:val="left"/>
              <w:rPr>
                <w:ins w:id="36" w:author="Autor"/>
                <w:rFonts w:asciiTheme="minorHAnsi" w:hAnsiTheme="minorHAnsi" w:cstheme="minorHAnsi"/>
                <w:color w:val="000000"/>
                <w:szCs w:val="20"/>
                <w:lang w:eastAsia="pl-PL"/>
              </w:rPr>
            </w:pPr>
            <w:ins w:id="37" w:author="Autor">
              <w:r>
                <w:rPr>
                  <w:rFonts w:asciiTheme="minorHAnsi" w:hAnsiTheme="minorHAnsi" w:cstheme="minorHAnsi"/>
                  <w:color w:val="000000"/>
                  <w:szCs w:val="20"/>
                  <w:lang w:eastAsia="pl-PL"/>
                </w:rPr>
                <w:t>Instalacje</w:t>
              </w:r>
            </w:ins>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639A962" w14:textId="2DDD91AC" w:rsidR="00897381" w:rsidRPr="00620A44" w:rsidRDefault="00897381" w:rsidP="0063077D">
            <w:pPr>
              <w:pStyle w:val="Normalny1"/>
              <w:spacing w:before="0" w:line="240" w:lineRule="auto"/>
              <w:jc w:val="left"/>
              <w:rPr>
                <w:ins w:id="38" w:author="Autor"/>
                <w:rFonts w:asciiTheme="minorHAnsi" w:hAnsiTheme="minorHAnsi" w:cstheme="minorHAnsi"/>
                <w:color w:val="000000"/>
                <w:szCs w:val="20"/>
                <w:lang w:eastAsia="pl-PL"/>
              </w:rPr>
            </w:pPr>
            <w:ins w:id="39" w:author="Autor">
              <w:r>
                <w:rPr>
                  <w:rFonts w:asciiTheme="minorHAnsi" w:hAnsiTheme="minorHAnsi" w:cstheme="minorHAnsi"/>
                  <w:color w:val="000000"/>
                  <w:szCs w:val="20"/>
                  <w:lang w:eastAsia="pl-PL"/>
                </w:rPr>
                <w:t>Komfort cieplny</w:t>
              </w:r>
            </w:ins>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D24085E" w14:textId="77777777" w:rsidR="00897381" w:rsidRPr="00620A44" w:rsidRDefault="00897381" w:rsidP="0063077D">
            <w:pPr>
              <w:pStyle w:val="Normalny1"/>
              <w:spacing w:before="0" w:line="240" w:lineRule="auto"/>
              <w:jc w:val="left"/>
              <w:rPr>
                <w:ins w:id="40" w:author="Auto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A61C9F9" w14:textId="77777777" w:rsidR="00897381" w:rsidRPr="00620A44" w:rsidRDefault="00897381" w:rsidP="0063077D">
            <w:pPr>
              <w:pStyle w:val="Normalny1"/>
              <w:spacing w:before="0" w:line="240" w:lineRule="auto"/>
              <w:jc w:val="left"/>
              <w:rPr>
                <w:ins w:id="41" w:author="Autor"/>
                <w:rFonts w:asciiTheme="minorHAnsi" w:hAnsiTheme="minorHAnsi" w:cstheme="minorHAnsi"/>
                <w:color w:val="000000"/>
                <w:szCs w:val="20"/>
                <w:lang w:eastAsia="pl-PL"/>
              </w:rPr>
            </w:pPr>
          </w:p>
        </w:tc>
      </w:tr>
      <w:tr w:rsidR="00897381" w:rsidRPr="00620A44" w14:paraId="03402307" w14:textId="77777777" w:rsidTr="14E9A3FC">
        <w:trPr>
          <w:trHeight w:val="340"/>
          <w:ins w:id="42" w:author="Autor"/>
        </w:trPr>
        <w:customXmlInsRangeStart w:id="43" w:author="Autor"/>
        <w:sdt>
          <w:sdtPr>
            <w:rPr>
              <w:rFonts w:asciiTheme="minorHAnsi" w:hAnsiTheme="minorHAnsi" w:cstheme="minorHAnsi"/>
              <w:color w:val="44546A" w:themeColor="text2"/>
              <w:szCs w:val="20"/>
            </w:rPr>
            <w:id w:val="1934858412"/>
            <w14:checkbox>
              <w14:checked w14:val="0"/>
              <w14:checkedState w14:val="2612" w14:font="MS Gothic"/>
              <w14:uncheckedState w14:val="2610" w14:font="MS Gothic"/>
            </w14:checkbox>
          </w:sdtPr>
          <w:sdtEndPr/>
          <w:sdtContent>
            <w:customXmlInsRangeEnd w:id="43"/>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A913F92" w14:textId="38748974" w:rsidR="00897381" w:rsidRDefault="00897381" w:rsidP="0063077D">
                <w:pPr>
                  <w:pStyle w:val="Akapitzlist1"/>
                  <w:spacing w:before="0" w:line="240" w:lineRule="auto"/>
                  <w:ind w:left="0"/>
                  <w:jc w:val="left"/>
                  <w:rPr>
                    <w:ins w:id="44" w:author="Autor"/>
                    <w:rFonts w:asciiTheme="minorHAnsi" w:hAnsiTheme="minorHAnsi" w:cstheme="minorHAnsi"/>
                    <w:color w:val="44546A" w:themeColor="text2"/>
                    <w:szCs w:val="20"/>
                  </w:rPr>
                </w:pPr>
                <w:ins w:id="45" w:author="Autor">
                  <w:r w:rsidRPr="00620A44">
                    <w:rPr>
                      <w:rFonts w:ascii="Segoe UI Symbol" w:eastAsia="MS Gothic" w:hAnsi="Segoe UI Symbol" w:cs="Segoe UI Symbol"/>
                      <w:color w:val="44546A" w:themeColor="text2"/>
                      <w:szCs w:val="20"/>
                    </w:rPr>
                    <w:t>☐</w:t>
                  </w:r>
                </w:ins>
              </w:p>
            </w:tc>
            <w:customXmlInsRangeStart w:id="46" w:author="Autor"/>
          </w:sdtContent>
        </w:sdt>
        <w:customXmlInsRangeEnd w:id="46"/>
        <w:tc>
          <w:tcPr>
            <w:tcW w:w="1"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E1D407F" w14:textId="4927234C" w:rsidR="00897381" w:rsidRPr="00620A44" w:rsidRDefault="00897381" w:rsidP="0063077D">
            <w:pPr>
              <w:pStyle w:val="Normalny1"/>
              <w:spacing w:before="0" w:line="240" w:lineRule="auto"/>
              <w:jc w:val="left"/>
              <w:rPr>
                <w:ins w:id="47" w:author="Autor"/>
                <w:rFonts w:asciiTheme="minorHAnsi" w:hAnsiTheme="minorHAnsi" w:cstheme="minorHAnsi"/>
                <w:color w:val="000000"/>
                <w:szCs w:val="20"/>
                <w:lang w:eastAsia="pl-PL"/>
              </w:rPr>
            </w:pPr>
            <w:ins w:id="48" w:author="Autor">
              <w:r w:rsidRPr="00620A44">
                <w:rPr>
                  <w:rFonts w:asciiTheme="minorHAnsi" w:hAnsiTheme="minorHAnsi" w:cstheme="minorHAnsi"/>
                  <w:i/>
                  <w:szCs w:val="20"/>
                </w:rPr>
                <w:t>Uzasadnienie spełnienia wymagania z uwzględnieniem skróconego opisu funkcjonalności.</w:t>
              </w:r>
            </w:ins>
          </w:p>
        </w:tc>
      </w:tr>
      <w:tr w:rsidR="0063077D" w:rsidRPr="00620A44" w14:paraId="3E60B31F" w14:textId="77777777" w:rsidTr="14E9A3FC">
        <w:trPr>
          <w:trHeight w:val="340"/>
        </w:trPr>
        <w:sdt>
          <w:sdtPr>
            <w:rPr>
              <w:rFonts w:asciiTheme="minorHAnsi" w:hAnsiTheme="minorHAnsi" w:cstheme="minorHAnsi"/>
              <w:color w:val="44546A" w:themeColor="text2"/>
              <w:szCs w:val="20"/>
            </w:rPr>
            <w:id w:val="63390895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3C6EF0F" w14:textId="17DD7430"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1CDF235"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D1BA5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E6625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Armatura łazienkowa w budynku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D57691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66734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CCD642C" w14:textId="77777777" w:rsidTr="14E9A3FC">
        <w:trPr>
          <w:trHeight w:val="340"/>
        </w:trPr>
        <w:sdt>
          <w:sdtPr>
            <w:rPr>
              <w:rFonts w:asciiTheme="minorHAnsi" w:hAnsiTheme="minorHAnsi" w:cstheme="minorHAnsi"/>
              <w:color w:val="44546A" w:themeColor="text2"/>
              <w:szCs w:val="20"/>
            </w:rPr>
            <w:id w:val="52561267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EC487AD" w14:textId="2857ACED"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495C266"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4FB8F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D78BE8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Prysznic w łazience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C31AA6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63840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8504520" w14:textId="77777777" w:rsidTr="14E9A3FC">
        <w:trPr>
          <w:trHeight w:val="340"/>
        </w:trPr>
        <w:sdt>
          <w:sdtPr>
            <w:rPr>
              <w:rFonts w:asciiTheme="minorHAnsi" w:hAnsiTheme="minorHAnsi" w:cstheme="minorHAnsi"/>
              <w:color w:val="44546A" w:themeColor="text2"/>
              <w:szCs w:val="20"/>
            </w:rPr>
            <w:id w:val="13337731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E88E571" w14:textId="63320472"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4D70ABF"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C4346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A1B265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Misa ustępowa w łazience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E9B9AA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87A19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B83FC1E" w14:textId="77777777" w:rsidTr="14E9A3FC">
        <w:trPr>
          <w:trHeight w:val="340"/>
        </w:trPr>
        <w:sdt>
          <w:sdtPr>
            <w:rPr>
              <w:rFonts w:asciiTheme="minorHAnsi" w:hAnsiTheme="minorHAnsi" w:cstheme="minorHAnsi"/>
              <w:color w:val="44546A" w:themeColor="text2"/>
              <w:szCs w:val="20"/>
            </w:rPr>
            <w:id w:val="62613463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A78B9D5" w14:textId="200AC86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47E1F16"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7B487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597BCE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Umywalka w łazience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9376C7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E4A17E8"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D380A64" w14:textId="77777777" w:rsidTr="14E9A3FC">
        <w:trPr>
          <w:trHeight w:val="340"/>
        </w:trPr>
        <w:sdt>
          <w:sdtPr>
            <w:rPr>
              <w:rFonts w:asciiTheme="minorHAnsi" w:hAnsiTheme="minorHAnsi" w:cstheme="minorHAnsi"/>
              <w:color w:val="44546A" w:themeColor="text2"/>
              <w:szCs w:val="20"/>
            </w:rPr>
            <w:id w:val="-23216204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16BE6C2" w14:textId="0FAEAFB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38094D7"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6DAD96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4D2B0A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szCs w:val="20"/>
                <w:lang w:eastAsia="pl-PL"/>
              </w:rPr>
              <w:t>Szafka pod umywalką</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1CF38D9" w14:textId="77777777" w:rsidR="0063077D" w:rsidRPr="00620A44" w:rsidRDefault="0063077D" w:rsidP="0063077D">
            <w:pPr>
              <w:pStyle w:val="Normalny1"/>
              <w:spacing w:before="0" w:line="240" w:lineRule="auto"/>
              <w:jc w:val="left"/>
              <w:rPr>
                <w:rFonts w:asciiTheme="minorHAnsi" w:hAnsiTheme="minorHAnsi" w:cstheme="minorHAnsi"/>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C4E2A8" w14:textId="77777777" w:rsidR="0063077D" w:rsidRPr="00620A44" w:rsidRDefault="0063077D" w:rsidP="0063077D">
            <w:pPr>
              <w:pStyle w:val="Normalny1"/>
              <w:spacing w:before="0" w:line="240" w:lineRule="auto"/>
              <w:jc w:val="left"/>
              <w:rPr>
                <w:rFonts w:asciiTheme="minorHAnsi" w:hAnsiTheme="minorHAnsi" w:cstheme="minorHAnsi"/>
                <w:szCs w:val="20"/>
                <w:lang w:eastAsia="pl-PL"/>
              </w:rPr>
            </w:pPr>
          </w:p>
        </w:tc>
      </w:tr>
      <w:tr w:rsidR="0063077D" w:rsidRPr="00620A44" w14:paraId="01D6CB84" w14:textId="77777777" w:rsidTr="14E9A3FC">
        <w:trPr>
          <w:trHeight w:val="340"/>
        </w:trPr>
        <w:sdt>
          <w:sdtPr>
            <w:rPr>
              <w:rFonts w:asciiTheme="minorHAnsi" w:hAnsiTheme="minorHAnsi" w:cstheme="minorHAnsi"/>
              <w:color w:val="44546A" w:themeColor="text2"/>
              <w:szCs w:val="20"/>
            </w:rPr>
            <w:id w:val="-41995914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9F3837B" w14:textId="72B84A7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E07E7C4"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531B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F447B0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Baterie łazienkowe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131BF8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C8D3FD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9AA46D9" w14:textId="77777777" w:rsidTr="14E9A3FC">
        <w:trPr>
          <w:trHeight w:val="340"/>
        </w:trPr>
        <w:sdt>
          <w:sdtPr>
            <w:rPr>
              <w:rFonts w:asciiTheme="minorHAnsi" w:hAnsiTheme="minorHAnsi" w:cstheme="minorHAnsi"/>
              <w:color w:val="44546A" w:themeColor="text2"/>
              <w:szCs w:val="20"/>
            </w:rPr>
            <w:id w:val="-188948680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84A2CA5" w14:textId="7B07F77D"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09F776E"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0B59E5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28922B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Zlewozmywak z kranem</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206750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CC4EC4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7F9CE667" w14:textId="77777777" w:rsidTr="14E9A3FC">
        <w:trPr>
          <w:trHeight w:val="340"/>
        </w:trPr>
        <w:sdt>
          <w:sdtPr>
            <w:rPr>
              <w:rFonts w:asciiTheme="minorHAnsi" w:hAnsiTheme="minorHAnsi" w:cstheme="minorHAnsi"/>
              <w:color w:val="44546A" w:themeColor="text2"/>
              <w:szCs w:val="20"/>
            </w:rPr>
            <w:id w:val="-166501000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46CDCDB" w14:textId="6B289811"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F619839"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19944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65B46C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Meble w zabudowie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B652D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B94340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71E913A2" w14:textId="77777777" w:rsidTr="14E9A3FC">
        <w:trPr>
          <w:trHeight w:val="340"/>
        </w:trPr>
        <w:sdt>
          <w:sdtPr>
            <w:rPr>
              <w:rFonts w:asciiTheme="minorHAnsi" w:hAnsiTheme="minorHAnsi" w:cstheme="minorHAnsi"/>
              <w:color w:val="44546A" w:themeColor="text2"/>
              <w:szCs w:val="20"/>
            </w:rPr>
            <w:id w:val="-47414419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13FF2FB" w14:textId="33607400"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D5960DF"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E6351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29054C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Płyta indukcyjna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612306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2D71FBA"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26CAF2F" w14:textId="77777777" w:rsidTr="14E9A3FC">
        <w:trPr>
          <w:trHeight w:val="340"/>
        </w:trPr>
        <w:sdt>
          <w:sdtPr>
            <w:rPr>
              <w:rFonts w:asciiTheme="minorHAnsi" w:hAnsiTheme="minorHAnsi" w:cstheme="minorHAnsi"/>
              <w:color w:val="44546A" w:themeColor="text2"/>
              <w:szCs w:val="20"/>
            </w:rPr>
            <w:id w:val="111263237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5A331BA" w14:textId="545E8A5B"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0B77A6C"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E0508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D7D6BC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Czajnik</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F9DC33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56AE6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4785CD8" w14:textId="77777777" w:rsidTr="14E9A3FC">
        <w:trPr>
          <w:trHeight w:val="340"/>
        </w:trPr>
        <w:sdt>
          <w:sdtPr>
            <w:rPr>
              <w:rFonts w:asciiTheme="minorHAnsi" w:hAnsiTheme="minorHAnsi" w:cstheme="minorHAnsi"/>
              <w:color w:val="44546A" w:themeColor="text2"/>
              <w:szCs w:val="20"/>
            </w:rPr>
            <w:id w:val="53909348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E895FF0" w14:textId="273647F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324712"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DD2F9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6779A9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Kuchnia mikrofalowa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72212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66F3CB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44CB888" w14:textId="77777777" w:rsidTr="14E9A3FC">
        <w:trPr>
          <w:trHeight w:val="340"/>
        </w:trPr>
        <w:sdt>
          <w:sdtPr>
            <w:rPr>
              <w:rFonts w:asciiTheme="minorHAnsi" w:hAnsiTheme="minorHAnsi" w:cstheme="minorHAnsi"/>
              <w:color w:val="44546A" w:themeColor="text2"/>
              <w:szCs w:val="20"/>
            </w:rPr>
            <w:id w:val="207700610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88E9EC4" w14:textId="308E5390"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26D85F1"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B845F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E61FA2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Lodówka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FC5FAE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936BF1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C8587D7" w14:textId="77777777" w:rsidTr="14E9A3FC">
        <w:trPr>
          <w:trHeight w:val="340"/>
        </w:trPr>
        <w:sdt>
          <w:sdtPr>
            <w:rPr>
              <w:rFonts w:asciiTheme="minorHAnsi" w:hAnsiTheme="minorHAnsi" w:cstheme="minorHAnsi"/>
              <w:color w:val="44546A" w:themeColor="text2"/>
              <w:szCs w:val="20"/>
            </w:rPr>
            <w:id w:val="898404599"/>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E500C94" w14:textId="4C19D579"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FFF5511"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16F5C1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82BF1C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Piekarnik</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E77E4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3E4D32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6B9D45A8" w14:textId="77777777" w:rsidTr="14E9A3FC">
        <w:trPr>
          <w:trHeight w:val="340"/>
        </w:trPr>
        <w:sdt>
          <w:sdtPr>
            <w:rPr>
              <w:rFonts w:asciiTheme="minorHAnsi" w:hAnsiTheme="minorHAnsi" w:cstheme="minorHAnsi"/>
              <w:color w:val="44546A" w:themeColor="text2"/>
              <w:szCs w:val="20"/>
            </w:rPr>
            <w:id w:val="-104020875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9B90292" w14:textId="5A6E76C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9A46F1B"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47575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FEF94F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Pralka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5322C6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DD79F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CA29C8C" w14:textId="77777777" w:rsidTr="14E9A3FC">
        <w:trPr>
          <w:trHeight w:val="340"/>
        </w:trPr>
        <w:sdt>
          <w:sdtPr>
            <w:rPr>
              <w:rFonts w:asciiTheme="minorHAnsi" w:hAnsiTheme="minorHAnsi" w:cstheme="minorHAnsi"/>
              <w:color w:val="44546A" w:themeColor="text2"/>
              <w:szCs w:val="20"/>
            </w:rPr>
            <w:id w:val="-590704896"/>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0B863612" w14:textId="6F08549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6D503B7"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FC5FA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0EE007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Zmywarka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942ED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0D6D47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01305FD9" w14:textId="77777777" w:rsidTr="14E9A3FC">
        <w:trPr>
          <w:trHeight w:val="340"/>
        </w:trPr>
        <w:sdt>
          <w:sdtPr>
            <w:rPr>
              <w:rFonts w:asciiTheme="minorHAnsi" w:hAnsiTheme="minorHAnsi" w:cstheme="minorHAnsi"/>
              <w:color w:val="44546A" w:themeColor="text2"/>
              <w:szCs w:val="20"/>
            </w:rPr>
            <w:id w:val="-111220430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55C783B" w14:textId="0170423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7D534F"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F202D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864102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Okap</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1CB9EE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B9BC06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C7FC224" w14:textId="77777777" w:rsidTr="14E9A3FC">
        <w:trPr>
          <w:trHeight w:val="340"/>
        </w:trPr>
        <w:sdt>
          <w:sdtPr>
            <w:rPr>
              <w:rFonts w:asciiTheme="minorHAnsi" w:hAnsiTheme="minorHAnsi" w:cstheme="minorHAnsi"/>
              <w:color w:val="44546A" w:themeColor="text2"/>
              <w:szCs w:val="20"/>
            </w:rPr>
            <w:id w:val="209804797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37D9BF0E" w14:textId="5B7042A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78350E8"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C3AAE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Wyposażenie</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80127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Urządzenia AGD</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525CE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2C3617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37B40FD8" w14:textId="77777777" w:rsidTr="14E9A3FC">
        <w:trPr>
          <w:trHeight w:val="340"/>
        </w:trPr>
        <w:sdt>
          <w:sdtPr>
            <w:rPr>
              <w:rFonts w:asciiTheme="minorHAnsi" w:hAnsiTheme="minorHAnsi" w:cstheme="minorHAnsi"/>
              <w:color w:val="44546A" w:themeColor="text2"/>
              <w:szCs w:val="20"/>
            </w:rPr>
            <w:id w:val="-171704528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5C47BD1D" w14:textId="075C93E1"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2ED9CD"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66664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6DFB8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Zieleń</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057F03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8A75D5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9FFBF78" w14:textId="77777777" w:rsidTr="14E9A3FC">
        <w:trPr>
          <w:trHeight w:val="340"/>
        </w:trPr>
        <w:sdt>
          <w:sdtPr>
            <w:rPr>
              <w:rFonts w:asciiTheme="minorHAnsi" w:hAnsiTheme="minorHAnsi" w:cstheme="minorHAnsi"/>
              <w:color w:val="44546A" w:themeColor="text2"/>
              <w:szCs w:val="20"/>
            </w:rPr>
            <w:id w:val="1436085185"/>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1D0B161" w14:textId="74A2598B"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319CE6"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5CE20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58AC92"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Miejsce gromadzenia odpadów</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2E1181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065BC9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16E79F2F" w14:textId="77777777" w:rsidTr="14E9A3FC">
        <w:trPr>
          <w:trHeight w:val="340"/>
        </w:trPr>
        <w:sdt>
          <w:sdtPr>
            <w:rPr>
              <w:rFonts w:asciiTheme="minorHAnsi" w:hAnsiTheme="minorHAnsi" w:cstheme="minorHAnsi"/>
              <w:color w:val="44546A" w:themeColor="text2"/>
              <w:szCs w:val="20"/>
            </w:rPr>
            <w:id w:val="-166785204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36152A9" w14:textId="2A68E645"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ACED1F"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117BE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CC1FB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Chodniki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6EAA465"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2B1B7D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8B33651" w14:textId="77777777" w:rsidTr="14E9A3FC">
        <w:trPr>
          <w:trHeight w:val="340"/>
        </w:trPr>
        <w:sdt>
          <w:sdtPr>
            <w:rPr>
              <w:rFonts w:asciiTheme="minorHAnsi" w:hAnsiTheme="minorHAnsi" w:cstheme="minorHAnsi"/>
              <w:color w:val="44546A" w:themeColor="text2"/>
              <w:szCs w:val="20"/>
            </w:rPr>
            <w:id w:val="-1622064333"/>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4ED29841" w14:textId="2EF28B6A"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027C8B7"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4BB27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09D8C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Wiata parkingowa</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4CEC4FC"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B67D069"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29C91078" w14:textId="77777777" w:rsidTr="14E9A3FC">
        <w:trPr>
          <w:trHeight w:val="340"/>
        </w:trPr>
        <w:sdt>
          <w:sdtPr>
            <w:rPr>
              <w:rFonts w:asciiTheme="minorHAnsi" w:hAnsiTheme="minorHAnsi" w:cstheme="minorHAnsi"/>
              <w:color w:val="44546A" w:themeColor="text2"/>
              <w:szCs w:val="20"/>
            </w:rPr>
            <w:id w:val="-73794038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6E37AA19" w14:textId="5288EF34"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88577C4"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508F9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A26C1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Oświetlenie terenu</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6190047"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82C627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F13F6F0" w14:textId="77777777" w:rsidTr="14E9A3FC">
        <w:trPr>
          <w:trHeight w:val="340"/>
        </w:trPr>
        <w:sdt>
          <w:sdtPr>
            <w:rPr>
              <w:rFonts w:asciiTheme="minorHAnsi" w:hAnsiTheme="minorHAnsi" w:cstheme="minorHAnsi"/>
              <w:color w:val="44546A" w:themeColor="text2"/>
              <w:szCs w:val="20"/>
            </w:rPr>
            <w:id w:val="-784112571"/>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189A4C3" w14:textId="00A92987"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828629"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61AB0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EA5CF1"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Kompostownik</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4FC74FF"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4215DB0"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24316E1" w14:textId="77777777" w:rsidTr="14E9A3FC">
        <w:trPr>
          <w:trHeight w:val="340"/>
        </w:trPr>
        <w:sdt>
          <w:sdtPr>
            <w:rPr>
              <w:rFonts w:asciiTheme="minorHAnsi" w:hAnsiTheme="minorHAnsi" w:cstheme="minorHAnsi"/>
              <w:color w:val="44546A" w:themeColor="text2"/>
              <w:szCs w:val="20"/>
            </w:rPr>
            <w:id w:val="-716439587"/>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1BF53267" w14:textId="37435063"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89B4B66"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A84173"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9E3B7DD"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Ogrodzenie</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011600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59D6546"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556DDE12" w14:textId="77777777" w:rsidTr="14E9A3FC">
        <w:trPr>
          <w:trHeight w:val="340"/>
        </w:trPr>
        <w:sdt>
          <w:sdtPr>
            <w:rPr>
              <w:rFonts w:asciiTheme="minorHAnsi" w:hAnsiTheme="minorHAnsi" w:cstheme="minorHAnsi"/>
              <w:color w:val="44546A" w:themeColor="text2"/>
              <w:szCs w:val="20"/>
            </w:rPr>
            <w:id w:val="1911112112"/>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22D19786" w14:textId="1D63051C" w:rsidR="0063077D" w:rsidRPr="00620A44" w:rsidRDefault="0063077D" w:rsidP="0063077D">
                <w:pPr>
                  <w:pStyle w:val="Akapitzlist1"/>
                  <w:spacing w:before="0" w:line="240" w:lineRule="auto"/>
                  <w:ind w:left="0"/>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5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DAEA4BA" w14:textId="77777777" w:rsidR="0063077D" w:rsidRPr="00620A44" w:rsidRDefault="0063077D" w:rsidP="14E9A3FC">
            <w:pPr>
              <w:pStyle w:val="Akapitzlist1"/>
              <w:numPr>
                <w:ilvl w:val="0"/>
                <w:numId w:val="39"/>
              </w:numPr>
              <w:spacing w:before="0" w:line="240" w:lineRule="auto"/>
              <w:ind w:left="0" w:firstLine="0"/>
              <w:jc w:val="left"/>
              <w:rPr>
                <w:rFonts w:asciiTheme="minorHAnsi" w:hAnsiTheme="minorHAnsi" w:cstheme="minorBidi"/>
                <w:color w:val="000000"/>
                <w:lang w:eastAsia="pl-PL"/>
              </w:rPr>
            </w:pPr>
          </w:p>
        </w:tc>
        <w:tc>
          <w:tcPr>
            <w:tcW w:w="7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F2647E"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Zagospodarowanie terenu</w:t>
            </w:r>
          </w:p>
        </w:tc>
        <w:tc>
          <w:tcPr>
            <w:tcW w:w="11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05DEF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Powierzchnia działki</w:t>
            </w:r>
          </w:p>
        </w:tc>
        <w:tc>
          <w:tcPr>
            <w:tcW w:w="62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9483FA4"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c>
          <w:tcPr>
            <w:tcW w:w="148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3BE451B" w14:textId="77777777" w:rsidR="0063077D" w:rsidRPr="00620A44" w:rsidRDefault="0063077D" w:rsidP="0063077D">
            <w:pPr>
              <w:pStyle w:val="Normalny1"/>
              <w:spacing w:before="0" w:line="240" w:lineRule="auto"/>
              <w:jc w:val="left"/>
              <w:rPr>
                <w:rFonts w:asciiTheme="minorHAnsi" w:hAnsiTheme="minorHAnsi" w:cstheme="minorHAnsi"/>
                <w:color w:val="000000"/>
                <w:szCs w:val="20"/>
                <w:lang w:eastAsia="pl-PL"/>
              </w:rPr>
            </w:pPr>
          </w:p>
        </w:tc>
      </w:tr>
      <w:tr w:rsidR="0063077D" w:rsidRPr="00620A44" w14:paraId="430FFA69" w14:textId="77777777" w:rsidTr="14E9A3FC">
        <w:trPr>
          <w:trHeight w:val="340"/>
        </w:trPr>
        <w:sdt>
          <w:sdtPr>
            <w:rPr>
              <w:rFonts w:asciiTheme="minorHAnsi" w:hAnsiTheme="minorHAnsi" w:cstheme="minorHAnsi"/>
              <w:color w:val="44546A" w:themeColor="text2"/>
              <w:szCs w:val="20"/>
            </w:rPr>
            <w:id w:val="-1043592354"/>
            <w14:checkbox>
              <w14:checked w14:val="0"/>
              <w14:checkedState w14:val="2612" w14:font="MS Gothic"/>
              <w14:uncheckedState w14:val="2610" w14:font="MS Gothic"/>
            </w14:checkbox>
          </w:sdtPr>
          <w:sdtEndPr/>
          <w:sdtContent>
            <w:tc>
              <w:tcPr>
                <w:tcW w:w="503" w:type="pct"/>
                <w:tcBorders>
                  <w:top w:val="single" w:sz="4" w:space="0" w:color="808080"/>
                  <w:left w:val="single" w:sz="4" w:space="0" w:color="808080"/>
                  <w:bottom w:val="single" w:sz="4" w:space="0" w:color="808080"/>
                  <w:right w:val="single" w:sz="4" w:space="0" w:color="808080"/>
                </w:tcBorders>
                <w:shd w:val="clear" w:color="auto" w:fill="E2EFD9" w:themeFill="accent6" w:themeFillTint="33"/>
              </w:tcPr>
              <w:p w14:paraId="72ED3A65" w14:textId="13DD5D28" w:rsidR="0063077D" w:rsidRPr="00620A44" w:rsidRDefault="0063077D" w:rsidP="0063077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1E61713" w14:textId="4D45471C" w:rsidR="0063077D" w:rsidRPr="00620A44" w:rsidRDefault="0063077D" w:rsidP="00366F50">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bl>
    <w:p w14:paraId="09FF22E9" w14:textId="4C550E47" w:rsidR="00F9314B" w:rsidRPr="00620A44" w:rsidRDefault="00F9314B" w:rsidP="00F9314B">
      <w:pPr>
        <w:tabs>
          <w:tab w:val="left" w:pos="6050"/>
        </w:tabs>
        <w:jc w:val="both"/>
        <w:rPr>
          <w:rFonts w:cstheme="minorHAnsi"/>
          <w:sz w:val="20"/>
        </w:rPr>
      </w:pPr>
      <w:r w:rsidRPr="00620A44">
        <w:rPr>
          <w:rFonts w:cstheme="minorHAnsi"/>
          <w:sz w:val="20"/>
        </w:rPr>
        <w:tab/>
      </w:r>
    </w:p>
    <w:p w14:paraId="30DD167D" w14:textId="7D27C073" w:rsidR="00E17A6C" w:rsidRPr="00620A44" w:rsidRDefault="00E17A6C" w:rsidP="00E17A6C">
      <w:pPr>
        <w:pStyle w:val="Nagwek1"/>
        <w:rPr>
          <w:rFonts w:cstheme="minorHAnsi"/>
        </w:rPr>
      </w:pPr>
      <w:r w:rsidRPr="00620A44">
        <w:rPr>
          <w:rFonts w:cstheme="minorHAnsi"/>
        </w:rPr>
        <w:t>WYMAGANIA OPCJONALNE W PRZEDSIĘWZIĘCIU</w:t>
      </w:r>
    </w:p>
    <w:p w14:paraId="5CAF4E1B" w14:textId="356C941A" w:rsidR="00216D5F" w:rsidRPr="00620A44" w:rsidRDefault="00216D5F" w:rsidP="00620A44">
      <w:pPr>
        <w:spacing w:before="240"/>
        <w:jc w:val="both"/>
        <w:rPr>
          <w:rFonts w:cstheme="minorHAnsi"/>
          <w:sz w:val="20"/>
          <w:szCs w:val="20"/>
        </w:rPr>
      </w:pPr>
      <w:r w:rsidRPr="00620A44">
        <w:rPr>
          <w:rFonts w:cstheme="minorHAnsi"/>
          <w:sz w:val="20"/>
          <w:szCs w:val="20"/>
        </w:rPr>
        <w:t xml:space="preserve">Wnioskodawca uzupełnia poniższe tabele tylko zakresie </w:t>
      </w:r>
      <w:r w:rsidR="008760B2" w:rsidRPr="00620A44">
        <w:rPr>
          <w:rFonts w:cstheme="minorHAnsi"/>
          <w:sz w:val="20"/>
          <w:szCs w:val="20"/>
        </w:rPr>
        <w:t>Strumienia Przedsięwzięcia</w:t>
      </w:r>
      <w:r w:rsidRPr="00620A44">
        <w:rPr>
          <w:rFonts w:cstheme="minorHAnsi"/>
          <w:sz w:val="20"/>
          <w:szCs w:val="20"/>
        </w:rPr>
        <w:t>, w który zamierza realizować prace badawczo-rozwojowe zgodnie z Regulaminem</w:t>
      </w:r>
      <w:r w:rsidR="00773144" w:rsidRPr="00620A44">
        <w:rPr>
          <w:rFonts w:cstheme="minorHAnsi"/>
          <w:sz w:val="20"/>
          <w:szCs w:val="20"/>
        </w:rPr>
        <w:t xml:space="preserve"> i Umową</w:t>
      </w:r>
      <w:r w:rsidRPr="00620A44">
        <w:rPr>
          <w:rFonts w:cstheme="minorHAnsi"/>
          <w:sz w:val="20"/>
          <w:szCs w:val="20"/>
        </w:rPr>
        <w:t xml:space="preserve">.  Udział w więcej niż jednym </w:t>
      </w:r>
      <w:r w:rsidR="00773144" w:rsidRPr="00620A44">
        <w:rPr>
          <w:rFonts w:cstheme="minorHAnsi"/>
          <w:sz w:val="20"/>
          <w:szCs w:val="20"/>
        </w:rPr>
        <w:t xml:space="preserve">Strumieniu Przedsięwzięcia </w:t>
      </w:r>
      <w:r w:rsidRPr="00620A44">
        <w:rPr>
          <w:rFonts w:cstheme="minorHAnsi"/>
          <w:sz w:val="20"/>
          <w:szCs w:val="20"/>
        </w:rPr>
        <w:t xml:space="preserve">określa Regulamin. Dla opracowywanej technologii modułowej/prefabrykowanej oraz technologii neutralnej klimatycznie wyróżnia się trzy </w:t>
      </w:r>
      <w:r w:rsidR="00EA4228" w:rsidRPr="00620A44">
        <w:rPr>
          <w:rFonts w:cstheme="minorHAnsi"/>
          <w:sz w:val="20"/>
          <w:szCs w:val="20"/>
        </w:rPr>
        <w:t>S</w:t>
      </w:r>
      <w:r w:rsidRPr="00620A44">
        <w:rPr>
          <w:rFonts w:cstheme="minorHAnsi"/>
          <w:sz w:val="20"/>
          <w:szCs w:val="20"/>
        </w:rPr>
        <w:t xml:space="preserve">trumienie, w których </w:t>
      </w:r>
      <w:r w:rsidR="00EA4228" w:rsidRPr="00620A44">
        <w:rPr>
          <w:rFonts w:cstheme="minorHAnsi"/>
          <w:sz w:val="20"/>
          <w:szCs w:val="20"/>
        </w:rPr>
        <w:t xml:space="preserve">Technologia </w:t>
      </w:r>
      <w:r w:rsidRPr="00620A44">
        <w:rPr>
          <w:rFonts w:cstheme="minorHAnsi"/>
          <w:sz w:val="20"/>
          <w:szCs w:val="20"/>
        </w:rPr>
        <w:t>zostanie zastosowana:</w:t>
      </w:r>
    </w:p>
    <w:p w14:paraId="66D0225B" w14:textId="77777777" w:rsidR="00E70B16" w:rsidRPr="00620A44" w:rsidRDefault="00E70B16" w:rsidP="052EF04F">
      <w:pPr>
        <w:pStyle w:val="Akapitzlist"/>
        <w:numPr>
          <w:ilvl w:val="0"/>
          <w:numId w:val="56"/>
        </w:numPr>
        <w:jc w:val="both"/>
        <w:rPr>
          <w:rFonts w:cstheme="minorHAnsi"/>
          <w:sz w:val="20"/>
          <w:szCs w:val="20"/>
        </w:rPr>
      </w:pPr>
      <w:r w:rsidRPr="00620A44">
        <w:rPr>
          <w:rFonts w:cstheme="minorHAnsi"/>
          <w:sz w:val="20"/>
          <w:szCs w:val="20"/>
        </w:rPr>
        <w:t>Budownictwo Społeczne,</w:t>
      </w:r>
    </w:p>
    <w:p w14:paraId="59C2ED13" w14:textId="77777777" w:rsidR="00E70B16" w:rsidRPr="00620A44" w:rsidRDefault="00E70B16" w:rsidP="052EF04F">
      <w:pPr>
        <w:pStyle w:val="Akapitzlist"/>
        <w:numPr>
          <w:ilvl w:val="0"/>
          <w:numId w:val="56"/>
        </w:numPr>
        <w:jc w:val="both"/>
        <w:rPr>
          <w:rFonts w:cstheme="minorHAnsi"/>
          <w:sz w:val="20"/>
          <w:szCs w:val="20"/>
        </w:rPr>
      </w:pPr>
      <w:r w:rsidRPr="00620A44">
        <w:rPr>
          <w:rFonts w:cstheme="minorHAnsi"/>
          <w:sz w:val="20"/>
          <w:szCs w:val="20"/>
        </w:rPr>
        <w:t>Budownictwo Senioralne,</w:t>
      </w:r>
    </w:p>
    <w:p w14:paraId="260DE0F3" w14:textId="77777777" w:rsidR="00E70B16" w:rsidRPr="00620A44" w:rsidRDefault="00E70B16" w:rsidP="052EF04F">
      <w:pPr>
        <w:pStyle w:val="Akapitzlist"/>
        <w:numPr>
          <w:ilvl w:val="0"/>
          <w:numId w:val="56"/>
        </w:numPr>
        <w:jc w:val="both"/>
        <w:rPr>
          <w:rFonts w:cstheme="minorHAnsi"/>
          <w:sz w:val="20"/>
          <w:szCs w:val="20"/>
        </w:rPr>
      </w:pPr>
      <w:r w:rsidRPr="00620A44">
        <w:rPr>
          <w:rFonts w:cstheme="minorHAnsi"/>
          <w:sz w:val="20"/>
          <w:szCs w:val="20"/>
        </w:rPr>
        <w:t>Budownictwo Jednorodzinne.</w:t>
      </w:r>
    </w:p>
    <w:p w14:paraId="7D7B8518" w14:textId="77777777" w:rsidR="00E70B16" w:rsidRPr="00620A44" w:rsidRDefault="00E70B16" w:rsidP="00E70B16">
      <w:pPr>
        <w:jc w:val="both"/>
        <w:rPr>
          <w:rFonts w:cstheme="minorHAnsi"/>
          <w:sz w:val="20"/>
          <w:szCs w:val="20"/>
        </w:rPr>
      </w:pPr>
      <w:r w:rsidRPr="00620A44">
        <w:rPr>
          <w:rFonts w:cstheme="minorHAnsi"/>
          <w:sz w:val="20"/>
          <w:szCs w:val="20"/>
        </w:rPr>
        <w:t>W przypadku, jeśli Wnioskodawca jest zainteresowany więcej niż jednym Strumieniem, jest zobowiązany złożyć osobny i zgodny z Regulaminem Wniosek dla każdego Strumienia oddzielnie.</w:t>
      </w:r>
    </w:p>
    <w:p w14:paraId="58A513F1" w14:textId="175C03D6" w:rsidR="00E00CAC" w:rsidRPr="00620A44" w:rsidRDefault="00E00CAC" w:rsidP="052EF04F">
      <w:pPr>
        <w:pStyle w:val="Akapitzlist"/>
        <w:numPr>
          <w:ilvl w:val="0"/>
          <w:numId w:val="40"/>
        </w:numPr>
        <w:jc w:val="both"/>
        <w:rPr>
          <w:rFonts w:eastAsiaTheme="minorEastAsia" w:cstheme="minorHAnsi"/>
          <w:sz w:val="20"/>
          <w:szCs w:val="20"/>
        </w:rPr>
      </w:pPr>
    </w:p>
    <w:p w14:paraId="790EF90E" w14:textId="336DEB14" w:rsidR="00216D5F" w:rsidRPr="00620A44" w:rsidRDefault="00E00CAC" w:rsidP="00E00CAC">
      <w:pPr>
        <w:pStyle w:val="Akapitzlist"/>
        <w:numPr>
          <w:ilvl w:val="0"/>
          <w:numId w:val="41"/>
        </w:numPr>
        <w:rPr>
          <w:rFonts w:eastAsiaTheme="majorEastAsia" w:cstheme="minorHAnsi"/>
          <w:b/>
          <w:color w:val="000000" w:themeColor="text1"/>
          <w:sz w:val="20"/>
          <w:szCs w:val="20"/>
        </w:rPr>
      </w:pPr>
      <w:r w:rsidRPr="00620A44">
        <w:rPr>
          <w:rFonts w:eastAsiaTheme="majorEastAsia" w:cstheme="minorHAnsi"/>
          <w:b/>
          <w:color w:val="000000" w:themeColor="text1"/>
          <w:sz w:val="20"/>
          <w:szCs w:val="20"/>
        </w:rPr>
        <w:lastRenderedPageBreak/>
        <w:t>WYMAGANIA OPCJONALNE DLA STRUMIENIA 1 – BUDYNEK SPOŁECZNY</w:t>
      </w:r>
    </w:p>
    <w:p w14:paraId="24D2A353" w14:textId="04FD2CB1" w:rsidR="00E17A6C" w:rsidRPr="00620A44" w:rsidRDefault="00E17A6C"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zadeklarować w Tabeli E.1, </w:t>
      </w:r>
      <w:r w:rsidRPr="00620A44">
        <w:rPr>
          <w:rFonts w:cstheme="minorHAnsi"/>
        </w:rPr>
        <w:t>sposób realizacji</w:t>
      </w:r>
      <w:r w:rsidRPr="00620A44">
        <w:rPr>
          <w:rFonts w:cstheme="minorHAnsi"/>
          <w:sz w:val="20"/>
          <w:szCs w:val="20"/>
        </w:rPr>
        <w:t xml:space="preserve"> poszczególnych </w:t>
      </w:r>
      <w:r w:rsidR="00CF01EB" w:rsidRPr="00620A44">
        <w:rPr>
          <w:rFonts w:cstheme="minorHAnsi"/>
          <w:sz w:val="20"/>
          <w:szCs w:val="20"/>
        </w:rPr>
        <w:t>Wymagań Opcjonalnych</w:t>
      </w:r>
      <w:r w:rsidRPr="00620A44">
        <w:rPr>
          <w:rFonts w:cstheme="minorHAnsi"/>
          <w:sz w:val="20"/>
          <w:szCs w:val="20"/>
        </w:rPr>
        <w:t>, stawianych opracowywanej</w:t>
      </w:r>
      <w:r w:rsidR="00E00CAC" w:rsidRPr="00620A44">
        <w:rPr>
          <w:rFonts w:cstheme="minorHAnsi"/>
          <w:sz w:val="20"/>
          <w:szCs w:val="20"/>
        </w:rPr>
        <w:t xml:space="preserve"> technologii modułowej/prefabrykowanej oraz technologii neutralnej klimatycznie dla budynku społecznego</w:t>
      </w:r>
      <w:r w:rsidR="008E5137" w:rsidRPr="00620A44">
        <w:rPr>
          <w:rFonts w:cstheme="minorHAnsi"/>
          <w:sz w:val="20"/>
          <w:szCs w:val="20"/>
        </w:rPr>
        <w:t xml:space="preserve"> (Rozwiązaniu)</w:t>
      </w:r>
      <w:r w:rsidRPr="00620A44">
        <w:rPr>
          <w:rFonts w:cstheme="minorHAnsi"/>
          <w:sz w:val="20"/>
          <w:szCs w:val="20"/>
        </w:rPr>
        <w:t>, opisanych szczegółowo w Załączniku nr 1 do Regulaminu. Wnioskodawca zobligowany jest do wpisania w Tabeli E.1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spełnienia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spełnienia lub niespełnienia danego kryterium. </w:t>
      </w:r>
    </w:p>
    <w:p w14:paraId="3FD05E86" w14:textId="38591DDF" w:rsidR="00E17A6C" w:rsidRPr="00620A44" w:rsidRDefault="00E17A6C" w:rsidP="705FEF78">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3AB0EFED" w14:textId="384CDEB5" w:rsidR="00D813B4" w:rsidRPr="00620A44" w:rsidRDefault="00D813B4" w:rsidP="052EF04F">
      <w:pPr>
        <w:jc w:val="both"/>
        <w:rPr>
          <w:rFonts w:cstheme="minorHAnsi"/>
          <w:i/>
          <w:iCs/>
          <w:color w:val="44546A" w:themeColor="text2"/>
          <w:sz w:val="18"/>
          <w:szCs w:val="18"/>
        </w:rPr>
      </w:pPr>
      <w:r w:rsidRPr="00620A44">
        <w:rPr>
          <w:rFonts w:cstheme="minorHAnsi"/>
          <w:i/>
          <w:iCs/>
          <w:color w:val="44546A" w:themeColor="text2"/>
          <w:sz w:val="18"/>
          <w:szCs w:val="18"/>
        </w:rPr>
        <w:t>Tabela E.1 Wymagania Opcjonalne stawiane opracowywanej technologii modułowej/prefabrykowanej oraz technologii neutralnej klimatycznie dla budynku społecznego</w:t>
      </w:r>
      <w:r w:rsidR="005569B4" w:rsidRPr="00620A44">
        <w:rPr>
          <w:rFonts w:cstheme="minorHAnsi"/>
          <w:i/>
          <w:iCs/>
          <w:color w:val="44546A" w:themeColor="text2"/>
          <w:sz w:val="18"/>
          <w:szCs w:val="18"/>
        </w:rPr>
        <w:t xml:space="preserve"> (Rozwiązaniu)</w:t>
      </w:r>
    </w:p>
    <w:tbl>
      <w:tblPr>
        <w:tblW w:w="5000" w:type="pct"/>
        <w:jc w:val="center"/>
        <w:tblLayout w:type="fixed"/>
        <w:tblCellMar>
          <w:left w:w="10" w:type="dxa"/>
          <w:right w:w="10" w:type="dxa"/>
        </w:tblCellMar>
        <w:tblLook w:val="0000" w:firstRow="0" w:lastRow="0" w:firstColumn="0" w:lastColumn="0" w:noHBand="0" w:noVBand="0"/>
      </w:tblPr>
      <w:tblGrid>
        <w:gridCol w:w="911"/>
        <w:gridCol w:w="879"/>
        <w:gridCol w:w="1287"/>
        <w:gridCol w:w="1740"/>
        <w:gridCol w:w="1274"/>
        <w:gridCol w:w="2971"/>
      </w:tblGrid>
      <w:tr w:rsidR="00D813B4" w:rsidRPr="00620A44" w14:paraId="49D058BE" w14:textId="77777777" w:rsidTr="052EF04F">
        <w:trPr>
          <w:trHeight w:val="567"/>
          <w:tblHeader/>
          <w:jc w:val="center"/>
        </w:trPr>
        <w:tc>
          <w:tcPr>
            <w:tcW w:w="5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Pr>
          <w:p w14:paraId="30F1312A" w14:textId="77777777" w:rsidR="00D813B4" w:rsidRPr="00620A44" w:rsidRDefault="00D813B4" w:rsidP="00EA421D">
            <w:pPr>
              <w:jc w:val="center"/>
              <w:rPr>
                <w:rFonts w:cstheme="minorHAnsi"/>
                <w:bCs/>
                <w:sz w:val="12"/>
                <w:szCs w:val="12"/>
              </w:rPr>
            </w:pPr>
            <w:r w:rsidRPr="00620A44">
              <w:rPr>
                <w:rFonts w:cstheme="minorHAnsi"/>
                <w:bCs/>
                <w:sz w:val="12"/>
                <w:szCs w:val="12"/>
              </w:rPr>
              <w:t>Tajemnica przedsiębiorstwa?</w:t>
            </w:r>
          </w:p>
          <w:p w14:paraId="2FF7D879" w14:textId="77777777" w:rsidR="00D813B4" w:rsidRPr="00620A44" w:rsidRDefault="00D813B4" w:rsidP="00EA421D">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523866FC" w14:textId="77777777" w:rsidR="00D813B4" w:rsidRPr="00620A44" w:rsidRDefault="00D813B4" w:rsidP="00EA421D">
            <w:pPr>
              <w:pStyle w:val="Normalny1"/>
              <w:spacing w:before="0" w:line="240" w:lineRule="auto"/>
              <w:jc w:val="center"/>
              <w:rPr>
                <w:rFonts w:asciiTheme="minorHAnsi" w:hAnsiTheme="minorHAnsi" w:cstheme="minorHAnsi"/>
                <w:b/>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58D3A0E5" w14:textId="4A2AAF70" w:rsidR="00D813B4" w:rsidRPr="00620A44" w:rsidRDefault="00D813B4" w:rsidP="052EF04F">
            <w:pPr>
              <w:pStyle w:val="Normalny1"/>
              <w:spacing w:before="0" w:line="240" w:lineRule="auto"/>
              <w:jc w:val="center"/>
              <w:rPr>
                <w:rFonts w:asciiTheme="minorHAnsi" w:hAnsiTheme="minorHAnsi" w:cstheme="minorHAnsi"/>
                <w:b/>
                <w:bCs/>
              </w:rPr>
            </w:pPr>
            <w:r w:rsidRPr="00620A44">
              <w:rPr>
                <w:rFonts w:asciiTheme="minorHAnsi" w:hAnsiTheme="minorHAnsi" w:cstheme="minorHAnsi"/>
                <w:b/>
                <w:bCs/>
              </w:rPr>
              <w:t>Wymagania Opcjonalne stawiane opracowywanej technologii modułowej/prefabrykowanej oraz technologii neutralnej klimatycznie dla budynku społecznego</w:t>
            </w:r>
            <w:r w:rsidR="00566BDB" w:rsidRPr="00620A44">
              <w:rPr>
                <w:rFonts w:asciiTheme="minorHAnsi" w:hAnsiTheme="minorHAnsi" w:cstheme="minorHAnsi"/>
                <w:b/>
                <w:bCs/>
              </w:rPr>
              <w:t xml:space="preserve"> (Rozwiązania</w:t>
            </w:r>
            <w:r w:rsidR="00C36A5C" w:rsidRPr="00620A44">
              <w:rPr>
                <w:rFonts w:asciiTheme="minorHAnsi" w:hAnsiTheme="minorHAnsi" w:cstheme="minorHAnsi"/>
                <w:b/>
                <w:bCs/>
              </w:rPr>
              <w:t>)</w:t>
            </w:r>
          </w:p>
        </w:tc>
      </w:tr>
      <w:tr w:rsidR="00D813B4" w:rsidRPr="00620A44" w14:paraId="236269FE" w14:textId="77777777" w:rsidTr="052EF04F">
        <w:trPr>
          <w:trHeight w:val="567"/>
          <w:tblHeader/>
          <w:jc w:val="center"/>
        </w:trPr>
        <w:tc>
          <w:tcPr>
            <w:tcW w:w="5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Pr>
          <w:p w14:paraId="58E94BE9" w14:textId="77777777" w:rsidR="00D813B4" w:rsidRPr="00620A44" w:rsidRDefault="00D813B4" w:rsidP="00EA421D">
            <w:pPr>
              <w:pStyle w:val="Normalny1"/>
              <w:spacing w:before="0" w:line="240" w:lineRule="auto"/>
              <w:jc w:val="left"/>
              <w:rPr>
                <w:rFonts w:asciiTheme="minorHAnsi" w:hAnsiTheme="minorHAnsi" w:cstheme="minorHAnsi"/>
                <w:b/>
                <w:bCs/>
                <w:szCs w:val="20"/>
                <w:lang w:eastAsia="pl-PL"/>
              </w:rPr>
            </w:pPr>
          </w:p>
        </w:tc>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09121026" w14:textId="77777777" w:rsidR="00D813B4" w:rsidRPr="00620A44" w:rsidRDefault="00D813B4" w:rsidP="00EA421D">
            <w:pPr>
              <w:pStyle w:val="Normalny1"/>
              <w:spacing w:before="0" w:line="240" w:lineRule="auto"/>
              <w:jc w:val="left"/>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150247DE" w14:textId="77777777" w:rsidR="00D813B4" w:rsidRPr="00620A44" w:rsidRDefault="00D813B4"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bCs/>
                <w:color w:val="000000"/>
                <w:szCs w:val="20"/>
                <w:lang w:eastAsia="pl-PL"/>
              </w:rPr>
              <w:t xml:space="preserve">Kategoria </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138BBCC2" w14:textId="14C24D10" w:rsidR="00D813B4" w:rsidRPr="00620A44" w:rsidRDefault="00D813B4"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color w:val="000000" w:themeColor="text1"/>
                <w:lang w:eastAsia="pl-PL"/>
              </w:rPr>
              <w:t xml:space="preserve">Nazwa </w:t>
            </w:r>
            <w:r w:rsidR="00566BDB" w:rsidRPr="00620A44">
              <w:rPr>
                <w:rFonts w:asciiTheme="minorHAnsi" w:hAnsiTheme="minorHAnsi" w:cstheme="minorHAnsi"/>
                <w:b/>
                <w:bCs/>
                <w:color w:val="000000" w:themeColor="text1"/>
                <w:lang w:eastAsia="pl-PL"/>
              </w:rPr>
              <w:t>Wymagania Opcjonalnego</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72D51F49" w14:textId="77777777" w:rsidR="00D813B4" w:rsidRPr="00620A44" w:rsidRDefault="00D813B4"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Spełnienie wymagania</w:t>
            </w: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751E384A" w14:textId="77777777" w:rsidR="00D813B4" w:rsidRPr="00620A44" w:rsidRDefault="00D813B4"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Uwagi</w:t>
            </w:r>
          </w:p>
        </w:tc>
      </w:tr>
      <w:tr w:rsidR="00D813B4" w:rsidRPr="00620A44" w14:paraId="3D35E598" w14:textId="77777777" w:rsidTr="052EF04F">
        <w:trPr>
          <w:trHeight w:val="567"/>
          <w:jc w:val="center"/>
        </w:trPr>
        <w:sdt>
          <w:sdtPr>
            <w:rPr>
              <w:rFonts w:asciiTheme="minorHAnsi" w:hAnsiTheme="minorHAnsi" w:cstheme="minorHAnsi"/>
              <w:color w:val="44546A" w:themeColor="text2"/>
              <w:szCs w:val="20"/>
            </w:rPr>
            <w:id w:val="-1101410033"/>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188F989" w14:textId="4026547E"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ED9C274"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305B323"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Technologia</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CB5F4C5"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Możliwość demontażu obiektu</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C061A"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2F9CB"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27034ECF" w14:textId="77777777" w:rsidTr="052EF04F">
        <w:trPr>
          <w:trHeight w:val="567"/>
          <w:jc w:val="center"/>
        </w:trPr>
        <w:sdt>
          <w:sdtPr>
            <w:rPr>
              <w:rFonts w:asciiTheme="minorHAnsi" w:hAnsiTheme="minorHAnsi" w:cstheme="minorHAnsi"/>
              <w:color w:val="44546A" w:themeColor="text2"/>
              <w:szCs w:val="20"/>
            </w:rPr>
            <w:id w:val="-406703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57B5D401" w14:textId="00EEE7A1"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59317C1"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7EEB5283" w14:textId="77777777" w:rsidTr="052EF04F">
        <w:trPr>
          <w:trHeight w:val="567"/>
          <w:jc w:val="center"/>
        </w:trPr>
        <w:sdt>
          <w:sdtPr>
            <w:rPr>
              <w:rFonts w:asciiTheme="minorHAnsi" w:hAnsiTheme="minorHAnsi" w:cstheme="minorHAnsi"/>
              <w:color w:val="44546A" w:themeColor="text2"/>
              <w:szCs w:val="20"/>
            </w:rPr>
            <w:id w:val="-2053841650"/>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44F3333D" w14:textId="46DD9EF5"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1019569"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2.2</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4CDA659"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0738FEF"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Magazynowanie energii </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657102"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D2183"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p>
        </w:tc>
      </w:tr>
      <w:tr w:rsidR="00D813B4" w:rsidRPr="00620A44" w14:paraId="2CAFFF26" w14:textId="77777777" w:rsidTr="052EF04F">
        <w:trPr>
          <w:trHeight w:val="567"/>
          <w:jc w:val="center"/>
        </w:trPr>
        <w:sdt>
          <w:sdtPr>
            <w:rPr>
              <w:rFonts w:asciiTheme="minorHAnsi" w:hAnsiTheme="minorHAnsi" w:cstheme="minorHAnsi"/>
              <w:color w:val="44546A" w:themeColor="text2"/>
              <w:szCs w:val="20"/>
            </w:rPr>
            <w:id w:val="1694499488"/>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4C96713" w14:textId="7FC7CFFA"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D840490"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19A67D20" w14:textId="77777777" w:rsidTr="052EF04F">
        <w:trPr>
          <w:trHeight w:val="567"/>
          <w:jc w:val="center"/>
        </w:trPr>
        <w:sdt>
          <w:sdtPr>
            <w:rPr>
              <w:rFonts w:asciiTheme="minorHAnsi" w:hAnsiTheme="minorHAnsi" w:cstheme="minorHAnsi"/>
              <w:color w:val="44546A" w:themeColor="text2"/>
              <w:szCs w:val="20"/>
            </w:rPr>
            <w:id w:val="-16293731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76DC31CA" w14:textId="0C099E3A"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86EFC2E"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2.3</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4CD5CD5"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56F3569"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Zielone dachy</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60FBC5"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7B3B9"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0F53EBB8" w14:textId="77777777" w:rsidTr="052EF04F">
        <w:trPr>
          <w:trHeight w:val="567"/>
          <w:jc w:val="center"/>
        </w:trPr>
        <w:sdt>
          <w:sdtPr>
            <w:rPr>
              <w:rFonts w:asciiTheme="minorHAnsi" w:hAnsiTheme="minorHAnsi" w:cstheme="minorHAnsi"/>
              <w:color w:val="44546A" w:themeColor="text2"/>
              <w:szCs w:val="20"/>
            </w:rPr>
            <w:id w:val="106082504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31B01F4" w14:textId="01EC09BE" w:rsidR="00D813B4" w:rsidRPr="00620A44" w:rsidRDefault="00D813B4"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E26BE00"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540F1347" w14:textId="77777777" w:rsidTr="052EF04F">
        <w:trPr>
          <w:trHeight w:val="567"/>
          <w:jc w:val="center"/>
        </w:trPr>
        <w:sdt>
          <w:sdtPr>
            <w:rPr>
              <w:rFonts w:asciiTheme="minorHAnsi" w:hAnsiTheme="minorHAnsi" w:cstheme="minorHAnsi"/>
              <w:color w:val="44546A" w:themeColor="text2"/>
              <w:szCs w:val="20"/>
            </w:rPr>
            <w:id w:val="-205237216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2186A83E" w14:textId="09769DEA"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5F1276B"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2.4</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F8205FE"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A2CBE1C"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Oczyszczanie ścieków</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61409"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B6B44"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p>
        </w:tc>
      </w:tr>
      <w:tr w:rsidR="00D813B4" w:rsidRPr="00620A44" w14:paraId="4F87E441" w14:textId="77777777" w:rsidTr="052EF04F">
        <w:trPr>
          <w:trHeight w:val="567"/>
          <w:jc w:val="center"/>
        </w:trPr>
        <w:sdt>
          <w:sdtPr>
            <w:rPr>
              <w:rFonts w:asciiTheme="minorHAnsi" w:hAnsiTheme="minorHAnsi" w:cstheme="minorHAnsi"/>
              <w:color w:val="44546A" w:themeColor="text2"/>
              <w:szCs w:val="20"/>
            </w:rPr>
            <w:id w:val="-113593532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61636322" w14:textId="061BED62" w:rsidR="00D813B4" w:rsidRPr="00620A44" w:rsidRDefault="00D813B4"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CDEEF1C"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50B0AE45" w14:textId="77777777" w:rsidTr="052EF04F">
        <w:trPr>
          <w:trHeight w:val="567"/>
          <w:jc w:val="center"/>
        </w:trPr>
        <w:sdt>
          <w:sdtPr>
            <w:rPr>
              <w:rFonts w:asciiTheme="minorHAnsi" w:hAnsiTheme="minorHAnsi" w:cstheme="minorHAnsi"/>
              <w:color w:val="44546A" w:themeColor="text2"/>
              <w:szCs w:val="20"/>
            </w:rPr>
            <w:id w:val="-126097750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2B4C7EB6" w14:textId="0365D726"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0A5D194"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2.5</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465DCDA"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2D678FA"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Podlewanie terenu wokół budynku</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EBEA3B"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85CA5A"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p>
        </w:tc>
      </w:tr>
      <w:tr w:rsidR="00D813B4" w:rsidRPr="00620A44" w14:paraId="3ADFF27F" w14:textId="77777777" w:rsidTr="052EF04F">
        <w:trPr>
          <w:trHeight w:val="567"/>
          <w:jc w:val="center"/>
        </w:trPr>
        <w:sdt>
          <w:sdtPr>
            <w:rPr>
              <w:rFonts w:asciiTheme="minorHAnsi" w:hAnsiTheme="minorHAnsi" w:cstheme="minorHAnsi"/>
              <w:color w:val="44546A" w:themeColor="text2"/>
              <w:szCs w:val="20"/>
            </w:rPr>
            <w:id w:val="-112815862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51A6329" w14:textId="3D170663" w:rsidR="00D813B4" w:rsidRPr="00620A44" w:rsidRDefault="00D813B4"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05AEA6C" w14:textId="77777777" w:rsidR="00D813B4" w:rsidRPr="00620A44" w:rsidRDefault="00D813B4"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06D8924D" w14:textId="77777777" w:rsidTr="052EF04F">
        <w:trPr>
          <w:trHeight w:val="678"/>
          <w:jc w:val="center"/>
        </w:trPr>
        <w:sdt>
          <w:sdtPr>
            <w:rPr>
              <w:rFonts w:asciiTheme="minorHAnsi" w:hAnsiTheme="minorHAnsi" w:cstheme="minorHAnsi"/>
              <w:color w:val="44546A" w:themeColor="text2"/>
              <w:szCs w:val="20"/>
            </w:rPr>
            <w:id w:val="-1626694949"/>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3C66D3FF" w14:textId="536820B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FDFA80A"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2.6</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23E6FA2"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04D7830"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Zewnętrzne osłony przeciwsłoneczne</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89736"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9DE14A"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813B4" w:rsidRPr="00620A44" w14:paraId="64817E00" w14:textId="77777777" w:rsidTr="052EF04F">
        <w:trPr>
          <w:trHeight w:val="567"/>
          <w:jc w:val="center"/>
        </w:trPr>
        <w:sdt>
          <w:sdtPr>
            <w:rPr>
              <w:rFonts w:asciiTheme="minorHAnsi" w:hAnsiTheme="minorHAnsi" w:cstheme="minorHAnsi"/>
              <w:color w:val="44546A" w:themeColor="text2"/>
              <w:szCs w:val="20"/>
            </w:rPr>
            <w:id w:val="-190065746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3D715336" w14:textId="01FCA581"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F922425"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31DAC657" w14:textId="77777777" w:rsidTr="052EF04F">
        <w:trPr>
          <w:trHeight w:val="567"/>
          <w:jc w:val="center"/>
        </w:trPr>
        <w:sdt>
          <w:sdtPr>
            <w:rPr>
              <w:rFonts w:asciiTheme="minorHAnsi" w:hAnsiTheme="minorHAnsi" w:cstheme="minorHAnsi"/>
              <w:color w:val="44546A" w:themeColor="text2"/>
              <w:szCs w:val="20"/>
            </w:rPr>
            <w:id w:val="-1861577080"/>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56CBA8AE" w14:textId="2525CCEC"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E12FD84"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2.7</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99496C9"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4694AB9"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Punkty ładowania pojazdów elektrycznych</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493C5"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85AA15"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813B4" w:rsidRPr="00620A44" w14:paraId="22E12020" w14:textId="77777777" w:rsidTr="052EF04F">
        <w:trPr>
          <w:trHeight w:val="567"/>
          <w:jc w:val="center"/>
        </w:trPr>
        <w:sdt>
          <w:sdtPr>
            <w:rPr>
              <w:rFonts w:asciiTheme="minorHAnsi" w:hAnsiTheme="minorHAnsi" w:cstheme="minorHAnsi"/>
              <w:color w:val="44546A" w:themeColor="text2"/>
              <w:szCs w:val="20"/>
            </w:rPr>
            <w:id w:val="142329786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30F7C1DC" w14:textId="175DE19E"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BD4EEFD"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104B2675" w14:textId="77777777" w:rsidTr="052EF04F">
        <w:trPr>
          <w:trHeight w:val="567"/>
          <w:jc w:val="center"/>
        </w:trPr>
        <w:sdt>
          <w:sdtPr>
            <w:rPr>
              <w:rFonts w:asciiTheme="minorHAnsi" w:hAnsiTheme="minorHAnsi" w:cstheme="minorHAnsi"/>
              <w:color w:val="44546A" w:themeColor="text2"/>
              <w:szCs w:val="20"/>
            </w:rPr>
            <w:id w:val="107848450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319A38A7" w14:textId="26FA9B49"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47C2E05"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2.8</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FE3701"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590FC40"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Doświetlenie ciągów komunikacji ogólnej</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2A09C0"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C4F72C"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203C527D" w14:textId="77777777" w:rsidTr="052EF04F">
        <w:trPr>
          <w:trHeight w:val="567"/>
          <w:jc w:val="center"/>
        </w:trPr>
        <w:sdt>
          <w:sdtPr>
            <w:rPr>
              <w:rFonts w:asciiTheme="minorHAnsi" w:hAnsiTheme="minorHAnsi" w:cstheme="minorHAnsi"/>
              <w:color w:val="44546A" w:themeColor="text2"/>
              <w:szCs w:val="20"/>
            </w:rPr>
            <w:id w:val="43810092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E0F1751" w14:textId="2B3D9440"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3FE5CD7"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554068DB" w14:textId="77777777" w:rsidTr="052EF04F">
        <w:trPr>
          <w:trHeight w:val="567"/>
          <w:jc w:val="center"/>
        </w:trPr>
        <w:sdt>
          <w:sdtPr>
            <w:rPr>
              <w:rFonts w:asciiTheme="minorHAnsi" w:hAnsiTheme="minorHAnsi" w:cstheme="minorHAnsi"/>
              <w:color w:val="44546A" w:themeColor="text2"/>
              <w:szCs w:val="20"/>
            </w:rPr>
            <w:id w:val="-95879752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45354998" w14:textId="71AFD604"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855314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2.9</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7510BB8"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B3B8D41"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color w:val="000000"/>
                <w:szCs w:val="20"/>
                <w:lang w:eastAsia="pl-PL"/>
              </w:rPr>
              <w:t>Możliwość rozbudowy budynku</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6B04F"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C69B4B"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813B4" w:rsidRPr="00620A44" w14:paraId="765A0187" w14:textId="77777777" w:rsidTr="052EF04F">
        <w:trPr>
          <w:trHeight w:val="567"/>
          <w:jc w:val="center"/>
        </w:trPr>
        <w:sdt>
          <w:sdtPr>
            <w:rPr>
              <w:rFonts w:asciiTheme="minorHAnsi" w:hAnsiTheme="minorHAnsi" w:cstheme="minorHAnsi"/>
              <w:color w:val="44546A" w:themeColor="text2"/>
              <w:szCs w:val="20"/>
            </w:rPr>
            <w:id w:val="-20690203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30386E2" w14:textId="2EF64DFC"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95A401A"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7D10C074" w14:textId="77777777" w:rsidTr="052EF04F">
        <w:trPr>
          <w:trHeight w:val="567"/>
          <w:jc w:val="center"/>
        </w:trPr>
        <w:sdt>
          <w:sdtPr>
            <w:rPr>
              <w:rFonts w:asciiTheme="minorHAnsi" w:hAnsiTheme="minorHAnsi" w:cstheme="minorHAnsi"/>
              <w:color w:val="44546A" w:themeColor="text2"/>
              <w:szCs w:val="20"/>
            </w:rPr>
            <w:id w:val="83479537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75F9A14F" w14:textId="7163F9AF"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4AE4AEA"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2.10</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D7CA62F"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r w:rsidRPr="00620A44" w:rsidDel="00DF4738">
              <w:rPr>
                <w:rFonts w:asciiTheme="minorHAnsi" w:hAnsiTheme="minorHAnsi" w:cstheme="minorHAnsi"/>
                <w:color w:val="000000"/>
                <w:szCs w:val="20"/>
                <w:lang w:eastAsia="pl-PL"/>
              </w:rPr>
              <w:t xml:space="preserve"> </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200353D"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szCs w:val="20"/>
                <w:lang w:eastAsia="pl-PL"/>
              </w:rPr>
              <w:t>Surowa powierzchnia elementów budowlanych</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728AB"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01B37" w14:textId="77777777" w:rsidR="00D813B4" w:rsidRPr="00620A44" w:rsidRDefault="00D813B4" w:rsidP="00EA421D">
            <w:pPr>
              <w:pStyle w:val="Normalny1"/>
              <w:spacing w:before="0" w:line="240" w:lineRule="auto"/>
              <w:jc w:val="left"/>
              <w:rPr>
                <w:rFonts w:asciiTheme="minorHAnsi" w:hAnsiTheme="minorHAnsi" w:cstheme="minorHAnsi"/>
                <w:szCs w:val="20"/>
                <w:lang w:eastAsia="pl-PL"/>
              </w:rPr>
            </w:pPr>
          </w:p>
        </w:tc>
      </w:tr>
      <w:tr w:rsidR="00D813B4" w:rsidRPr="00620A44" w14:paraId="7A5125A0" w14:textId="77777777" w:rsidTr="052EF04F">
        <w:trPr>
          <w:trHeight w:val="567"/>
          <w:jc w:val="center"/>
        </w:trPr>
        <w:sdt>
          <w:sdtPr>
            <w:rPr>
              <w:rFonts w:asciiTheme="minorHAnsi" w:hAnsiTheme="minorHAnsi" w:cstheme="minorHAnsi"/>
              <w:color w:val="44546A" w:themeColor="text2"/>
              <w:szCs w:val="20"/>
            </w:rPr>
            <w:id w:val="-145742558"/>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06B41A2E" w14:textId="19461355"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65D09E3"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70C95853" w14:textId="77777777" w:rsidTr="052EF04F">
        <w:trPr>
          <w:trHeight w:val="567"/>
          <w:jc w:val="center"/>
        </w:trPr>
        <w:sdt>
          <w:sdtPr>
            <w:rPr>
              <w:rFonts w:asciiTheme="minorHAnsi" w:hAnsiTheme="minorHAnsi" w:cstheme="minorHAnsi"/>
              <w:color w:val="44546A" w:themeColor="text2"/>
              <w:szCs w:val="20"/>
            </w:rPr>
            <w:id w:val="180789312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61D5500" w14:textId="28839D40"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E52ADC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2.11</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4E27248"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E4701B5"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 xml:space="preserve">„Zielone ściany” </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95685"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8F704"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1C555CC4" w14:textId="77777777" w:rsidTr="052EF04F">
        <w:trPr>
          <w:trHeight w:val="567"/>
          <w:jc w:val="center"/>
        </w:trPr>
        <w:sdt>
          <w:sdtPr>
            <w:rPr>
              <w:rFonts w:asciiTheme="minorHAnsi" w:hAnsiTheme="minorHAnsi" w:cstheme="minorHAnsi"/>
              <w:color w:val="44546A" w:themeColor="text2"/>
              <w:szCs w:val="20"/>
            </w:rPr>
            <w:id w:val="-135103294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774E5C5D" w14:textId="4E9F2461"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43A5180"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7A9317D6" w14:textId="77777777" w:rsidTr="052EF04F">
        <w:trPr>
          <w:trHeight w:val="567"/>
          <w:jc w:val="center"/>
        </w:trPr>
        <w:sdt>
          <w:sdtPr>
            <w:rPr>
              <w:rFonts w:asciiTheme="minorHAnsi" w:hAnsiTheme="minorHAnsi" w:cstheme="minorHAnsi"/>
              <w:color w:val="44546A" w:themeColor="text2"/>
              <w:szCs w:val="20"/>
            </w:rPr>
            <w:id w:val="128939825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1D486B3" w14:textId="453B1F32"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1403D0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2.12</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872BBCB"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49B2AB2"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Ochrona przeciw ptakom</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C1C13C"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EFB14"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2E85908C" w14:textId="77777777" w:rsidTr="052EF04F">
        <w:trPr>
          <w:trHeight w:val="567"/>
          <w:jc w:val="center"/>
        </w:trPr>
        <w:sdt>
          <w:sdtPr>
            <w:rPr>
              <w:rFonts w:asciiTheme="minorHAnsi" w:hAnsiTheme="minorHAnsi" w:cstheme="minorHAnsi"/>
              <w:color w:val="44546A" w:themeColor="text2"/>
              <w:szCs w:val="20"/>
            </w:rPr>
            <w:id w:val="92524099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78066A65" w14:textId="4CCF72DB"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92C960F"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0012A167" w14:textId="77777777" w:rsidTr="052EF04F">
        <w:trPr>
          <w:trHeight w:val="567"/>
          <w:jc w:val="center"/>
        </w:trPr>
        <w:sdt>
          <w:sdtPr>
            <w:rPr>
              <w:rFonts w:asciiTheme="minorHAnsi" w:hAnsiTheme="minorHAnsi" w:cstheme="minorHAnsi"/>
              <w:color w:val="44546A" w:themeColor="text2"/>
              <w:szCs w:val="20"/>
            </w:rPr>
            <w:id w:val="811216743"/>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55070F31" w14:textId="270CF073"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ADEBDD2"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2.13</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E24CDCD"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4F7E0E8"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Budki dla ptaków</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7BD6EF"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16093"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p>
        </w:tc>
      </w:tr>
      <w:tr w:rsidR="00D813B4" w:rsidRPr="00620A44" w14:paraId="31EC5946" w14:textId="77777777" w:rsidTr="052EF04F">
        <w:trPr>
          <w:trHeight w:val="567"/>
          <w:jc w:val="center"/>
        </w:trPr>
        <w:sdt>
          <w:sdtPr>
            <w:rPr>
              <w:rFonts w:asciiTheme="minorHAnsi" w:hAnsiTheme="minorHAnsi" w:cstheme="minorHAnsi"/>
              <w:color w:val="44546A" w:themeColor="text2"/>
              <w:szCs w:val="20"/>
            </w:rPr>
            <w:id w:val="5390151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65C69028" w14:textId="2B7A1504"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D954107" w14:textId="77777777"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813B4" w:rsidRPr="00620A44" w14:paraId="10113412" w14:textId="77777777" w:rsidTr="052EF04F">
        <w:trPr>
          <w:trHeight w:val="567"/>
          <w:jc w:val="center"/>
        </w:trPr>
        <w:sdt>
          <w:sdtPr>
            <w:rPr>
              <w:rFonts w:asciiTheme="minorHAnsi" w:hAnsiTheme="minorHAnsi" w:cstheme="minorHAnsi"/>
              <w:color w:val="44546A" w:themeColor="text2"/>
              <w:szCs w:val="20"/>
            </w:rPr>
            <w:id w:val="195011675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5329A0F4" w14:textId="48D59AA9"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F109843"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2.14</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AAE4A8F"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B6F327B"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Dodatkowa funkcjonalność systemu zarządzania energią zgodnie pkt SPO 1.41 z wymagań obligatoryjnych</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F06D0F"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479CB"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4EFB4F0A" w14:textId="77777777" w:rsidTr="052EF04F">
        <w:trPr>
          <w:trHeight w:val="567"/>
          <w:jc w:val="center"/>
        </w:trPr>
        <w:sdt>
          <w:sdtPr>
            <w:rPr>
              <w:rFonts w:asciiTheme="minorHAnsi" w:hAnsiTheme="minorHAnsi" w:cstheme="minorHAnsi"/>
              <w:color w:val="44546A" w:themeColor="text2"/>
              <w:szCs w:val="20"/>
            </w:rPr>
            <w:id w:val="-154514265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7F074969" w14:textId="60076B8A"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5984E29"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150CCEAD" w14:textId="77777777" w:rsidTr="052EF04F">
        <w:trPr>
          <w:trHeight w:val="567"/>
          <w:jc w:val="center"/>
        </w:trPr>
        <w:sdt>
          <w:sdtPr>
            <w:rPr>
              <w:rFonts w:asciiTheme="minorHAnsi" w:hAnsiTheme="minorHAnsi" w:cstheme="minorHAnsi"/>
              <w:color w:val="44546A" w:themeColor="text2"/>
              <w:szCs w:val="20"/>
            </w:rPr>
            <w:id w:val="8350209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A140BCD" w14:textId="1A9823DD"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E1570C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2.15</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794F3DC" w14:textId="77777777" w:rsidR="00D813B4" w:rsidRPr="00620A44" w:rsidRDefault="00D813B4" w:rsidP="00EA421D">
            <w:pPr>
              <w:pStyle w:val="Normalny1"/>
              <w:spacing w:before="0" w:line="240" w:lineRule="auto"/>
              <w:jc w:val="center"/>
              <w:rPr>
                <w:rFonts w:asciiTheme="minorHAnsi" w:hAnsiTheme="minorHAnsi" w:cstheme="minorHAnsi"/>
              </w:rPr>
            </w:pPr>
            <w:r w:rsidRPr="00620A44">
              <w:rPr>
                <w:rFonts w:asciiTheme="minorHAnsi" w:hAnsiTheme="minorHAnsi" w:cstheme="minorHAnsi"/>
                <w:color w:val="000000"/>
                <w:szCs w:val="20"/>
                <w:lang w:eastAsia="pl-PL"/>
              </w:rPr>
              <w:t>Instalacje</w:t>
            </w:r>
            <w:r w:rsidRPr="00620A44" w:rsidDel="00DF4738">
              <w:rPr>
                <w:rFonts w:asciiTheme="minorHAnsi" w:hAnsiTheme="minorHAnsi" w:cstheme="minorHAnsi"/>
                <w:color w:val="000000"/>
                <w:szCs w:val="20"/>
                <w:lang w:eastAsia="pl-PL"/>
              </w:rPr>
              <w:t xml:space="preserve"> </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85C3023" w14:textId="77777777" w:rsidR="00D813B4" w:rsidRPr="00620A44" w:rsidRDefault="00D813B4"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Dodatkowa funkcjonalność systemu zarządzania energią</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F9A29"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BA02DD"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6389137A" w14:textId="77777777" w:rsidTr="052EF04F">
        <w:trPr>
          <w:trHeight w:val="567"/>
          <w:jc w:val="center"/>
        </w:trPr>
        <w:sdt>
          <w:sdtPr>
            <w:rPr>
              <w:rFonts w:asciiTheme="minorHAnsi" w:hAnsiTheme="minorHAnsi" w:cstheme="minorHAnsi"/>
              <w:color w:val="44546A" w:themeColor="text2"/>
              <w:szCs w:val="20"/>
            </w:rPr>
            <w:id w:val="74205845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27617607" w14:textId="7F68DEF9"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0F9A057"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06583161" w14:textId="77777777" w:rsidTr="052EF04F">
        <w:trPr>
          <w:trHeight w:val="567"/>
          <w:jc w:val="center"/>
        </w:trPr>
        <w:sdt>
          <w:sdtPr>
            <w:rPr>
              <w:rFonts w:asciiTheme="minorHAnsi" w:hAnsiTheme="minorHAnsi" w:cstheme="minorHAnsi"/>
              <w:color w:val="44546A" w:themeColor="text2"/>
              <w:szCs w:val="20"/>
            </w:rPr>
            <w:id w:val="23536412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1CBD226A" w14:textId="316EC79D"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EDDEFFC"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2.16</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34C6838"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54705BB"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Style w:val="Domylnaczcionkaakapitu1"/>
                <w:rFonts w:asciiTheme="minorHAnsi" w:hAnsiTheme="minorHAnsi" w:cstheme="minorHAnsi"/>
                <w:szCs w:val="20"/>
                <w:lang w:eastAsia="pl-PL"/>
              </w:rPr>
              <w:t>Oświetlenie</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3CB85"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939F6F"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1003A21E" w14:textId="77777777" w:rsidTr="052EF04F">
        <w:trPr>
          <w:trHeight w:val="567"/>
          <w:jc w:val="center"/>
        </w:trPr>
        <w:sdt>
          <w:sdtPr>
            <w:rPr>
              <w:rFonts w:asciiTheme="minorHAnsi" w:hAnsiTheme="minorHAnsi" w:cstheme="minorHAnsi"/>
              <w:color w:val="44546A" w:themeColor="text2"/>
              <w:szCs w:val="20"/>
            </w:rPr>
            <w:id w:val="-210680202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006B17BB" w14:textId="3DB96B86"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77A0AF8"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813B4" w:rsidRPr="00620A44" w14:paraId="41A08F1C" w14:textId="77777777" w:rsidTr="052EF04F">
        <w:trPr>
          <w:trHeight w:val="567"/>
          <w:jc w:val="center"/>
        </w:trPr>
        <w:sdt>
          <w:sdtPr>
            <w:rPr>
              <w:rFonts w:asciiTheme="minorHAnsi" w:hAnsiTheme="minorHAnsi" w:cstheme="minorHAnsi"/>
              <w:color w:val="44546A" w:themeColor="text2"/>
              <w:szCs w:val="20"/>
            </w:rPr>
            <w:id w:val="-13572588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DD9"/>
              </w:tcPr>
              <w:p w14:paraId="766F0597" w14:textId="13F1D894" w:rsidR="00D813B4" w:rsidRPr="00620A44" w:rsidRDefault="00D813B4"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C366C41" w14:textId="77777777" w:rsidR="00D813B4" w:rsidRPr="00620A44" w:rsidRDefault="00D813B4"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SPO 2.17</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EE3B52E" w14:textId="77777777" w:rsidR="00D813B4" w:rsidRPr="00620A44" w:rsidRDefault="00D813B4"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9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0AA8F10"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r w:rsidRPr="00620A44">
              <w:rPr>
                <w:rStyle w:val="Domylnaczcionkaakapitu1"/>
                <w:rFonts w:asciiTheme="minorHAnsi" w:hAnsiTheme="minorHAnsi" w:cstheme="minorHAnsi"/>
                <w:szCs w:val="20"/>
                <w:lang w:eastAsia="pl-PL"/>
              </w:rPr>
              <w:t>Komfort cieplny</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F1B47"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c>
          <w:tcPr>
            <w:tcW w:w="16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062AB2" w14:textId="77777777" w:rsidR="00D813B4" w:rsidRPr="00620A44" w:rsidRDefault="00D813B4" w:rsidP="00EA421D">
            <w:pPr>
              <w:pStyle w:val="Normalny1"/>
              <w:spacing w:before="0" w:line="240" w:lineRule="auto"/>
              <w:jc w:val="left"/>
              <w:rPr>
                <w:rStyle w:val="Domylnaczcionkaakapitu1"/>
                <w:rFonts w:asciiTheme="minorHAnsi" w:hAnsiTheme="minorHAnsi" w:cstheme="minorHAnsi"/>
                <w:szCs w:val="20"/>
                <w:lang w:eastAsia="pl-PL"/>
              </w:rPr>
            </w:pPr>
          </w:p>
        </w:tc>
      </w:tr>
      <w:tr w:rsidR="00D813B4" w:rsidRPr="00620A44" w14:paraId="2E636B19" w14:textId="77777777" w:rsidTr="052EF04F">
        <w:trPr>
          <w:trHeight w:val="567"/>
          <w:jc w:val="center"/>
        </w:trPr>
        <w:sdt>
          <w:sdtPr>
            <w:rPr>
              <w:rFonts w:asciiTheme="minorHAnsi" w:hAnsiTheme="minorHAnsi" w:cstheme="minorHAnsi"/>
              <w:color w:val="44546A" w:themeColor="text2"/>
              <w:szCs w:val="20"/>
            </w:rPr>
            <w:id w:val="441573984"/>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tcPr>
              <w:p w14:paraId="479EF19A" w14:textId="39032398" w:rsidR="00D813B4" w:rsidRPr="00620A44" w:rsidRDefault="00D813B4"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7A775EA" w14:textId="3A866886" w:rsidR="00D813B4" w:rsidRPr="00620A44" w:rsidRDefault="002929D4" w:rsidP="00EA421D">
            <w:pPr>
              <w:pStyle w:val="Normalny1"/>
              <w:spacing w:before="0" w:line="240" w:lineRule="auto"/>
              <w:jc w:val="left"/>
              <w:rPr>
                <w:rStyle w:val="Domylnaczcionkaakapitu1"/>
                <w:rFonts w:asciiTheme="minorHAnsi" w:hAnsiTheme="minorHAnsi" w:cstheme="minorHAnsi"/>
                <w:szCs w:val="20"/>
                <w:lang w:eastAsia="pl-PL"/>
              </w:rPr>
            </w:pPr>
            <w:ins w:id="49" w:author="Autor">
              <w:r w:rsidRPr="00620A44">
                <w:rPr>
                  <w:rFonts w:asciiTheme="minorHAnsi" w:hAnsiTheme="minorHAnsi" w:cstheme="minorHAnsi"/>
                  <w:i/>
                  <w:szCs w:val="20"/>
                </w:rPr>
                <w:t>Uzasadnienie spełnienia wymagania z uwzględnieniem skróconego opisu funkcjonalności.</w:t>
              </w:r>
            </w:ins>
            <w:del w:id="50" w:author="Autor">
              <w:r w:rsidR="00D813B4" w:rsidRPr="00620A44" w:rsidDel="002929D4">
                <w:rPr>
                  <w:rFonts w:asciiTheme="minorHAnsi" w:hAnsiTheme="minorHAnsi" w:cstheme="minorHAnsi"/>
                  <w:i/>
                  <w:szCs w:val="20"/>
                </w:rPr>
                <w:delText>Uzasadnienie spełnienia wymagania</w:delText>
              </w:r>
            </w:del>
          </w:p>
        </w:tc>
      </w:tr>
    </w:tbl>
    <w:p w14:paraId="24F2B220" w14:textId="2CE1AC2F" w:rsidR="00D813B4" w:rsidRPr="00620A44" w:rsidRDefault="00D813B4" w:rsidP="00620A44">
      <w:pPr>
        <w:pStyle w:val="Akapitzlist"/>
        <w:numPr>
          <w:ilvl w:val="0"/>
          <w:numId w:val="41"/>
        </w:numPr>
        <w:spacing w:before="360"/>
        <w:ind w:left="714" w:hanging="357"/>
        <w:rPr>
          <w:rFonts w:eastAsiaTheme="majorEastAsia" w:cstheme="minorHAnsi"/>
          <w:b/>
          <w:color w:val="000000" w:themeColor="text1"/>
          <w:sz w:val="20"/>
          <w:szCs w:val="20"/>
        </w:rPr>
      </w:pPr>
      <w:r w:rsidRPr="00620A44">
        <w:rPr>
          <w:rFonts w:eastAsiaTheme="majorEastAsia" w:cstheme="minorHAnsi"/>
          <w:b/>
          <w:color w:val="000000" w:themeColor="text1"/>
          <w:sz w:val="20"/>
          <w:szCs w:val="20"/>
        </w:rPr>
        <w:t>WYMAGANIA OPCJONALNE DLA STRUMIENIA 2 – BUDYNEK SENIORALNY</w:t>
      </w:r>
    </w:p>
    <w:p w14:paraId="0C3439F6" w14:textId="23C11A99" w:rsidR="00D813B4" w:rsidRPr="00620A44" w:rsidRDefault="00D813B4"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zadeklarować w Tabeli E.2, </w:t>
      </w:r>
      <w:r w:rsidRPr="00620A44">
        <w:rPr>
          <w:rFonts w:cstheme="minorHAnsi"/>
        </w:rPr>
        <w:t>sposób realizacji</w:t>
      </w:r>
      <w:r w:rsidRPr="00620A44">
        <w:rPr>
          <w:rFonts w:cstheme="minorHAnsi"/>
          <w:sz w:val="20"/>
          <w:szCs w:val="20"/>
        </w:rPr>
        <w:t xml:space="preserve"> poszczególnych Wymagań Opcjonalnych, stawianych opracowywanej technologii modułowej/prefabrykowanej oraz technologii neutralnej klimatycznie dla budynku </w:t>
      </w:r>
      <w:r w:rsidR="001964C7" w:rsidRPr="00620A44">
        <w:rPr>
          <w:rFonts w:cstheme="minorHAnsi"/>
          <w:sz w:val="20"/>
          <w:szCs w:val="20"/>
        </w:rPr>
        <w:t>senioralnego</w:t>
      </w:r>
      <w:r w:rsidR="00AC5FAF" w:rsidRPr="00620A44">
        <w:rPr>
          <w:rFonts w:cstheme="minorHAnsi"/>
          <w:sz w:val="20"/>
          <w:szCs w:val="20"/>
        </w:rPr>
        <w:t xml:space="preserve"> (Rozwiązaniu)</w:t>
      </w:r>
      <w:r w:rsidRPr="00620A44">
        <w:rPr>
          <w:rFonts w:cstheme="minorHAnsi"/>
          <w:sz w:val="20"/>
          <w:szCs w:val="20"/>
        </w:rPr>
        <w:t>, opisanych szczegółowo w Załączniku nr 1 do Regulaminu. Wnioskodawca zobligowany jest do wpisania w Tabeli E.2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spełnienia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spełnienia lub niespełnienia danego kryterium. </w:t>
      </w:r>
    </w:p>
    <w:p w14:paraId="4AA05042" w14:textId="30760D44" w:rsidR="00D813B4" w:rsidRPr="00620A44" w:rsidRDefault="00D813B4" w:rsidP="11B91D9B">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250617E5" w14:textId="303B668E" w:rsidR="000310EA" w:rsidRPr="00620A44" w:rsidRDefault="000310EA" w:rsidP="052EF04F">
      <w:pPr>
        <w:jc w:val="both"/>
        <w:rPr>
          <w:rFonts w:cstheme="minorHAnsi"/>
          <w:i/>
          <w:iCs/>
          <w:color w:val="44546A" w:themeColor="text2"/>
          <w:sz w:val="18"/>
          <w:szCs w:val="18"/>
        </w:rPr>
      </w:pPr>
      <w:r w:rsidRPr="00620A44">
        <w:rPr>
          <w:rFonts w:cstheme="minorHAnsi"/>
          <w:i/>
          <w:iCs/>
          <w:color w:val="44546A" w:themeColor="text2"/>
          <w:sz w:val="18"/>
          <w:szCs w:val="18"/>
        </w:rPr>
        <w:t>Tabela E.2 Wymagania Opcjonalne stawiane opracowywanej technologii modułowej/prefabrykowanej oraz technologii neutralnej klimatycznie dla budynku senioralnego</w:t>
      </w:r>
      <w:r w:rsidR="00D80017" w:rsidRPr="00620A44">
        <w:rPr>
          <w:rFonts w:cstheme="minorHAnsi"/>
          <w:i/>
          <w:iCs/>
          <w:color w:val="44546A" w:themeColor="text2"/>
          <w:sz w:val="18"/>
          <w:szCs w:val="18"/>
        </w:rPr>
        <w:t xml:space="preserve"> (Rozwiązaniu)</w:t>
      </w:r>
    </w:p>
    <w:tbl>
      <w:tblPr>
        <w:tblW w:w="0" w:type="auto"/>
        <w:jc w:val="center"/>
        <w:tblCellMar>
          <w:left w:w="10" w:type="dxa"/>
          <w:right w:w="10" w:type="dxa"/>
        </w:tblCellMar>
        <w:tblLook w:val="0000" w:firstRow="0" w:lastRow="0" w:firstColumn="0" w:lastColumn="0" w:noHBand="0" w:noVBand="0"/>
      </w:tblPr>
      <w:tblGrid>
        <w:gridCol w:w="911"/>
        <w:gridCol w:w="867"/>
        <w:gridCol w:w="1286"/>
        <w:gridCol w:w="2819"/>
        <w:gridCol w:w="1333"/>
        <w:gridCol w:w="1846"/>
      </w:tblGrid>
      <w:tr w:rsidR="000310EA" w:rsidRPr="00620A44" w14:paraId="7B7D779B" w14:textId="77777777" w:rsidTr="052EF04F">
        <w:trPr>
          <w:trHeight w:val="567"/>
          <w:tblHeade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Pr>
          <w:p w14:paraId="75CF6535" w14:textId="77777777" w:rsidR="000310EA" w:rsidRPr="00620A44" w:rsidRDefault="000310EA" w:rsidP="00EA421D">
            <w:pPr>
              <w:jc w:val="center"/>
              <w:rPr>
                <w:rFonts w:cstheme="minorHAnsi"/>
                <w:bCs/>
                <w:sz w:val="12"/>
                <w:szCs w:val="12"/>
              </w:rPr>
            </w:pPr>
            <w:r w:rsidRPr="00620A44">
              <w:rPr>
                <w:rFonts w:cstheme="minorHAnsi"/>
                <w:bCs/>
                <w:sz w:val="12"/>
                <w:szCs w:val="12"/>
              </w:rPr>
              <w:t>Tajemnica przedsiębiorstwa?</w:t>
            </w:r>
          </w:p>
          <w:p w14:paraId="306AAB39" w14:textId="77777777" w:rsidR="000310EA" w:rsidRPr="00620A44" w:rsidRDefault="000310EA" w:rsidP="00EA421D">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0737850C" w14:textId="77777777" w:rsidR="000310EA" w:rsidRPr="00620A44" w:rsidRDefault="000310EA" w:rsidP="00EA421D">
            <w:pPr>
              <w:pStyle w:val="Normalny1"/>
              <w:spacing w:before="0" w:line="240" w:lineRule="auto"/>
              <w:jc w:val="center"/>
              <w:rPr>
                <w:rFonts w:asciiTheme="minorHAnsi" w:hAnsiTheme="minorHAnsi" w:cstheme="minorHAnsi"/>
                <w:b/>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77F7E0F1" w14:textId="5C2B39BE" w:rsidR="000310EA" w:rsidRPr="00620A44" w:rsidRDefault="000310EA" w:rsidP="052EF04F">
            <w:pPr>
              <w:pStyle w:val="Normalny1"/>
              <w:spacing w:before="0" w:line="240" w:lineRule="auto"/>
              <w:jc w:val="center"/>
              <w:rPr>
                <w:rFonts w:asciiTheme="minorHAnsi" w:hAnsiTheme="minorHAnsi" w:cstheme="minorHAnsi"/>
                <w:b/>
                <w:bCs/>
              </w:rPr>
            </w:pPr>
            <w:r w:rsidRPr="00620A44">
              <w:rPr>
                <w:rFonts w:asciiTheme="minorHAnsi" w:hAnsiTheme="minorHAnsi" w:cstheme="minorHAnsi"/>
                <w:b/>
                <w:bCs/>
              </w:rPr>
              <w:t>Wymagania Opcjonalne stawiane opracowywanej technologii modułowej/prefabrykowanej oraz technologii neutralnej klimatycznie dla budynku senioralnego</w:t>
            </w:r>
            <w:r w:rsidR="00D80017" w:rsidRPr="00620A44">
              <w:rPr>
                <w:rFonts w:asciiTheme="minorHAnsi" w:hAnsiTheme="minorHAnsi" w:cstheme="minorHAnsi"/>
                <w:b/>
                <w:bCs/>
              </w:rPr>
              <w:t xml:space="preserve"> (Rozwiązaniu)</w:t>
            </w:r>
          </w:p>
        </w:tc>
      </w:tr>
      <w:tr w:rsidR="000310EA" w:rsidRPr="00620A44" w14:paraId="37056C59" w14:textId="77777777" w:rsidTr="002929D4">
        <w:trPr>
          <w:trHeight w:val="567"/>
          <w:tblHeader/>
          <w:jc w:val="cent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cBorders>
            <w:shd w:val="clear" w:color="auto" w:fill="A8D08D" w:themeFill="accent6" w:themeFillTint="99"/>
          </w:tcPr>
          <w:p w14:paraId="17627178" w14:textId="77777777" w:rsidR="000310EA" w:rsidRPr="00620A44" w:rsidRDefault="000310EA" w:rsidP="00EA421D">
            <w:pPr>
              <w:pStyle w:val="Normalny1"/>
              <w:spacing w:before="0" w:line="240" w:lineRule="auto"/>
              <w:jc w:val="left"/>
              <w:rPr>
                <w:rFonts w:asciiTheme="minorHAnsi" w:hAnsiTheme="minorHAnsi" w:cstheme="minorHAnsi"/>
                <w:b/>
                <w:bCs/>
                <w:szCs w:val="20"/>
                <w:lang w:eastAsia="pl-PL"/>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36A7BB52" w14:textId="77777777" w:rsidR="000310EA" w:rsidRPr="00620A44" w:rsidRDefault="000310EA" w:rsidP="00EA421D">
            <w:pPr>
              <w:pStyle w:val="Normalny1"/>
              <w:spacing w:before="0" w:line="240" w:lineRule="auto"/>
              <w:jc w:val="left"/>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5BCA1181" w14:textId="77777777" w:rsidR="000310EA" w:rsidRPr="00620A44" w:rsidRDefault="000310E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bCs/>
                <w:color w:val="000000"/>
                <w:szCs w:val="20"/>
                <w:lang w:eastAsia="pl-PL"/>
              </w:rPr>
              <w:t xml:space="preserve">Kategoria </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720E5E19" w14:textId="7A389F2B" w:rsidR="000310EA" w:rsidRPr="00620A44" w:rsidRDefault="000310EA"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color w:val="000000" w:themeColor="text1"/>
                <w:lang w:eastAsia="pl-PL"/>
              </w:rPr>
              <w:t xml:space="preserve">Nazwa </w:t>
            </w:r>
            <w:r w:rsidR="00D80017" w:rsidRPr="00620A44">
              <w:rPr>
                <w:rFonts w:asciiTheme="minorHAnsi" w:hAnsiTheme="minorHAnsi" w:cstheme="minorHAnsi"/>
                <w:b/>
                <w:bCs/>
                <w:color w:val="000000" w:themeColor="text1"/>
                <w:lang w:eastAsia="pl-PL"/>
              </w:rPr>
              <w:t>Wymagania Opcjonalnego</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2C3CD5ED" w14:textId="77777777" w:rsidR="000310EA" w:rsidRPr="00620A44" w:rsidRDefault="000310E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Spełnienie wymagania</w:t>
            </w: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34E7ADDB" w14:textId="77777777" w:rsidR="000310EA" w:rsidRPr="00620A44" w:rsidRDefault="000310E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Uwagi</w:t>
            </w:r>
          </w:p>
        </w:tc>
      </w:tr>
      <w:tr w:rsidR="001964C7" w:rsidRPr="00620A44" w14:paraId="58248363" w14:textId="77777777" w:rsidTr="002929D4">
        <w:trPr>
          <w:trHeight w:val="567"/>
          <w:jc w:val="center"/>
        </w:trPr>
        <w:sdt>
          <w:sdtPr>
            <w:rPr>
              <w:rFonts w:asciiTheme="minorHAnsi" w:hAnsiTheme="minorHAnsi" w:cstheme="minorHAnsi"/>
              <w:color w:val="44546A" w:themeColor="text2"/>
              <w:szCs w:val="20"/>
            </w:rPr>
            <w:id w:val="-169514546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61A583D" w14:textId="53EBABF0"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BB8080F"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19F080"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rPr>
              <w:t>Technologia</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42C6286"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Możliwość demontażu obiektu</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C8A9D"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EEA45E"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2125F5EC" w14:textId="77777777" w:rsidTr="052EF04F">
        <w:trPr>
          <w:trHeight w:val="567"/>
          <w:jc w:val="center"/>
        </w:trPr>
        <w:sdt>
          <w:sdtPr>
            <w:rPr>
              <w:rFonts w:asciiTheme="minorHAnsi" w:hAnsiTheme="minorHAnsi" w:cstheme="minorHAnsi"/>
              <w:color w:val="44546A" w:themeColor="text2"/>
              <w:szCs w:val="20"/>
            </w:rPr>
            <w:id w:val="1328864031"/>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BD1539F" w14:textId="754D67A5"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881A86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2FD01CD6" w14:textId="77777777" w:rsidTr="002929D4">
        <w:trPr>
          <w:trHeight w:val="567"/>
          <w:jc w:val="center"/>
        </w:trPr>
        <w:sdt>
          <w:sdtPr>
            <w:rPr>
              <w:rFonts w:asciiTheme="minorHAnsi" w:hAnsiTheme="minorHAnsi" w:cstheme="minorHAnsi"/>
              <w:color w:val="44546A" w:themeColor="text2"/>
              <w:szCs w:val="20"/>
            </w:rPr>
            <w:id w:val="-174270641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858204C" w14:textId="49ECCDC4"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7DBDAF9"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86C7AB7"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4ACACDB"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Magazynowanie energii </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6FF006"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58054D"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p>
        </w:tc>
      </w:tr>
      <w:tr w:rsidR="000310EA" w:rsidRPr="00620A44" w14:paraId="168C82C8" w14:textId="77777777" w:rsidTr="052EF04F">
        <w:trPr>
          <w:trHeight w:val="567"/>
          <w:jc w:val="center"/>
        </w:trPr>
        <w:sdt>
          <w:sdtPr>
            <w:rPr>
              <w:rFonts w:asciiTheme="minorHAnsi" w:hAnsiTheme="minorHAnsi" w:cstheme="minorHAnsi"/>
              <w:color w:val="44546A" w:themeColor="text2"/>
              <w:szCs w:val="20"/>
            </w:rPr>
            <w:id w:val="-937829927"/>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DEF0A9E" w14:textId="5E819999"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677372D"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267B2230" w14:textId="77777777" w:rsidTr="002929D4">
        <w:trPr>
          <w:trHeight w:val="567"/>
          <w:jc w:val="center"/>
        </w:trPr>
        <w:sdt>
          <w:sdtPr>
            <w:rPr>
              <w:rFonts w:asciiTheme="minorHAnsi" w:hAnsiTheme="minorHAnsi" w:cstheme="minorHAnsi"/>
              <w:color w:val="44546A" w:themeColor="text2"/>
              <w:szCs w:val="20"/>
            </w:rPr>
            <w:id w:val="-430357143"/>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781E66F" w14:textId="0CD945C6"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D71F782"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830FF21"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AB88B13"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Zielone dachy</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BC3BEF"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54061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3795152E" w14:textId="77777777" w:rsidTr="052EF04F">
        <w:trPr>
          <w:trHeight w:val="567"/>
          <w:jc w:val="center"/>
        </w:trPr>
        <w:sdt>
          <w:sdtPr>
            <w:rPr>
              <w:rFonts w:asciiTheme="minorHAnsi" w:hAnsiTheme="minorHAnsi" w:cstheme="minorHAnsi"/>
              <w:color w:val="44546A" w:themeColor="text2"/>
              <w:szCs w:val="20"/>
            </w:rPr>
            <w:id w:val="72561894"/>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tcBorders>
                <w:shd w:val="clear" w:color="auto" w:fill="E2EFD9" w:themeFill="accent6" w:themeFillTint="33"/>
              </w:tcPr>
              <w:p w14:paraId="5CDB3FE3" w14:textId="284A348E"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tcBorders>
            <w:shd w:val="clear" w:color="auto" w:fill="auto"/>
            <w:noWrap/>
            <w:tcMar>
              <w:top w:w="0" w:type="dxa"/>
              <w:left w:w="70" w:type="dxa"/>
              <w:bottom w:w="0" w:type="dxa"/>
              <w:right w:w="70" w:type="dxa"/>
            </w:tcMar>
            <w:vAlign w:val="center"/>
          </w:tcPr>
          <w:p w14:paraId="622EC6FF"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023E5F1E" w14:textId="77777777" w:rsidTr="002929D4">
        <w:trPr>
          <w:trHeight w:val="567"/>
          <w:jc w:val="center"/>
        </w:trPr>
        <w:sdt>
          <w:sdtPr>
            <w:rPr>
              <w:rFonts w:asciiTheme="minorHAnsi" w:hAnsiTheme="minorHAnsi" w:cstheme="minorHAnsi"/>
              <w:color w:val="44546A" w:themeColor="text2"/>
              <w:szCs w:val="20"/>
            </w:rPr>
            <w:id w:val="21324420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D5A58CE" w14:textId="57E36FC3"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E0DC189"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0C6716C"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7FA0F1B"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Oczyszczanie ścieków</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22549A"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470F6"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p>
        </w:tc>
      </w:tr>
      <w:tr w:rsidR="000310EA" w:rsidRPr="00620A44" w14:paraId="4A83E8BD" w14:textId="77777777" w:rsidTr="052EF04F">
        <w:trPr>
          <w:trHeight w:val="567"/>
          <w:jc w:val="center"/>
        </w:trPr>
        <w:sdt>
          <w:sdtPr>
            <w:rPr>
              <w:rFonts w:asciiTheme="minorHAnsi" w:hAnsiTheme="minorHAnsi" w:cstheme="minorHAnsi"/>
              <w:color w:val="44546A" w:themeColor="text2"/>
              <w:szCs w:val="20"/>
            </w:rPr>
            <w:id w:val="2033067811"/>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DD3BBE5" w14:textId="47CEA3E7" w:rsidR="000310EA" w:rsidRPr="00620A44" w:rsidRDefault="000310EA"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EDC0A4D"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17142B33" w14:textId="77777777" w:rsidTr="002929D4">
        <w:trPr>
          <w:trHeight w:val="567"/>
          <w:jc w:val="center"/>
        </w:trPr>
        <w:sdt>
          <w:sdtPr>
            <w:rPr>
              <w:rFonts w:asciiTheme="minorHAnsi" w:hAnsiTheme="minorHAnsi" w:cstheme="minorHAnsi"/>
              <w:color w:val="44546A" w:themeColor="text2"/>
              <w:szCs w:val="20"/>
            </w:rPr>
            <w:id w:val="-409233118"/>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184806A" w14:textId="1EF8C876"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33F2F9D"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A1249FC"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AD5257"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Podlewanie terenu wokół budynku</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CAEF1"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03D7F"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p>
        </w:tc>
      </w:tr>
      <w:tr w:rsidR="000310EA" w:rsidRPr="00620A44" w14:paraId="2EA7E391" w14:textId="77777777" w:rsidTr="052EF04F">
        <w:trPr>
          <w:trHeight w:val="567"/>
          <w:jc w:val="center"/>
        </w:trPr>
        <w:sdt>
          <w:sdtPr>
            <w:rPr>
              <w:rFonts w:asciiTheme="minorHAnsi" w:hAnsiTheme="minorHAnsi" w:cstheme="minorHAnsi"/>
              <w:color w:val="44546A" w:themeColor="text2"/>
              <w:szCs w:val="20"/>
            </w:rPr>
            <w:id w:val="-140205512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BC9F2F4" w14:textId="4B616628" w:rsidR="000310EA" w:rsidRPr="00620A44" w:rsidRDefault="000310EA"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D7A7A06" w14:textId="77777777" w:rsidR="000310EA" w:rsidRPr="00620A44" w:rsidRDefault="000310E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17733DDD" w14:textId="77777777" w:rsidTr="002929D4">
        <w:trPr>
          <w:trHeight w:val="678"/>
          <w:jc w:val="center"/>
        </w:trPr>
        <w:sdt>
          <w:sdtPr>
            <w:rPr>
              <w:rFonts w:asciiTheme="minorHAnsi" w:hAnsiTheme="minorHAnsi" w:cstheme="minorHAnsi"/>
              <w:color w:val="44546A" w:themeColor="text2"/>
              <w:szCs w:val="20"/>
            </w:rPr>
            <w:id w:val="180712350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9D1EBAB" w14:textId="6CDE086D"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54AEF98"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6D6400F"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4644EE1" w14:textId="77777777" w:rsidR="000310EA" w:rsidRPr="00620A44" w:rsidRDefault="000310E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Zewnętrzne o</w:t>
            </w:r>
            <w:r w:rsidRPr="00620A44">
              <w:rPr>
                <w:rFonts w:asciiTheme="minorHAnsi" w:hAnsiTheme="minorHAnsi" w:cstheme="minorHAnsi"/>
              </w:rPr>
              <w:t>słony przeciwsłoneczne</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32AF89"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84CB2D"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0310EA" w:rsidRPr="00620A44" w14:paraId="29598B01" w14:textId="77777777" w:rsidTr="052EF04F">
        <w:trPr>
          <w:trHeight w:val="678"/>
          <w:jc w:val="center"/>
        </w:trPr>
        <w:sdt>
          <w:sdtPr>
            <w:rPr>
              <w:rFonts w:asciiTheme="minorHAnsi" w:hAnsiTheme="minorHAnsi" w:cstheme="minorHAnsi"/>
              <w:color w:val="44546A" w:themeColor="text2"/>
              <w:szCs w:val="20"/>
            </w:rPr>
            <w:id w:val="-474834193"/>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B1909D2" w14:textId="5A2D0C86"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A9AA284"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49691973" w14:textId="77777777" w:rsidTr="002929D4">
        <w:trPr>
          <w:trHeight w:val="567"/>
          <w:jc w:val="center"/>
        </w:trPr>
        <w:sdt>
          <w:sdtPr>
            <w:rPr>
              <w:rFonts w:asciiTheme="minorHAnsi" w:hAnsiTheme="minorHAnsi" w:cstheme="minorHAnsi"/>
              <w:color w:val="44546A" w:themeColor="text2"/>
              <w:szCs w:val="20"/>
            </w:rPr>
            <w:id w:val="-1032034548"/>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B36722A" w14:textId="1D309628"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2C69611"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777D7BA"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B9BD457" w14:textId="77777777" w:rsidR="000310EA" w:rsidRPr="00620A44" w:rsidRDefault="000310E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Punkty ładowania pojazdów elektrycznych</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DB1F1"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06E6D"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0310EA" w:rsidRPr="00620A44" w14:paraId="76185658" w14:textId="77777777" w:rsidTr="052EF04F">
        <w:trPr>
          <w:trHeight w:val="567"/>
          <w:jc w:val="center"/>
        </w:trPr>
        <w:sdt>
          <w:sdtPr>
            <w:rPr>
              <w:rFonts w:asciiTheme="minorHAnsi" w:hAnsiTheme="minorHAnsi" w:cstheme="minorHAnsi"/>
              <w:color w:val="44546A" w:themeColor="text2"/>
              <w:szCs w:val="20"/>
            </w:rPr>
            <w:id w:val="-1544438891"/>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002200D" w14:textId="7A2FED1D"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C94734E"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5A1B97B2" w14:textId="77777777" w:rsidTr="002929D4">
        <w:trPr>
          <w:trHeight w:val="567"/>
          <w:jc w:val="center"/>
        </w:trPr>
        <w:sdt>
          <w:sdtPr>
            <w:rPr>
              <w:rFonts w:asciiTheme="minorHAnsi" w:hAnsiTheme="minorHAnsi" w:cstheme="minorHAnsi"/>
              <w:color w:val="44546A" w:themeColor="text2"/>
              <w:szCs w:val="20"/>
            </w:rPr>
            <w:id w:val="1801256432"/>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EB55419" w14:textId="196991FE"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D680CBD"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BBD7758"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9825C9" w14:textId="77777777" w:rsidR="000310EA" w:rsidRPr="00620A44" w:rsidRDefault="000310E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 xml:space="preserve">Szklarnia do uprawy warzyw </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E806A"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127AB"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szCs w:val="20"/>
                <w:lang w:eastAsia="pl-PL"/>
              </w:rPr>
            </w:pPr>
          </w:p>
        </w:tc>
      </w:tr>
      <w:tr w:rsidR="000310EA" w:rsidRPr="00620A44" w14:paraId="68963083" w14:textId="77777777" w:rsidTr="052EF04F">
        <w:trPr>
          <w:trHeight w:val="567"/>
          <w:jc w:val="center"/>
        </w:trPr>
        <w:sdt>
          <w:sdtPr>
            <w:rPr>
              <w:rFonts w:asciiTheme="minorHAnsi" w:hAnsiTheme="minorHAnsi" w:cstheme="minorHAnsi"/>
              <w:color w:val="44546A" w:themeColor="text2"/>
              <w:szCs w:val="20"/>
            </w:rPr>
            <w:id w:val="39339667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F9779ED" w14:textId="0AFF2836"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12D7961"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411EEBA6" w14:textId="77777777" w:rsidTr="002929D4">
        <w:trPr>
          <w:trHeight w:val="567"/>
          <w:jc w:val="center"/>
        </w:trPr>
        <w:sdt>
          <w:sdtPr>
            <w:rPr>
              <w:rFonts w:asciiTheme="minorHAnsi" w:hAnsiTheme="minorHAnsi" w:cstheme="minorHAnsi"/>
              <w:color w:val="44546A" w:themeColor="text2"/>
              <w:szCs w:val="20"/>
            </w:rPr>
            <w:id w:val="772213993"/>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4D00D38" w14:textId="50FCBC19"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C98124F"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10328EF"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1461032" w14:textId="77777777" w:rsidR="000310EA" w:rsidRPr="00620A44" w:rsidRDefault="000310E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szCs w:val="20"/>
                <w:lang w:eastAsia="pl-PL"/>
              </w:rPr>
              <w:t>Świetlik</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830EC"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990A5"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0310EA" w:rsidRPr="00620A44" w14:paraId="35E0D3CC" w14:textId="77777777" w:rsidTr="052EF04F">
        <w:trPr>
          <w:trHeight w:val="567"/>
          <w:jc w:val="center"/>
        </w:trPr>
        <w:sdt>
          <w:sdtPr>
            <w:rPr>
              <w:rFonts w:asciiTheme="minorHAnsi" w:hAnsiTheme="minorHAnsi" w:cstheme="minorHAnsi"/>
              <w:color w:val="44546A" w:themeColor="text2"/>
              <w:szCs w:val="20"/>
            </w:rPr>
            <w:id w:val="10120652"/>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A4313BF" w14:textId="33666DB7"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A597B6C"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2F551184" w14:textId="77777777" w:rsidTr="002929D4">
        <w:trPr>
          <w:trHeight w:val="567"/>
          <w:jc w:val="center"/>
        </w:trPr>
        <w:sdt>
          <w:sdtPr>
            <w:rPr>
              <w:rFonts w:asciiTheme="minorHAnsi" w:hAnsiTheme="minorHAnsi" w:cstheme="minorHAnsi"/>
              <w:color w:val="44546A" w:themeColor="text2"/>
              <w:szCs w:val="20"/>
            </w:rPr>
            <w:id w:val="174305630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D2A12BA" w14:textId="32038075"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21D2657"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35496FE"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F3181BC" w14:textId="77777777" w:rsidR="000310EA" w:rsidRPr="00620A44" w:rsidRDefault="000310E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Możliwość rozbudowy budynku</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B05FA"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12B40"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p>
        </w:tc>
      </w:tr>
      <w:tr w:rsidR="000310EA" w:rsidRPr="00620A44" w14:paraId="4D0777E7" w14:textId="77777777" w:rsidTr="052EF04F">
        <w:trPr>
          <w:trHeight w:val="567"/>
          <w:jc w:val="center"/>
        </w:trPr>
        <w:sdt>
          <w:sdtPr>
            <w:rPr>
              <w:rFonts w:asciiTheme="minorHAnsi" w:hAnsiTheme="minorHAnsi" w:cstheme="minorHAnsi"/>
              <w:color w:val="44546A" w:themeColor="text2"/>
              <w:szCs w:val="20"/>
            </w:rPr>
            <w:id w:val="79140080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D8DB191" w14:textId="52DA880C"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FE205DA" w14:textId="77777777" w:rsidR="000310EA" w:rsidRPr="00620A44" w:rsidRDefault="000310E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1964C7" w:rsidRPr="00620A44" w14:paraId="6759148A" w14:textId="77777777" w:rsidTr="002929D4">
        <w:trPr>
          <w:trHeight w:val="567"/>
          <w:jc w:val="center"/>
        </w:trPr>
        <w:sdt>
          <w:sdtPr>
            <w:rPr>
              <w:rFonts w:asciiTheme="minorHAnsi" w:hAnsiTheme="minorHAnsi" w:cstheme="minorHAnsi"/>
              <w:color w:val="44546A" w:themeColor="text2"/>
              <w:szCs w:val="20"/>
            </w:rPr>
            <w:id w:val="-103801029"/>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28FAE90" w14:textId="482E2464"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D289564"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8F7F752"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BD7BE0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„Zielone ściany”</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2306B"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2847D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A2D12C7" w14:textId="77777777" w:rsidTr="052EF04F">
        <w:trPr>
          <w:trHeight w:val="567"/>
          <w:jc w:val="center"/>
        </w:trPr>
        <w:sdt>
          <w:sdtPr>
            <w:rPr>
              <w:rFonts w:asciiTheme="minorHAnsi" w:hAnsiTheme="minorHAnsi" w:cstheme="minorHAnsi"/>
              <w:color w:val="44546A" w:themeColor="text2"/>
              <w:szCs w:val="20"/>
            </w:rPr>
            <w:id w:val="-42217606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F75E1A0" w14:textId="425C054C"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485D9BC1"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66539AA6" w14:textId="77777777" w:rsidTr="002929D4">
        <w:trPr>
          <w:trHeight w:val="567"/>
          <w:jc w:val="center"/>
        </w:trPr>
        <w:sdt>
          <w:sdtPr>
            <w:rPr>
              <w:rFonts w:asciiTheme="minorHAnsi" w:hAnsiTheme="minorHAnsi" w:cstheme="minorHAnsi"/>
              <w:color w:val="44546A" w:themeColor="text2"/>
              <w:szCs w:val="20"/>
            </w:rPr>
            <w:id w:val="276303419"/>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E364A10" w14:textId="64759671"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3C4259F"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6E42E7C"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AD8303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Ochrona przeciw ptakom</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DF69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AA8F98"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6E59D3A0" w14:textId="77777777" w:rsidTr="052EF04F">
        <w:trPr>
          <w:trHeight w:val="567"/>
          <w:jc w:val="center"/>
        </w:trPr>
        <w:sdt>
          <w:sdtPr>
            <w:rPr>
              <w:rFonts w:asciiTheme="minorHAnsi" w:hAnsiTheme="minorHAnsi" w:cstheme="minorHAnsi"/>
              <w:color w:val="44546A" w:themeColor="text2"/>
              <w:szCs w:val="20"/>
            </w:rPr>
            <w:id w:val="-143875322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060C9D1" w14:textId="5F56256E"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C2B25E7"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69DFA701" w14:textId="77777777" w:rsidTr="002929D4">
        <w:trPr>
          <w:trHeight w:val="567"/>
          <w:jc w:val="center"/>
        </w:trPr>
        <w:sdt>
          <w:sdtPr>
            <w:rPr>
              <w:rFonts w:asciiTheme="minorHAnsi" w:hAnsiTheme="minorHAnsi" w:cstheme="minorHAnsi"/>
              <w:color w:val="44546A" w:themeColor="text2"/>
              <w:szCs w:val="20"/>
            </w:rPr>
            <w:id w:val="-5439933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718909F" w14:textId="3F0B90BC"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470E207"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99BFE36"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074250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Budki dla ptaków</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BD34FD"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A6B7A2"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06A0B076" w14:textId="77777777" w:rsidTr="052EF04F">
        <w:trPr>
          <w:trHeight w:val="567"/>
          <w:jc w:val="center"/>
        </w:trPr>
        <w:sdt>
          <w:sdtPr>
            <w:rPr>
              <w:rFonts w:asciiTheme="minorHAnsi" w:hAnsiTheme="minorHAnsi" w:cstheme="minorHAnsi"/>
              <w:color w:val="44546A" w:themeColor="text2"/>
              <w:szCs w:val="20"/>
            </w:rPr>
            <w:id w:val="-1278172962"/>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416B398" w14:textId="0685C871"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5F4AD1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693C424F" w14:textId="77777777" w:rsidTr="002929D4">
        <w:trPr>
          <w:trHeight w:val="567"/>
          <w:jc w:val="center"/>
        </w:trPr>
        <w:sdt>
          <w:sdtPr>
            <w:rPr>
              <w:rFonts w:asciiTheme="minorHAnsi" w:hAnsiTheme="minorHAnsi" w:cstheme="minorHAnsi"/>
              <w:color w:val="44546A" w:themeColor="text2"/>
              <w:szCs w:val="20"/>
            </w:rPr>
            <w:id w:val="610482435"/>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D9E4A53" w14:textId="264A0E9E"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C96397B"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A27E9AB"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83C119F"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Dojazd karetek</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CEC0F"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78D97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C3A52C6" w14:textId="77777777" w:rsidTr="052EF04F">
        <w:trPr>
          <w:trHeight w:val="567"/>
          <w:jc w:val="center"/>
        </w:trPr>
        <w:sdt>
          <w:sdtPr>
            <w:rPr>
              <w:rFonts w:asciiTheme="minorHAnsi" w:hAnsiTheme="minorHAnsi" w:cstheme="minorHAnsi"/>
              <w:color w:val="44546A" w:themeColor="text2"/>
              <w:szCs w:val="20"/>
            </w:rPr>
            <w:id w:val="298960319"/>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7C8CFDA" w14:textId="097971B1"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DDAC16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1FB3BDB5" w14:textId="77777777" w:rsidTr="002929D4">
        <w:trPr>
          <w:trHeight w:val="567"/>
          <w:jc w:val="center"/>
        </w:trPr>
        <w:sdt>
          <w:sdtPr>
            <w:rPr>
              <w:rFonts w:asciiTheme="minorHAnsi" w:hAnsiTheme="minorHAnsi" w:cstheme="minorHAnsi"/>
              <w:color w:val="44546A" w:themeColor="text2"/>
              <w:szCs w:val="20"/>
            </w:rPr>
            <w:id w:val="-462114899"/>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4866558" w14:textId="13FC0D6A"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62EAE4FE"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85FC035"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C5DAC9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szCs w:val="20"/>
                <w:lang w:eastAsia="pl-PL"/>
              </w:rPr>
              <w:t>Surowa powierzchnia elementów budowlanych</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2CF9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25FD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5EACA2A1" w14:textId="77777777" w:rsidTr="052EF04F">
        <w:trPr>
          <w:trHeight w:val="567"/>
          <w:jc w:val="center"/>
        </w:trPr>
        <w:sdt>
          <w:sdtPr>
            <w:rPr>
              <w:rFonts w:asciiTheme="minorHAnsi" w:hAnsiTheme="minorHAnsi" w:cstheme="minorHAnsi"/>
              <w:color w:val="44546A" w:themeColor="text2"/>
              <w:szCs w:val="20"/>
            </w:rPr>
            <w:id w:val="-2126841991"/>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D81933B" w14:textId="26FE31ED"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EFA2D6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0E7A3B70" w14:textId="77777777" w:rsidTr="002929D4">
        <w:trPr>
          <w:trHeight w:val="567"/>
          <w:jc w:val="center"/>
        </w:trPr>
        <w:sdt>
          <w:sdtPr>
            <w:rPr>
              <w:rFonts w:asciiTheme="minorHAnsi" w:hAnsiTheme="minorHAnsi" w:cstheme="minorHAnsi"/>
              <w:color w:val="44546A" w:themeColor="text2"/>
              <w:szCs w:val="20"/>
            </w:rPr>
            <w:id w:val="271291804"/>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FE7EF01" w14:textId="660A72A2"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FC8BE26"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33387E6"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AF1896E"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Deklaracje środowiskowe</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31F2A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36417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6EDA4D5" w14:textId="77777777" w:rsidTr="052EF04F">
        <w:trPr>
          <w:trHeight w:val="567"/>
          <w:jc w:val="center"/>
        </w:trPr>
        <w:sdt>
          <w:sdtPr>
            <w:rPr>
              <w:rFonts w:asciiTheme="minorHAnsi" w:hAnsiTheme="minorHAnsi" w:cstheme="minorHAnsi"/>
              <w:color w:val="44546A" w:themeColor="text2"/>
              <w:szCs w:val="20"/>
            </w:rPr>
            <w:id w:val="-134492697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246FD00" w14:textId="17C926B7"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8649D2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2AE8A0C0" w14:textId="77777777" w:rsidTr="002929D4">
        <w:trPr>
          <w:trHeight w:val="567"/>
          <w:jc w:val="center"/>
        </w:trPr>
        <w:sdt>
          <w:sdtPr>
            <w:rPr>
              <w:rFonts w:asciiTheme="minorHAnsi" w:hAnsiTheme="minorHAnsi" w:cstheme="minorHAnsi"/>
              <w:color w:val="44546A" w:themeColor="text2"/>
              <w:szCs w:val="20"/>
            </w:rPr>
            <w:id w:val="-34887455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5D94AAF" w14:textId="742F2560"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C12E41B"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BC5B30E"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A72F25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Wspólna pralnia</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877D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9FA01"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10F30CA" w14:textId="77777777" w:rsidTr="052EF04F">
        <w:trPr>
          <w:trHeight w:val="567"/>
          <w:jc w:val="center"/>
        </w:trPr>
        <w:sdt>
          <w:sdtPr>
            <w:rPr>
              <w:rFonts w:asciiTheme="minorHAnsi" w:hAnsiTheme="minorHAnsi" w:cstheme="minorHAnsi"/>
              <w:color w:val="44546A" w:themeColor="text2"/>
              <w:szCs w:val="20"/>
            </w:rPr>
            <w:id w:val="292941496"/>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96BBBEB" w14:textId="62A8478D"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514FBDD"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70B5650D" w14:textId="77777777" w:rsidTr="002929D4">
        <w:trPr>
          <w:trHeight w:val="567"/>
          <w:jc w:val="center"/>
        </w:trPr>
        <w:sdt>
          <w:sdtPr>
            <w:rPr>
              <w:rFonts w:asciiTheme="minorHAnsi" w:hAnsiTheme="minorHAnsi" w:cstheme="minorHAnsi"/>
              <w:color w:val="44546A" w:themeColor="text2"/>
              <w:szCs w:val="20"/>
            </w:rPr>
            <w:id w:val="1397631112"/>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ECF979C" w14:textId="51AB86A5"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CF840E4"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SEN 2.18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ADE6988"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183663E"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Style w:val="Domylnaczcionkaakapitu1"/>
                <w:rFonts w:asciiTheme="minorHAnsi" w:hAnsiTheme="minorHAnsi" w:cstheme="minorHAnsi"/>
                <w:szCs w:val="20"/>
                <w:lang w:eastAsia="pl-PL"/>
              </w:rPr>
              <w:t>Dodatkowa funkcjonalność systemu zarządzania energią zgodnie pkt SEN 1.48 z wymagań obligatoryjnych</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61836"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BB898"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5B148AB3" w14:textId="77777777" w:rsidTr="052EF04F">
        <w:trPr>
          <w:trHeight w:val="567"/>
          <w:jc w:val="center"/>
        </w:trPr>
        <w:sdt>
          <w:sdtPr>
            <w:rPr>
              <w:rFonts w:asciiTheme="minorHAnsi" w:hAnsiTheme="minorHAnsi" w:cstheme="minorHAnsi"/>
              <w:color w:val="44546A" w:themeColor="text2"/>
              <w:szCs w:val="20"/>
            </w:rPr>
            <w:id w:val="82933673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9F288A6" w14:textId="20E04B1F"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8713BEB"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28915814" w14:textId="77777777" w:rsidTr="002929D4">
        <w:trPr>
          <w:trHeight w:val="567"/>
          <w:jc w:val="center"/>
        </w:trPr>
        <w:sdt>
          <w:sdtPr>
            <w:rPr>
              <w:rFonts w:asciiTheme="minorHAnsi" w:hAnsiTheme="minorHAnsi" w:cstheme="minorHAnsi"/>
              <w:color w:val="44546A" w:themeColor="text2"/>
              <w:szCs w:val="20"/>
            </w:rPr>
            <w:id w:val="-1180579377"/>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E19D72F" w14:textId="3B0097A1"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060FDF8"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2.19</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3FBC90B"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D5C7C73"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Instalacja przyzywowa</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EF44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8E6A50"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2495FE09" w14:textId="77777777" w:rsidTr="052EF04F">
        <w:trPr>
          <w:trHeight w:val="567"/>
          <w:jc w:val="center"/>
        </w:trPr>
        <w:sdt>
          <w:sdtPr>
            <w:rPr>
              <w:rFonts w:asciiTheme="minorHAnsi" w:hAnsiTheme="minorHAnsi" w:cstheme="minorHAnsi"/>
              <w:color w:val="44546A" w:themeColor="text2"/>
              <w:szCs w:val="20"/>
            </w:rPr>
            <w:id w:val="132447052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AECC903" w14:textId="572F9C16"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8E85873"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48B68D70" w14:textId="77777777" w:rsidTr="002929D4">
        <w:trPr>
          <w:trHeight w:val="567"/>
          <w:jc w:val="center"/>
        </w:trPr>
        <w:sdt>
          <w:sdtPr>
            <w:rPr>
              <w:rFonts w:asciiTheme="minorHAnsi" w:hAnsiTheme="minorHAnsi" w:cstheme="minorHAnsi"/>
              <w:color w:val="44546A" w:themeColor="text2"/>
              <w:szCs w:val="20"/>
            </w:rPr>
            <w:id w:val="-1218281047"/>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93F52F9" w14:textId="51F488A4"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D5EDAAB"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2.20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AF7C583"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E6101F0"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System informacji o jakości powietrza</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43BBC"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49C8D"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7E7FD990" w14:textId="77777777" w:rsidTr="052EF04F">
        <w:trPr>
          <w:trHeight w:val="567"/>
          <w:jc w:val="center"/>
        </w:trPr>
        <w:sdt>
          <w:sdtPr>
            <w:rPr>
              <w:rFonts w:asciiTheme="minorHAnsi" w:hAnsiTheme="minorHAnsi" w:cstheme="minorHAnsi"/>
              <w:color w:val="44546A" w:themeColor="text2"/>
              <w:szCs w:val="20"/>
            </w:rPr>
            <w:id w:val="-53187828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E5CCEB7" w14:textId="1BC686E4"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97311D4"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1B751AF3" w14:textId="77777777" w:rsidTr="002929D4">
        <w:trPr>
          <w:trHeight w:val="567"/>
          <w:jc w:val="center"/>
        </w:trPr>
        <w:sdt>
          <w:sdtPr>
            <w:rPr>
              <w:rFonts w:asciiTheme="minorHAnsi" w:hAnsiTheme="minorHAnsi" w:cstheme="minorHAnsi"/>
              <w:color w:val="44546A" w:themeColor="text2"/>
              <w:szCs w:val="20"/>
            </w:rPr>
            <w:id w:val="-55771651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9CA6A91" w14:textId="62EB74DC" w:rsidR="000310EA" w:rsidRPr="00620A44" w:rsidRDefault="000310EA" w:rsidP="00EA421D">
                <w:pPr>
                  <w:pStyle w:val="Normalny1"/>
                  <w:spacing w:before="0" w:line="240" w:lineRule="auto"/>
                  <w:jc w:val="left"/>
                  <w:rPr>
                    <w:rStyle w:val="Domylnaczcionkaakapitu1"/>
                    <w:rFonts w:asciiTheme="minorHAnsi" w:hAnsiTheme="minorHAnsi" w:cstheme="minorHAnsi"/>
                    <w:b/>
                    <w:bCs/>
                    <w:color w:val="000000"/>
                    <w:szCs w:val="20"/>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566FCE4"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Style w:val="Domylnaczcionkaakapitu1"/>
                <w:rFonts w:asciiTheme="minorHAnsi" w:hAnsiTheme="minorHAnsi" w:cstheme="minorHAnsi"/>
                <w:b/>
                <w:bCs/>
                <w:color w:val="000000"/>
                <w:szCs w:val="20"/>
              </w:rPr>
              <w:t>SEN 2.21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B0083DB"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DCF37E8"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Style w:val="Domylnaczcionkaakapitu1"/>
                <w:rFonts w:asciiTheme="minorHAnsi" w:hAnsiTheme="minorHAnsi" w:cstheme="minorHAnsi"/>
                <w:szCs w:val="20"/>
                <w:lang w:eastAsia="pl-PL"/>
              </w:rPr>
              <w:t>Dodatkowa funkcjonalność systemu zarządzania energią</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0A6D5"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2D146B"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FE9FD52" w14:textId="77777777" w:rsidTr="052EF04F">
        <w:trPr>
          <w:trHeight w:val="567"/>
          <w:jc w:val="center"/>
        </w:trPr>
        <w:sdt>
          <w:sdtPr>
            <w:rPr>
              <w:rFonts w:asciiTheme="minorHAnsi" w:hAnsiTheme="minorHAnsi" w:cstheme="minorHAnsi"/>
              <w:color w:val="44546A" w:themeColor="text2"/>
              <w:szCs w:val="20"/>
            </w:rPr>
            <w:id w:val="1121882644"/>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6979A17" w14:textId="02405D62"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0FF5EF0"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14:paraId="5F015785" w14:textId="77777777" w:rsidTr="002929D4">
        <w:trPr>
          <w:trHeight w:val="567"/>
          <w:jc w:val="center"/>
        </w:trPr>
        <w:sdt>
          <w:sdtPr>
            <w:rPr>
              <w:rFonts w:asciiTheme="minorHAnsi" w:hAnsiTheme="minorHAnsi" w:cstheme="minorHAnsi"/>
              <w:color w:val="44546A" w:themeColor="text2"/>
              <w:szCs w:val="20"/>
            </w:rPr>
            <w:id w:val="1190799224"/>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EA80E5A" w14:textId="1A491C1F"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Fonts w:ascii="Segoe UI Symbol" w:eastAsia="MS Gothic" w:hAnsi="Segoe UI Symbol" w:cs="Segoe UI Symbol"/>
                    <w:color w:val="44546A" w:themeColor="text2"/>
                    <w:szCs w:val="20"/>
                  </w:rPr>
                  <w:t>☐</w:t>
                </w:r>
              </w:p>
            </w:tc>
          </w:sdtContent>
        </w:sdt>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03B6B2F" w14:textId="77777777" w:rsidR="000310EA" w:rsidRPr="00620A44" w:rsidRDefault="000310E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SEN 2.22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28BD7C5" w14:textId="77777777" w:rsidR="000310EA" w:rsidRPr="00620A44" w:rsidRDefault="000310E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9E17769"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Style w:val="Domylnaczcionkaakapitu1"/>
                <w:rFonts w:asciiTheme="minorHAnsi" w:hAnsiTheme="minorHAnsi" w:cstheme="minorHAnsi"/>
                <w:szCs w:val="20"/>
                <w:lang w:eastAsia="pl-PL"/>
              </w:rPr>
              <w:t>Oświetlenie</w:t>
            </w:r>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AEBEA1"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D3E4E7"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p>
        </w:tc>
      </w:tr>
      <w:tr w:rsidR="000310EA" w:rsidRPr="00620A44" w14:paraId="43167639" w14:textId="77777777" w:rsidTr="052EF04F">
        <w:trPr>
          <w:trHeight w:val="567"/>
          <w:jc w:val="center"/>
        </w:trPr>
        <w:sdt>
          <w:sdtPr>
            <w:rPr>
              <w:rFonts w:asciiTheme="minorHAnsi" w:hAnsiTheme="minorHAnsi" w:cstheme="minorHAnsi"/>
              <w:color w:val="44546A" w:themeColor="text2"/>
              <w:szCs w:val="20"/>
            </w:rPr>
            <w:id w:val="897242390"/>
            <w14:checkbox>
              <w14:checked w14:val="0"/>
              <w14:checkedState w14:val="2612" w14:font="MS Gothic"/>
              <w14:uncheckedState w14:val="2610" w14:font="MS Gothic"/>
            </w14:checkbox>
          </w:sdtPr>
          <w:sdtEndPr/>
          <w:sdtContent>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1876ED8" w14:textId="0CDF9A59" w:rsidR="000310EA" w:rsidRPr="00620A44" w:rsidRDefault="000310E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3B43307" w14:textId="77777777" w:rsidR="000310EA" w:rsidRPr="00620A44" w:rsidRDefault="000310E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1964C7" w:rsidRPr="00620A44" w:rsidDel="00897381" w14:paraId="37A123AB" w14:textId="7708A23E" w:rsidTr="002929D4">
        <w:trPr>
          <w:trHeight w:val="567"/>
          <w:jc w:val="center"/>
          <w:del w:id="51" w:author="Autor"/>
        </w:trPr>
        <w:customXmlDelRangeStart w:id="52" w:author="Autor"/>
        <w:sdt>
          <w:sdtPr>
            <w:rPr>
              <w:rFonts w:cstheme="minorHAnsi"/>
              <w:color w:val="44546A" w:themeColor="text2"/>
              <w:szCs w:val="20"/>
            </w:rPr>
            <w:id w:val="-1382085084"/>
            <w14:checkbox>
              <w14:checked w14:val="0"/>
              <w14:checkedState w14:val="2612" w14:font="MS Gothic"/>
              <w14:uncheckedState w14:val="2610" w14:font="MS Gothic"/>
            </w14:checkbox>
          </w:sdtPr>
          <w:sdtEndPr/>
          <w:sdtContent>
            <w:customXmlDelRangeEnd w:id="52"/>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FC24B03" w14:textId="78782C00" w:rsidR="000310EA" w:rsidRPr="00620A44" w:rsidDel="00897381" w:rsidRDefault="000310EA" w:rsidP="00EA421D">
                <w:pPr>
                  <w:pStyle w:val="Normalny1"/>
                  <w:spacing w:before="0" w:line="240" w:lineRule="auto"/>
                  <w:jc w:val="left"/>
                  <w:rPr>
                    <w:del w:id="53" w:author="Autor"/>
                    <w:rFonts w:asciiTheme="minorHAnsi" w:hAnsiTheme="minorHAnsi" w:cstheme="minorHAnsi"/>
                    <w:b/>
                    <w:color w:val="000000"/>
                    <w:szCs w:val="20"/>
                    <w:lang w:eastAsia="pl-PL"/>
                  </w:rPr>
                </w:pPr>
                <w:del w:id="54" w:author="Autor">
                  <w:r w:rsidRPr="00620A44" w:rsidDel="00897381">
                    <w:rPr>
                      <w:rFonts w:ascii="Segoe UI Symbol" w:eastAsia="MS Gothic" w:hAnsi="Segoe UI Symbol" w:cs="Segoe UI Symbol"/>
                      <w:color w:val="44546A" w:themeColor="text2"/>
                      <w:szCs w:val="20"/>
                    </w:rPr>
                    <w:delText>☐</w:delText>
                  </w:r>
                </w:del>
              </w:p>
            </w:tc>
            <w:customXmlDelRangeStart w:id="55" w:author="Autor"/>
          </w:sdtContent>
        </w:sdt>
        <w:customXmlDelRangeEnd w:id="55"/>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6BC497EA" w14:textId="7FBB2799" w:rsidR="000310EA" w:rsidRPr="00620A44" w:rsidDel="00897381" w:rsidRDefault="000310EA" w:rsidP="00EA421D">
            <w:pPr>
              <w:pStyle w:val="Normalny1"/>
              <w:spacing w:before="0" w:line="240" w:lineRule="auto"/>
              <w:jc w:val="left"/>
              <w:rPr>
                <w:del w:id="56" w:author="Autor"/>
                <w:rFonts w:asciiTheme="minorHAnsi" w:hAnsiTheme="minorHAnsi" w:cstheme="minorHAnsi"/>
                <w:b/>
                <w:color w:val="000000"/>
                <w:szCs w:val="20"/>
                <w:lang w:eastAsia="pl-PL"/>
              </w:rPr>
            </w:pPr>
            <w:del w:id="57" w:author="Autor">
              <w:r w:rsidRPr="00620A44" w:rsidDel="00897381">
                <w:rPr>
                  <w:rFonts w:asciiTheme="minorHAnsi" w:hAnsiTheme="minorHAnsi" w:cstheme="minorHAnsi"/>
                  <w:b/>
                  <w:color w:val="000000"/>
                  <w:szCs w:val="20"/>
                  <w:lang w:eastAsia="pl-PL"/>
                </w:rPr>
                <w:delText>SEN 2.23</w:delText>
              </w:r>
            </w:del>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004E670" w14:textId="5CEBB447" w:rsidR="000310EA" w:rsidRPr="00620A44" w:rsidDel="00897381" w:rsidRDefault="000310EA" w:rsidP="00EA421D">
            <w:pPr>
              <w:pStyle w:val="Normalny1"/>
              <w:spacing w:before="0" w:line="240" w:lineRule="auto"/>
              <w:jc w:val="center"/>
              <w:rPr>
                <w:del w:id="58" w:author="Autor"/>
                <w:rFonts w:asciiTheme="minorHAnsi" w:hAnsiTheme="minorHAnsi" w:cstheme="minorHAnsi"/>
                <w:color w:val="000000"/>
                <w:szCs w:val="20"/>
                <w:lang w:eastAsia="pl-PL"/>
              </w:rPr>
            </w:pPr>
            <w:del w:id="59" w:author="Autor">
              <w:r w:rsidRPr="00620A44" w:rsidDel="00897381">
                <w:rPr>
                  <w:rFonts w:asciiTheme="minorHAnsi" w:hAnsiTheme="minorHAnsi" w:cstheme="minorHAnsi"/>
                  <w:color w:val="000000"/>
                  <w:szCs w:val="20"/>
                  <w:lang w:eastAsia="pl-PL"/>
                </w:rPr>
                <w:delText>Instalacje</w:delText>
              </w:r>
            </w:del>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7094F67" w14:textId="35BF638C" w:rsidR="000310EA" w:rsidRPr="00620A44" w:rsidDel="00897381" w:rsidRDefault="000310EA" w:rsidP="00EA421D">
            <w:pPr>
              <w:pStyle w:val="Normalny1"/>
              <w:spacing w:before="0" w:line="240" w:lineRule="auto"/>
              <w:jc w:val="left"/>
              <w:rPr>
                <w:del w:id="60" w:author="Autor"/>
                <w:rFonts w:asciiTheme="minorHAnsi" w:hAnsiTheme="minorHAnsi" w:cstheme="minorHAnsi"/>
                <w:color w:val="000000"/>
                <w:szCs w:val="20"/>
                <w:lang w:eastAsia="pl-PL"/>
              </w:rPr>
            </w:pPr>
            <w:del w:id="61" w:author="Autor">
              <w:r w:rsidRPr="00620A44" w:rsidDel="00897381">
                <w:rPr>
                  <w:rStyle w:val="Domylnaczcionkaakapitu1"/>
                  <w:rFonts w:asciiTheme="minorHAnsi" w:hAnsiTheme="minorHAnsi" w:cstheme="minorHAnsi"/>
                  <w:szCs w:val="20"/>
                  <w:lang w:eastAsia="pl-PL"/>
                </w:rPr>
                <w:delText>Komfort cieplny</w:delText>
              </w:r>
            </w:del>
          </w:p>
        </w:tc>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37C783" w14:textId="0A5ACDE0" w:rsidR="000310EA" w:rsidRPr="00620A44" w:rsidDel="00897381" w:rsidRDefault="000310EA" w:rsidP="00EA421D">
            <w:pPr>
              <w:pStyle w:val="Normalny1"/>
              <w:spacing w:before="0" w:line="240" w:lineRule="auto"/>
              <w:jc w:val="left"/>
              <w:rPr>
                <w:del w:id="62" w:author="Autor"/>
                <w:rFonts w:asciiTheme="minorHAnsi" w:hAnsiTheme="minorHAnsi" w:cstheme="minorHAnsi"/>
                <w:color w:val="000000"/>
                <w:szCs w:val="20"/>
                <w:lang w:eastAsia="pl-PL"/>
              </w:rPr>
            </w:pPr>
          </w:p>
        </w:tc>
        <w:tc>
          <w:tcPr>
            <w:tcW w:w="2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ED9CB1" w14:textId="5898BFF3" w:rsidR="000310EA" w:rsidRPr="00620A44" w:rsidDel="00897381" w:rsidRDefault="000310EA" w:rsidP="00EA421D">
            <w:pPr>
              <w:pStyle w:val="Normalny1"/>
              <w:spacing w:before="0" w:line="240" w:lineRule="auto"/>
              <w:jc w:val="left"/>
              <w:rPr>
                <w:del w:id="63" w:author="Autor"/>
                <w:rFonts w:asciiTheme="minorHAnsi" w:hAnsiTheme="minorHAnsi" w:cstheme="minorHAnsi"/>
                <w:color w:val="000000"/>
                <w:szCs w:val="20"/>
                <w:lang w:eastAsia="pl-PL"/>
              </w:rPr>
            </w:pPr>
          </w:p>
        </w:tc>
      </w:tr>
      <w:tr w:rsidR="000310EA" w:rsidRPr="00620A44" w:rsidDel="00897381" w14:paraId="695B61DC" w14:textId="5FA37FC5" w:rsidTr="052EF04F">
        <w:trPr>
          <w:trHeight w:val="567"/>
          <w:jc w:val="center"/>
          <w:del w:id="64" w:author="Autor"/>
        </w:trPr>
        <w:customXmlDelRangeStart w:id="65" w:author="Autor"/>
        <w:sdt>
          <w:sdtPr>
            <w:rPr>
              <w:rFonts w:cstheme="minorHAnsi"/>
              <w:color w:val="44546A" w:themeColor="text2"/>
              <w:szCs w:val="20"/>
            </w:rPr>
            <w:id w:val="-1626764217"/>
            <w14:checkbox>
              <w14:checked w14:val="0"/>
              <w14:checkedState w14:val="2612" w14:font="MS Gothic"/>
              <w14:uncheckedState w14:val="2610" w14:font="MS Gothic"/>
            </w14:checkbox>
          </w:sdtPr>
          <w:sdtEndPr/>
          <w:sdtContent>
            <w:customXmlDelRangeEnd w:id="65"/>
            <w:tc>
              <w:tcPr>
                <w:tcW w:w="0" w:type="auto"/>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BE22A38" w14:textId="4BD18B18" w:rsidR="000310EA" w:rsidRPr="00620A44" w:rsidDel="00897381" w:rsidRDefault="000310EA" w:rsidP="00EA421D">
                <w:pPr>
                  <w:pStyle w:val="Normalny1"/>
                  <w:spacing w:before="0" w:line="240" w:lineRule="auto"/>
                  <w:jc w:val="left"/>
                  <w:rPr>
                    <w:del w:id="66" w:author="Autor"/>
                    <w:rFonts w:asciiTheme="minorHAnsi" w:hAnsiTheme="minorHAnsi" w:cstheme="minorHAnsi"/>
                    <w:i/>
                    <w:szCs w:val="20"/>
                  </w:rPr>
                </w:pPr>
                <w:del w:id="67" w:author="Autor">
                  <w:r w:rsidRPr="00620A44" w:rsidDel="00897381">
                    <w:rPr>
                      <w:rFonts w:ascii="Segoe UI Symbol" w:eastAsia="MS Gothic" w:hAnsi="Segoe UI Symbol" w:cs="Segoe UI Symbol"/>
                      <w:color w:val="44546A" w:themeColor="text2"/>
                      <w:szCs w:val="20"/>
                    </w:rPr>
                    <w:delText>☐</w:delText>
                  </w:r>
                </w:del>
              </w:p>
            </w:tc>
            <w:customXmlDelRangeStart w:id="68" w:author="Autor"/>
          </w:sdtContent>
        </w:sdt>
        <w:customXmlDelRangeEnd w:id="68"/>
        <w:tc>
          <w:tcPr>
            <w:tcW w:w="0" w:type="auto"/>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6E7A6AAD" w14:textId="5465C781" w:rsidR="000310EA" w:rsidRPr="00620A44" w:rsidDel="00897381" w:rsidRDefault="000310EA" w:rsidP="00EA421D">
            <w:pPr>
              <w:pStyle w:val="Normalny1"/>
              <w:spacing w:before="0" w:line="240" w:lineRule="auto"/>
              <w:jc w:val="left"/>
              <w:rPr>
                <w:del w:id="69" w:author="Autor"/>
                <w:rFonts w:asciiTheme="minorHAnsi" w:hAnsiTheme="minorHAnsi" w:cstheme="minorHAnsi"/>
                <w:color w:val="000000"/>
                <w:szCs w:val="20"/>
                <w:lang w:eastAsia="pl-PL"/>
              </w:rPr>
            </w:pPr>
            <w:del w:id="70" w:author="Autor">
              <w:r w:rsidRPr="00620A44" w:rsidDel="00897381">
                <w:rPr>
                  <w:rFonts w:asciiTheme="minorHAnsi" w:hAnsiTheme="minorHAnsi" w:cstheme="minorHAnsi"/>
                  <w:i/>
                  <w:szCs w:val="20"/>
                </w:rPr>
                <w:delText>Uzasadnienie spełnienia wymagania</w:delText>
              </w:r>
            </w:del>
          </w:p>
        </w:tc>
      </w:tr>
    </w:tbl>
    <w:p w14:paraId="740F20D9" w14:textId="75F374A3" w:rsidR="001964C7" w:rsidRPr="00620A44" w:rsidRDefault="001964C7" w:rsidP="00620A44">
      <w:pPr>
        <w:pStyle w:val="Akapitzlist"/>
        <w:numPr>
          <w:ilvl w:val="0"/>
          <w:numId w:val="41"/>
        </w:numPr>
        <w:spacing w:before="360"/>
        <w:ind w:left="714" w:hanging="357"/>
        <w:rPr>
          <w:rFonts w:eastAsiaTheme="majorEastAsia" w:cstheme="minorHAnsi"/>
          <w:b/>
          <w:bCs/>
          <w:color w:val="000000" w:themeColor="text1"/>
          <w:sz w:val="20"/>
          <w:szCs w:val="20"/>
        </w:rPr>
      </w:pPr>
      <w:r w:rsidRPr="00620A44">
        <w:rPr>
          <w:rFonts w:eastAsiaTheme="majorEastAsia" w:cstheme="minorHAnsi"/>
          <w:b/>
          <w:bCs/>
          <w:color w:val="000000" w:themeColor="text1"/>
          <w:sz w:val="20"/>
          <w:szCs w:val="20"/>
        </w:rPr>
        <w:t xml:space="preserve">WYMAGANIA OPCJONALNE DLA STRUMIENIA 3 – </w:t>
      </w:r>
      <w:r w:rsidR="00CD3E33" w:rsidRPr="00620A44">
        <w:rPr>
          <w:rFonts w:eastAsiaTheme="majorEastAsia" w:cstheme="minorHAnsi"/>
          <w:b/>
          <w:bCs/>
          <w:color w:val="000000" w:themeColor="text1"/>
          <w:sz w:val="20"/>
          <w:szCs w:val="20"/>
        </w:rPr>
        <w:t>BUDOWNICTWO JEDNORODZINNE</w:t>
      </w:r>
    </w:p>
    <w:p w14:paraId="6762759A" w14:textId="7827750B" w:rsidR="001964C7" w:rsidRPr="00620A44" w:rsidRDefault="001964C7" w:rsidP="11B91D9B">
      <w:pPr>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zadeklarować w Tabeli E.3, </w:t>
      </w:r>
      <w:r w:rsidRPr="00620A44">
        <w:rPr>
          <w:rFonts w:cstheme="minorHAnsi"/>
        </w:rPr>
        <w:t>sposób realizacji</w:t>
      </w:r>
      <w:r w:rsidRPr="00620A44">
        <w:rPr>
          <w:rFonts w:cstheme="minorHAnsi"/>
          <w:sz w:val="20"/>
          <w:szCs w:val="20"/>
        </w:rPr>
        <w:t xml:space="preserve"> poszczególnych Wymagań Opcjonalnych, stawianych opracowywanej technologii modułowej/prefabrykowanej oraz technologii neutralnej klimatycznie dla budynku jednorodzinnego</w:t>
      </w:r>
      <w:r w:rsidR="005125A0" w:rsidRPr="00620A44">
        <w:rPr>
          <w:rFonts w:cstheme="minorHAnsi"/>
          <w:sz w:val="20"/>
          <w:szCs w:val="20"/>
        </w:rPr>
        <w:t xml:space="preserve"> (Rozwiązaniu)</w:t>
      </w:r>
      <w:r w:rsidRPr="00620A44">
        <w:rPr>
          <w:rFonts w:cstheme="minorHAnsi"/>
          <w:sz w:val="20"/>
          <w:szCs w:val="20"/>
        </w:rPr>
        <w:t xml:space="preserve">, opisanych szczegółowo w Załączniku nr 1 do </w:t>
      </w:r>
      <w:r w:rsidRPr="00620A44">
        <w:rPr>
          <w:rFonts w:cstheme="minorHAnsi"/>
          <w:sz w:val="20"/>
          <w:szCs w:val="20"/>
        </w:rPr>
        <w:lastRenderedPageBreak/>
        <w:t>Regulaminu. Wnioskodawca zobligowany jest do wpisania w Tabeli E.3 w kolumnie „</w:t>
      </w:r>
      <w:r w:rsidRPr="00620A44">
        <w:rPr>
          <w:rFonts w:cstheme="minorHAnsi"/>
          <w:i/>
          <w:iCs/>
          <w:sz w:val="20"/>
          <w:szCs w:val="20"/>
        </w:rPr>
        <w:t>Spełnienie wymagania</w:t>
      </w:r>
      <w:r w:rsidRPr="00620A44">
        <w:rPr>
          <w:rFonts w:cstheme="minorHAnsi"/>
          <w:sz w:val="20"/>
          <w:szCs w:val="20"/>
        </w:rPr>
        <w:t>” frazy „</w:t>
      </w:r>
      <w:r w:rsidRPr="00620A44">
        <w:rPr>
          <w:rFonts w:cstheme="minorHAnsi"/>
          <w:b/>
          <w:bCs/>
          <w:sz w:val="20"/>
          <w:szCs w:val="20"/>
        </w:rPr>
        <w:t>Spełniam</w:t>
      </w:r>
      <w:r w:rsidRPr="00620A44">
        <w:rPr>
          <w:rFonts w:cstheme="minorHAnsi"/>
          <w:sz w:val="20"/>
          <w:szCs w:val="20"/>
        </w:rPr>
        <w:t>” w przypadku deklaracji spełnienia określonego wymagania lub „</w:t>
      </w:r>
      <w:r w:rsidRPr="00620A44">
        <w:rPr>
          <w:rFonts w:cstheme="minorHAnsi"/>
          <w:b/>
          <w:bCs/>
          <w:sz w:val="20"/>
          <w:szCs w:val="20"/>
        </w:rPr>
        <w:t>Nie spełniam</w:t>
      </w:r>
      <w:r w:rsidRPr="00620A44">
        <w:rPr>
          <w:rFonts w:cstheme="minorHAnsi"/>
          <w:sz w:val="20"/>
          <w:szCs w:val="20"/>
        </w:rPr>
        <w:t>” w przypadku deklaracji niespełnienia określonego wymagania. Jednocześnie w kolumnie „</w:t>
      </w:r>
      <w:r w:rsidRPr="00620A44">
        <w:rPr>
          <w:rFonts w:cstheme="minorHAnsi"/>
          <w:i/>
          <w:iCs/>
          <w:sz w:val="20"/>
          <w:szCs w:val="20"/>
        </w:rPr>
        <w:t>Uwagi</w:t>
      </w:r>
      <w:r w:rsidRPr="00620A44">
        <w:rPr>
          <w:rFonts w:cstheme="minorHAnsi"/>
          <w:sz w:val="20"/>
          <w:szCs w:val="20"/>
        </w:rPr>
        <w:t xml:space="preserve">” Wnioskodawca może (lecz nie musi) wpisać swoje uwagi odnośnie spełnienia lub niespełnienia danego kryterium. </w:t>
      </w:r>
    </w:p>
    <w:p w14:paraId="47468A95" w14:textId="613B0E88" w:rsidR="001964C7" w:rsidRPr="00620A44" w:rsidRDefault="001964C7" w:rsidP="11B91D9B">
      <w:pPr>
        <w:jc w:val="both"/>
        <w:rPr>
          <w:rFonts w:cstheme="minorHAnsi"/>
          <w:sz w:val="20"/>
          <w:szCs w:val="20"/>
        </w:rPr>
      </w:pPr>
      <w:r w:rsidRPr="00620A44">
        <w:rPr>
          <w:rFonts w:cstheme="minorHAnsi"/>
          <w:sz w:val="20"/>
          <w:szCs w:val="20"/>
          <w:u w:val="single"/>
        </w:rPr>
        <w:t>Uwaga! W przypadku deklaracji spełnienia danego wymagania</w:t>
      </w:r>
      <w:r w:rsidRPr="00620A44">
        <w:rPr>
          <w:rFonts w:cstheme="minorHAnsi"/>
          <w:sz w:val="20"/>
          <w:szCs w:val="20"/>
        </w:rPr>
        <w:t xml:space="preserve"> Wnioskodawca zobligowany jest, aby w polu „</w:t>
      </w:r>
      <w:r w:rsidRPr="00620A44">
        <w:rPr>
          <w:rFonts w:cstheme="minorHAnsi"/>
          <w:i/>
          <w:iCs/>
          <w:sz w:val="20"/>
          <w:szCs w:val="20"/>
        </w:rPr>
        <w:t>Uzasadnienie spełnienia wymagania</w:t>
      </w:r>
      <w:r w:rsidRPr="00620A44">
        <w:rPr>
          <w:rFonts w:cstheme="minorHAnsi"/>
          <w:sz w:val="20"/>
          <w:szCs w:val="20"/>
        </w:rPr>
        <w:t>” zamieścić uzasadnienie spełnienia wymagania.</w:t>
      </w:r>
    </w:p>
    <w:p w14:paraId="783F56B5" w14:textId="2B2EA7EF" w:rsidR="001964C7" w:rsidRPr="00620A44" w:rsidRDefault="001964C7" w:rsidP="052EF04F">
      <w:pPr>
        <w:jc w:val="both"/>
        <w:rPr>
          <w:rFonts w:cstheme="minorHAnsi"/>
          <w:i/>
          <w:iCs/>
          <w:color w:val="44546A" w:themeColor="text2"/>
          <w:sz w:val="18"/>
          <w:szCs w:val="18"/>
        </w:rPr>
      </w:pPr>
      <w:r w:rsidRPr="00620A44">
        <w:rPr>
          <w:rFonts w:cstheme="minorHAnsi"/>
          <w:i/>
          <w:iCs/>
          <w:color w:val="44546A" w:themeColor="text2"/>
          <w:sz w:val="18"/>
          <w:szCs w:val="18"/>
        </w:rPr>
        <w:t>Tabela E.3 Wymagania Opcjonalne stawiane opracowywanej technologii modułowej/prefabrykowanej oraz technologii neutralnej klimatycznie dla budynku jednorodzinnego</w:t>
      </w:r>
      <w:r w:rsidR="000C1DE3" w:rsidRPr="00620A44">
        <w:rPr>
          <w:rFonts w:cstheme="minorHAnsi"/>
          <w:i/>
          <w:iCs/>
          <w:color w:val="44546A" w:themeColor="text2"/>
          <w:sz w:val="18"/>
          <w:szCs w:val="18"/>
        </w:rPr>
        <w:t xml:space="preserve"> (Rozwiązaniu)</w:t>
      </w:r>
    </w:p>
    <w:tbl>
      <w:tblPr>
        <w:tblW w:w="5000" w:type="pct"/>
        <w:jc w:val="center"/>
        <w:tblCellMar>
          <w:left w:w="10" w:type="dxa"/>
          <w:right w:w="10" w:type="dxa"/>
        </w:tblCellMar>
        <w:tblLook w:val="0000" w:firstRow="0" w:lastRow="0" w:firstColumn="0" w:lastColumn="0" w:noHBand="0" w:noVBand="0"/>
      </w:tblPr>
      <w:tblGrid>
        <w:gridCol w:w="912"/>
        <w:gridCol w:w="732"/>
        <w:gridCol w:w="1287"/>
        <w:gridCol w:w="1887"/>
        <w:gridCol w:w="991"/>
        <w:gridCol w:w="3253"/>
      </w:tblGrid>
      <w:tr w:rsidR="00D118CA" w:rsidRPr="00620A44" w14:paraId="213E2F0D" w14:textId="77777777" w:rsidTr="052EF04F">
        <w:trPr>
          <w:trHeight w:val="567"/>
          <w:tblHeader/>
          <w:jc w:val="center"/>
        </w:trPr>
        <w:tc>
          <w:tcPr>
            <w:tcW w:w="5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Pr>
          <w:p w14:paraId="63EAC81B" w14:textId="77777777" w:rsidR="00D118CA" w:rsidRPr="00620A44" w:rsidRDefault="00D118CA" w:rsidP="00EA421D">
            <w:pPr>
              <w:jc w:val="center"/>
              <w:rPr>
                <w:rFonts w:cstheme="minorHAnsi"/>
                <w:bCs/>
                <w:sz w:val="12"/>
                <w:szCs w:val="12"/>
              </w:rPr>
            </w:pPr>
            <w:r w:rsidRPr="00620A44">
              <w:rPr>
                <w:rFonts w:cstheme="minorHAnsi"/>
                <w:bCs/>
                <w:sz w:val="12"/>
                <w:szCs w:val="12"/>
              </w:rPr>
              <w:t>Tajemnica przedsiębiorstwa?</w:t>
            </w:r>
          </w:p>
          <w:p w14:paraId="410B9344" w14:textId="77777777" w:rsidR="00D118CA" w:rsidRPr="00620A44" w:rsidRDefault="00D118CA" w:rsidP="00EA421D">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741D8146" w14:textId="77777777" w:rsidR="00D118CA" w:rsidRPr="00620A44" w:rsidRDefault="00D118CA" w:rsidP="00EA421D">
            <w:pPr>
              <w:pStyle w:val="Normalny1"/>
              <w:spacing w:before="0" w:line="240" w:lineRule="auto"/>
              <w:jc w:val="center"/>
              <w:rPr>
                <w:rFonts w:asciiTheme="minorHAnsi" w:hAnsiTheme="minorHAnsi" w:cstheme="minorHAnsi"/>
                <w:b/>
                <w:szCs w:val="20"/>
              </w:rPr>
            </w:pPr>
            <w:r w:rsidRPr="00620A44">
              <w:rPr>
                <w:rFonts w:asciiTheme="minorHAnsi" w:eastAsia="MS Gothic" w:hAnsiTheme="minorHAnsi" w:cstheme="minorHAnsi"/>
                <w:color w:val="44546A" w:themeColor="text2"/>
                <w:sz w:val="12"/>
                <w:szCs w:val="12"/>
              </w:rPr>
              <w:t>□</w:t>
            </w:r>
            <w:r w:rsidRPr="00620A44">
              <w:rPr>
                <w:rFonts w:asciiTheme="minorHAnsi" w:hAnsiTheme="minorHAnsi" w:cstheme="minorHAnsi"/>
                <w:color w:val="44546A" w:themeColor="text2"/>
                <w:sz w:val="12"/>
                <w:szCs w:val="12"/>
              </w:rPr>
              <w:t>= nie)</w:t>
            </w:r>
          </w:p>
        </w:tc>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2AF55803" w14:textId="2612058A" w:rsidR="00D118CA" w:rsidRPr="00620A44" w:rsidRDefault="00D118CA" w:rsidP="052EF04F">
            <w:pPr>
              <w:pStyle w:val="Normalny1"/>
              <w:spacing w:before="0" w:line="240" w:lineRule="auto"/>
              <w:jc w:val="center"/>
              <w:rPr>
                <w:rFonts w:asciiTheme="minorHAnsi" w:hAnsiTheme="minorHAnsi" w:cstheme="minorHAnsi"/>
                <w:b/>
                <w:bCs/>
              </w:rPr>
            </w:pPr>
            <w:r w:rsidRPr="00620A44">
              <w:rPr>
                <w:rFonts w:asciiTheme="minorHAnsi" w:hAnsiTheme="minorHAnsi" w:cstheme="minorHAnsi"/>
                <w:b/>
                <w:bCs/>
              </w:rPr>
              <w:t>Wymagania Opcjonalne stawiane opracowywanej technologii modułowej/prefabrykowanej oraz technologii neutralnej klimatycznie dla budynku jednorodzinnego</w:t>
            </w:r>
            <w:r w:rsidR="000C1DE3" w:rsidRPr="00620A44">
              <w:rPr>
                <w:rFonts w:asciiTheme="minorHAnsi" w:hAnsiTheme="minorHAnsi" w:cstheme="minorHAnsi"/>
                <w:b/>
                <w:bCs/>
              </w:rPr>
              <w:t xml:space="preserve"> (Rozwiązaniu)</w:t>
            </w:r>
          </w:p>
        </w:tc>
      </w:tr>
      <w:tr w:rsidR="00D118CA" w:rsidRPr="00620A44" w14:paraId="42700962" w14:textId="77777777" w:rsidTr="00321A19">
        <w:trPr>
          <w:trHeight w:val="567"/>
          <w:tblHeader/>
          <w:jc w:val="center"/>
        </w:trPr>
        <w:tc>
          <w:tcPr>
            <w:tcW w:w="503" w:type="pct"/>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cBorders>
            <w:shd w:val="clear" w:color="auto" w:fill="A8D08D" w:themeFill="accent6" w:themeFillTint="99"/>
          </w:tcPr>
          <w:p w14:paraId="699FD5E5" w14:textId="77777777" w:rsidR="00D118CA" w:rsidRPr="00620A44" w:rsidRDefault="00D118CA" w:rsidP="00EA421D">
            <w:pPr>
              <w:pStyle w:val="Normalny1"/>
              <w:spacing w:before="0" w:line="240" w:lineRule="auto"/>
              <w:jc w:val="left"/>
              <w:rPr>
                <w:rFonts w:asciiTheme="minorHAnsi" w:hAnsiTheme="minorHAnsi" w:cstheme="minorHAnsi"/>
                <w:b/>
                <w:bCs/>
                <w:szCs w:val="20"/>
                <w:lang w:eastAsia="pl-PL"/>
              </w:rPr>
            </w:pP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33DD99AB" w14:textId="77777777" w:rsidR="00D118CA" w:rsidRPr="00620A44" w:rsidRDefault="00D118CA" w:rsidP="00EA421D">
            <w:pPr>
              <w:pStyle w:val="Normalny1"/>
              <w:spacing w:before="0" w:line="240" w:lineRule="auto"/>
              <w:jc w:val="left"/>
              <w:rPr>
                <w:rFonts w:asciiTheme="minorHAnsi" w:hAnsiTheme="minorHAnsi" w:cstheme="minorHAnsi"/>
                <w:b/>
                <w:bCs/>
                <w:szCs w:val="20"/>
                <w:lang w:eastAsia="pl-PL"/>
              </w:rPr>
            </w:pPr>
            <w:r w:rsidRPr="00620A44">
              <w:rPr>
                <w:rFonts w:asciiTheme="minorHAnsi" w:hAnsiTheme="minorHAnsi" w:cstheme="minorHAnsi"/>
                <w:b/>
                <w:bCs/>
                <w:szCs w:val="20"/>
                <w:lang w:eastAsia="pl-PL"/>
              </w:rPr>
              <w:t>L.P.</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575D090A" w14:textId="77777777" w:rsidR="00D118CA" w:rsidRPr="00620A44" w:rsidRDefault="00D118C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bCs/>
                <w:color w:val="000000"/>
                <w:szCs w:val="20"/>
                <w:lang w:eastAsia="pl-PL"/>
              </w:rPr>
              <w:t xml:space="preserve">Kategoria </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tcMar>
              <w:top w:w="0" w:type="dxa"/>
              <w:left w:w="70" w:type="dxa"/>
              <w:bottom w:w="0" w:type="dxa"/>
              <w:right w:w="70" w:type="dxa"/>
            </w:tcMar>
            <w:vAlign w:val="center"/>
          </w:tcPr>
          <w:p w14:paraId="2730AF42" w14:textId="403E665D" w:rsidR="00D118CA" w:rsidRPr="00620A44" w:rsidRDefault="00D118CA" w:rsidP="052EF04F">
            <w:pPr>
              <w:pStyle w:val="Normalny1"/>
              <w:spacing w:before="0" w:line="240" w:lineRule="auto"/>
              <w:jc w:val="center"/>
              <w:rPr>
                <w:rFonts w:asciiTheme="minorHAnsi" w:hAnsiTheme="minorHAnsi" w:cstheme="minorHAnsi"/>
                <w:b/>
                <w:bCs/>
                <w:color w:val="000000"/>
                <w:lang w:eastAsia="pl-PL"/>
              </w:rPr>
            </w:pPr>
            <w:r w:rsidRPr="00620A44">
              <w:rPr>
                <w:rFonts w:asciiTheme="minorHAnsi" w:hAnsiTheme="minorHAnsi" w:cstheme="minorHAnsi"/>
                <w:b/>
                <w:bCs/>
                <w:color w:val="000000" w:themeColor="text1"/>
                <w:lang w:eastAsia="pl-PL"/>
              </w:rPr>
              <w:t xml:space="preserve">Nazwa </w:t>
            </w:r>
            <w:r w:rsidR="000C1DE3" w:rsidRPr="00620A44">
              <w:rPr>
                <w:rFonts w:asciiTheme="minorHAnsi" w:hAnsiTheme="minorHAnsi" w:cstheme="minorHAnsi"/>
                <w:b/>
                <w:bCs/>
                <w:color w:val="000000" w:themeColor="text1"/>
                <w:lang w:eastAsia="pl-PL"/>
              </w:rPr>
              <w:t>Wymagania Opcjonalnego</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11C03CAA" w14:textId="77777777" w:rsidR="00D118CA" w:rsidRPr="00620A44" w:rsidRDefault="00D118CA" w:rsidP="00EA421D">
            <w:pPr>
              <w:pStyle w:val="Normalny1"/>
              <w:spacing w:before="0" w:line="240" w:lineRule="auto"/>
              <w:jc w:val="center"/>
              <w:rPr>
                <w:rFonts w:asciiTheme="minorHAnsi" w:hAnsiTheme="minorHAnsi" w:cstheme="minorHAnsi"/>
                <w:b/>
                <w:bCs/>
                <w:szCs w:val="20"/>
                <w:lang w:eastAsia="pl-PL"/>
              </w:rPr>
            </w:pPr>
            <w:r w:rsidRPr="00620A44">
              <w:rPr>
                <w:rFonts w:asciiTheme="minorHAnsi" w:hAnsiTheme="minorHAnsi" w:cstheme="minorHAnsi"/>
                <w:b/>
                <w:szCs w:val="20"/>
              </w:rPr>
              <w:t>Spełnienie wymagania</w:t>
            </w: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8D08D" w:themeFill="accent6" w:themeFillTint="99"/>
            <w:vAlign w:val="center"/>
          </w:tcPr>
          <w:p w14:paraId="16E3F664" w14:textId="77777777" w:rsidR="00D118CA" w:rsidRPr="00620A44" w:rsidRDefault="00D118CA" w:rsidP="00EA421D">
            <w:pPr>
              <w:pStyle w:val="Normalny1"/>
              <w:spacing w:before="0" w:line="240" w:lineRule="auto"/>
              <w:jc w:val="center"/>
              <w:rPr>
                <w:rFonts w:asciiTheme="minorHAnsi" w:hAnsiTheme="minorHAnsi" w:cstheme="minorHAnsi"/>
                <w:b/>
                <w:bCs/>
                <w:color w:val="000000"/>
                <w:szCs w:val="20"/>
                <w:lang w:eastAsia="pl-PL"/>
              </w:rPr>
            </w:pPr>
            <w:r w:rsidRPr="00620A44">
              <w:rPr>
                <w:rFonts w:asciiTheme="minorHAnsi" w:hAnsiTheme="minorHAnsi" w:cstheme="minorHAnsi"/>
                <w:b/>
                <w:szCs w:val="20"/>
              </w:rPr>
              <w:t>Uwagi</w:t>
            </w:r>
          </w:p>
        </w:tc>
      </w:tr>
      <w:tr w:rsidR="00D118CA" w:rsidRPr="00620A44" w14:paraId="79C706D7" w14:textId="77777777" w:rsidTr="00321A19">
        <w:trPr>
          <w:trHeight w:val="567"/>
          <w:jc w:val="center"/>
        </w:trPr>
        <w:sdt>
          <w:sdtPr>
            <w:rPr>
              <w:rFonts w:asciiTheme="minorHAnsi" w:hAnsiTheme="minorHAnsi" w:cstheme="minorHAnsi"/>
              <w:color w:val="44546A" w:themeColor="text2"/>
              <w:szCs w:val="20"/>
            </w:rPr>
            <w:id w:val="119354298"/>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F24D123" w14:textId="099FB77D"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2781212"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2.1</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359F4A8"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rPr>
              <w:t>Technologia</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D0BD31B"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Możliwość demontażu obiektu</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AE993D"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97840"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p>
        </w:tc>
      </w:tr>
      <w:tr w:rsidR="00D118CA" w:rsidRPr="00620A44" w14:paraId="652DFAF7" w14:textId="77777777" w:rsidTr="052EF04F">
        <w:trPr>
          <w:trHeight w:val="567"/>
          <w:jc w:val="center"/>
        </w:trPr>
        <w:sdt>
          <w:sdtPr>
            <w:rPr>
              <w:rFonts w:asciiTheme="minorHAnsi" w:hAnsiTheme="minorHAnsi" w:cstheme="minorHAnsi"/>
              <w:color w:val="44546A" w:themeColor="text2"/>
              <w:szCs w:val="20"/>
            </w:rPr>
            <w:id w:val="-1687753599"/>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35E4CE8" w14:textId="1E56FD36"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3B94237"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118CA" w:rsidRPr="00620A44" w14:paraId="7B8A6C15" w14:textId="77777777" w:rsidTr="00321A19">
        <w:trPr>
          <w:trHeight w:val="567"/>
          <w:jc w:val="center"/>
        </w:trPr>
        <w:sdt>
          <w:sdtPr>
            <w:rPr>
              <w:rFonts w:asciiTheme="minorHAnsi" w:hAnsiTheme="minorHAnsi" w:cstheme="minorHAnsi"/>
              <w:color w:val="44546A" w:themeColor="text2"/>
              <w:szCs w:val="20"/>
            </w:rPr>
            <w:id w:val="-183252464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001BE68" w14:textId="3678BF4B"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DF26C1B"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2.2</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82A16DB"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1BBC19A"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szCs w:val="20"/>
                <w:lang w:eastAsia="pl-PL"/>
              </w:rPr>
              <w:t xml:space="preserve">Magazynowanie energii </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EF5F5"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E76A4"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p>
        </w:tc>
      </w:tr>
      <w:tr w:rsidR="00D118CA" w:rsidRPr="00620A44" w14:paraId="043F2EDD" w14:textId="77777777" w:rsidTr="052EF04F">
        <w:trPr>
          <w:trHeight w:val="567"/>
          <w:jc w:val="center"/>
        </w:trPr>
        <w:sdt>
          <w:sdtPr>
            <w:rPr>
              <w:rFonts w:asciiTheme="minorHAnsi" w:hAnsiTheme="minorHAnsi" w:cstheme="minorHAnsi"/>
              <w:color w:val="44546A" w:themeColor="text2"/>
              <w:szCs w:val="20"/>
            </w:rPr>
            <w:id w:val="148897551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861613C" w14:textId="23C6FFFC"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ADBFB2A" w14:textId="77777777" w:rsidR="00D118CA" w:rsidRPr="00620A44" w:rsidRDefault="00D118CA" w:rsidP="00EA421D">
            <w:pPr>
              <w:pStyle w:val="Normalny1"/>
              <w:spacing w:before="0" w:line="240" w:lineRule="auto"/>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118CA" w:rsidRPr="00620A44" w14:paraId="6EB3E774" w14:textId="77777777" w:rsidTr="00321A19">
        <w:trPr>
          <w:trHeight w:val="567"/>
          <w:jc w:val="center"/>
        </w:trPr>
        <w:sdt>
          <w:sdtPr>
            <w:rPr>
              <w:rFonts w:asciiTheme="minorHAnsi" w:hAnsiTheme="minorHAnsi" w:cstheme="minorHAnsi"/>
              <w:color w:val="44546A" w:themeColor="text2"/>
              <w:szCs w:val="20"/>
            </w:rPr>
            <w:id w:val="-56286880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6F57508" w14:textId="432DB83B"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19775D9"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2.3</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A90B34F"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C3BE7B8"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szCs w:val="20"/>
                <w:lang w:eastAsia="pl-PL"/>
              </w:rPr>
              <w:t>Oczyszczanie ścieków</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547CC"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041AA"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p>
        </w:tc>
      </w:tr>
      <w:tr w:rsidR="00D118CA" w:rsidRPr="00620A44" w14:paraId="7B653DD9" w14:textId="77777777" w:rsidTr="052EF04F">
        <w:trPr>
          <w:trHeight w:val="567"/>
          <w:jc w:val="center"/>
        </w:trPr>
        <w:sdt>
          <w:sdtPr>
            <w:rPr>
              <w:rFonts w:asciiTheme="minorHAnsi" w:hAnsiTheme="minorHAnsi" w:cstheme="minorHAnsi"/>
              <w:color w:val="44546A" w:themeColor="text2"/>
              <w:szCs w:val="20"/>
            </w:rPr>
            <w:id w:val="85485647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6C33F09" w14:textId="0E1B1E78"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0B55F358" w14:textId="77777777"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118CA" w:rsidRPr="00620A44" w14:paraId="6C3BC3FC" w14:textId="77777777" w:rsidTr="00321A19">
        <w:trPr>
          <w:trHeight w:val="567"/>
          <w:jc w:val="center"/>
        </w:trPr>
        <w:sdt>
          <w:sdtPr>
            <w:rPr>
              <w:rFonts w:asciiTheme="minorHAnsi" w:hAnsiTheme="minorHAnsi" w:cstheme="minorHAnsi"/>
              <w:color w:val="44546A" w:themeColor="text2"/>
              <w:szCs w:val="20"/>
            </w:rPr>
            <w:id w:val="13250203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602A796" w14:textId="23DCAD98"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EE42C23"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2.4</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27E2449"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C430219"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szCs w:val="20"/>
                <w:lang w:eastAsia="pl-PL"/>
              </w:rPr>
              <w:t>Podlewanie terenu wokół budynku</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46367"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65D07"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p>
        </w:tc>
      </w:tr>
      <w:tr w:rsidR="00D118CA" w:rsidRPr="00620A44" w14:paraId="451F4025" w14:textId="77777777" w:rsidTr="052EF04F">
        <w:trPr>
          <w:trHeight w:val="567"/>
          <w:jc w:val="center"/>
        </w:trPr>
        <w:sdt>
          <w:sdtPr>
            <w:rPr>
              <w:rFonts w:asciiTheme="minorHAnsi" w:hAnsiTheme="minorHAnsi" w:cstheme="minorHAnsi"/>
              <w:color w:val="44546A" w:themeColor="text2"/>
              <w:szCs w:val="20"/>
            </w:rPr>
            <w:id w:val="-112685132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BDA90B5" w14:textId="5B8AD4DE" w:rsidR="00D118CA" w:rsidRPr="00620A44" w:rsidRDefault="00D118CA"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1AEE5AD4"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118CA" w:rsidRPr="00620A44" w14:paraId="4D50A264" w14:textId="77777777" w:rsidTr="00321A19">
        <w:trPr>
          <w:trHeight w:val="567"/>
          <w:jc w:val="center"/>
        </w:trPr>
        <w:sdt>
          <w:sdtPr>
            <w:rPr>
              <w:rFonts w:asciiTheme="minorHAnsi" w:hAnsiTheme="minorHAnsi" w:cstheme="minorHAnsi"/>
              <w:color w:val="44546A" w:themeColor="text2"/>
              <w:szCs w:val="20"/>
            </w:rPr>
            <w:id w:val="11009118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AECB012" w14:textId="12156316"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52B7A35"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2.5</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FFC0AA9"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331D334"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color w:val="000000"/>
                <w:szCs w:val="20"/>
                <w:lang w:eastAsia="pl-PL"/>
              </w:rPr>
              <w:t>Okiennice automatyczne</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805B9D"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477B44"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p>
        </w:tc>
      </w:tr>
      <w:tr w:rsidR="00D118CA" w:rsidRPr="00620A44" w14:paraId="6029A4A9" w14:textId="77777777" w:rsidTr="052EF04F">
        <w:trPr>
          <w:trHeight w:val="567"/>
          <w:jc w:val="center"/>
        </w:trPr>
        <w:sdt>
          <w:sdtPr>
            <w:rPr>
              <w:rFonts w:asciiTheme="minorHAnsi" w:hAnsiTheme="minorHAnsi" w:cstheme="minorHAnsi"/>
              <w:color w:val="44546A" w:themeColor="text2"/>
              <w:szCs w:val="20"/>
            </w:rPr>
            <w:id w:val="-749430429"/>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972A322" w14:textId="0FD40B80" w:rsidR="00D118CA" w:rsidRPr="00620A44" w:rsidRDefault="00D118CA" w:rsidP="00EA421D">
                <w:pPr>
                  <w:pStyle w:val="Akapitzlist1"/>
                  <w:spacing w:before="0" w:line="240" w:lineRule="auto"/>
                  <w:ind w:left="0"/>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DE909CC" w14:textId="77777777" w:rsidR="00D118CA" w:rsidRPr="00620A44" w:rsidRDefault="00D118CA" w:rsidP="00EA421D">
            <w:pPr>
              <w:pStyle w:val="Akapitzlist1"/>
              <w:spacing w:before="0" w:line="240" w:lineRule="auto"/>
              <w:ind w:left="0"/>
              <w:jc w:val="left"/>
              <w:rPr>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118CA" w:rsidRPr="00620A44" w14:paraId="696BE6F3" w14:textId="77777777" w:rsidTr="00321A19">
        <w:trPr>
          <w:trHeight w:val="678"/>
          <w:jc w:val="center"/>
        </w:trPr>
        <w:sdt>
          <w:sdtPr>
            <w:rPr>
              <w:rFonts w:asciiTheme="minorHAnsi" w:hAnsiTheme="minorHAnsi" w:cstheme="minorHAnsi"/>
              <w:color w:val="44546A" w:themeColor="text2"/>
              <w:szCs w:val="20"/>
            </w:rPr>
            <w:id w:val="388463677"/>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89EC129" w14:textId="242AD1E0"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D650C99"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2.6</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8A12717"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Demonstrator</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9659193" w14:textId="77777777" w:rsidR="00D118CA" w:rsidRPr="00620A44" w:rsidRDefault="00D118CA" w:rsidP="00EA421D">
            <w:pPr>
              <w:pStyle w:val="Normalny1"/>
              <w:spacing w:before="0" w:line="240" w:lineRule="auto"/>
              <w:jc w:val="left"/>
              <w:rPr>
                <w:rFonts w:asciiTheme="minorHAnsi" w:hAnsiTheme="minorHAnsi" w:cstheme="minorHAnsi"/>
              </w:rPr>
            </w:pPr>
            <w:r w:rsidRPr="00620A44">
              <w:rPr>
                <w:rFonts w:asciiTheme="minorHAnsi" w:hAnsiTheme="minorHAnsi" w:cstheme="minorHAnsi"/>
                <w:color w:val="000000"/>
                <w:szCs w:val="20"/>
                <w:lang w:eastAsia="pl-PL"/>
              </w:rPr>
              <w:t>Punkty ładowania pojazdów elektrycznych</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8E5D51"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EA6A6"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118CA" w:rsidRPr="00620A44" w14:paraId="091682A7" w14:textId="77777777" w:rsidTr="052EF04F">
        <w:trPr>
          <w:trHeight w:val="678"/>
          <w:jc w:val="center"/>
        </w:trPr>
        <w:sdt>
          <w:sdtPr>
            <w:rPr>
              <w:rFonts w:asciiTheme="minorHAnsi" w:hAnsiTheme="minorHAnsi" w:cstheme="minorHAnsi"/>
              <w:color w:val="44546A" w:themeColor="text2"/>
              <w:szCs w:val="20"/>
            </w:rPr>
            <w:id w:val="-866054729"/>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B87DE67" w14:textId="16BD172C"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566C055C"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118CA" w:rsidRPr="00620A44" w14:paraId="1D335EE7" w14:textId="77777777" w:rsidTr="00321A19">
        <w:trPr>
          <w:trHeight w:val="567"/>
          <w:jc w:val="center"/>
        </w:trPr>
        <w:sdt>
          <w:sdtPr>
            <w:rPr>
              <w:rFonts w:asciiTheme="minorHAnsi" w:hAnsiTheme="minorHAnsi" w:cstheme="minorHAnsi"/>
              <w:color w:val="44546A" w:themeColor="text2"/>
              <w:szCs w:val="20"/>
            </w:rPr>
            <w:id w:val="473873646"/>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F9EE72E" w14:textId="15E7CBA5"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E17B77C"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2.7</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E6FFD6"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F1B53E" w14:textId="77777777" w:rsidR="00D118CA" w:rsidRPr="00620A44" w:rsidRDefault="00D118CA"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Dodatkowa funkcjonalność systemu zarządzania energią zgodnie pkt JED 1.28 z wymagań obligatoryjnych</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2F925"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CD063"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p>
        </w:tc>
      </w:tr>
      <w:tr w:rsidR="00D118CA" w:rsidRPr="00620A44" w14:paraId="09866EC6" w14:textId="77777777" w:rsidTr="052EF04F">
        <w:trPr>
          <w:trHeight w:val="567"/>
          <w:jc w:val="center"/>
        </w:trPr>
        <w:sdt>
          <w:sdtPr>
            <w:rPr>
              <w:rFonts w:asciiTheme="minorHAnsi" w:hAnsiTheme="minorHAnsi" w:cstheme="minorHAnsi"/>
              <w:color w:val="44546A" w:themeColor="text2"/>
              <w:szCs w:val="20"/>
            </w:rPr>
            <w:id w:val="-1490706532"/>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6CC7DD6" w14:textId="7B578B7A"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E04643D"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color w:val="000000"/>
                <w:szCs w:val="20"/>
                <w:lang w:eastAsia="pl-PL"/>
              </w:rPr>
            </w:pPr>
            <w:r w:rsidRPr="00620A44">
              <w:rPr>
                <w:rFonts w:asciiTheme="minorHAnsi" w:hAnsiTheme="minorHAnsi" w:cstheme="minorHAnsi"/>
                <w:i/>
                <w:szCs w:val="20"/>
              </w:rPr>
              <w:t>Uzasadnienie spełnienia wymagania</w:t>
            </w:r>
          </w:p>
        </w:tc>
      </w:tr>
      <w:tr w:rsidR="00D118CA" w:rsidRPr="00620A44" w14:paraId="27DB0A09" w14:textId="77777777" w:rsidTr="00321A19">
        <w:trPr>
          <w:trHeight w:val="567"/>
          <w:jc w:val="center"/>
        </w:trPr>
        <w:sdt>
          <w:sdtPr>
            <w:rPr>
              <w:rFonts w:asciiTheme="minorHAnsi" w:hAnsiTheme="minorHAnsi" w:cstheme="minorHAnsi"/>
              <w:color w:val="44546A" w:themeColor="text2"/>
              <w:szCs w:val="20"/>
            </w:rPr>
            <w:id w:val="-50918285"/>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5546A17" w14:textId="5B613A8C" w:rsidR="00D118CA" w:rsidRPr="00620A44" w:rsidRDefault="00D118CA" w:rsidP="00EA421D">
                <w:pPr>
                  <w:pStyle w:val="Normalny1"/>
                  <w:spacing w:before="0" w:line="240" w:lineRule="auto"/>
                  <w:jc w:val="left"/>
                  <w:rPr>
                    <w:rFonts w:asciiTheme="minorHAnsi" w:hAnsiTheme="minorHAnsi" w:cstheme="minorHAnsi"/>
                    <w:color w:val="000000"/>
                    <w:szCs w:val="20"/>
                    <w:lang w:eastAsia="pl-PL"/>
                  </w:rPr>
                </w:pPr>
                <w:r w:rsidRPr="00620A44">
                  <w:rPr>
                    <w:rFonts w:ascii="Segoe UI Symbol" w:eastAsia="MS Gothic" w:hAnsi="Segoe UI Symbol" w:cs="Segoe UI Symbol"/>
                    <w:color w:val="44546A" w:themeColor="text2"/>
                    <w:szCs w:val="20"/>
                  </w:rPr>
                  <w:t>☐</w:t>
                </w:r>
              </w:p>
            </w:tc>
          </w:sdtContent>
        </w:sdt>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276A4C3" w14:textId="77777777" w:rsidR="00D118CA" w:rsidRPr="00620A44" w:rsidRDefault="00D118CA" w:rsidP="00EA421D">
            <w:pPr>
              <w:pStyle w:val="Normalny1"/>
              <w:spacing w:before="0" w:line="240" w:lineRule="auto"/>
              <w:jc w:val="left"/>
              <w:rPr>
                <w:rFonts w:asciiTheme="minorHAnsi" w:hAnsiTheme="minorHAnsi" w:cstheme="minorHAnsi"/>
                <w:b/>
                <w:color w:val="000000"/>
                <w:szCs w:val="20"/>
                <w:lang w:eastAsia="pl-PL"/>
              </w:rPr>
            </w:pPr>
            <w:r w:rsidRPr="00620A44">
              <w:rPr>
                <w:rFonts w:asciiTheme="minorHAnsi" w:hAnsiTheme="minorHAnsi" w:cstheme="minorHAnsi"/>
                <w:b/>
                <w:color w:val="000000"/>
                <w:szCs w:val="20"/>
                <w:lang w:eastAsia="pl-PL"/>
              </w:rPr>
              <w:t>JED 2.8</w:t>
            </w:r>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C9B8D5A" w14:textId="77777777" w:rsidR="00D118CA" w:rsidRPr="00620A44" w:rsidRDefault="00D118CA" w:rsidP="00EA421D">
            <w:pPr>
              <w:pStyle w:val="Normalny1"/>
              <w:spacing w:before="0" w:line="240" w:lineRule="auto"/>
              <w:jc w:val="center"/>
              <w:rPr>
                <w:rFonts w:asciiTheme="minorHAnsi" w:hAnsiTheme="minorHAnsi" w:cstheme="minorHAnsi"/>
                <w:color w:val="000000"/>
                <w:szCs w:val="20"/>
                <w:lang w:eastAsia="pl-PL"/>
              </w:rPr>
            </w:pPr>
            <w:r w:rsidRPr="00620A44">
              <w:rPr>
                <w:rFonts w:asciiTheme="minorHAnsi" w:hAnsiTheme="minorHAnsi" w:cstheme="minorHAnsi"/>
                <w:color w:val="000000"/>
                <w:szCs w:val="20"/>
                <w:lang w:eastAsia="pl-PL"/>
              </w:rPr>
              <w:t>Instalacje</w:t>
            </w:r>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68A9E99" w14:textId="77777777" w:rsidR="00D118CA" w:rsidRPr="00620A44" w:rsidRDefault="00D118CA" w:rsidP="00EA421D">
            <w:pPr>
              <w:pStyle w:val="Normalny1"/>
              <w:spacing w:before="0" w:line="240" w:lineRule="auto"/>
              <w:jc w:val="left"/>
              <w:rPr>
                <w:rFonts w:asciiTheme="minorHAnsi" w:hAnsiTheme="minorHAnsi" w:cstheme="minorHAnsi"/>
              </w:rPr>
            </w:pPr>
            <w:r w:rsidRPr="00620A44">
              <w:rPr>
                <w:rStyle w:val="Domylnaczcionkaakapitu1"/>
                <w:rFonts w:asciiTheme="minorHAnsi" w:hAnsiTheme="minorHAnsi" w:cstheme="minorHAnsi"/>
                <w:szCs w:val="20"/>
                <w:lang w:eastAsia="pl-PL"/>
              </w:rPr>
              <w:t>Oświetlenie</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31273"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178877"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szCs w:val="20"/>
                <w:lang w:eastAsia="pl-PL"/>
              </w:rPr>
            </w:pPr>
          </w:p>
        </w:tc>
      </w:tr>
      <w:tr w:rsidR="00D118CA" w:rsidRPr="00620A44" w14:paraId="65723BAB" w14:textId="77777777" w:rsidTr="052EF04F">
        <w:trPr>
          <w:trHeight w:val="567"/>
          <w:jc w:val="center"/>
        </w:trPr>
        <w:sdt>
          <w:sdtPr>
            <w:rPr>
              <w:rFonts w:asciiTheme="minorHAnsi" w:hAnsiTheme="minorHAnsi" w:cstheme="minorHAnsi"/>
              <w:color w:val="44546A" w:themeColor="text2"/>
              <w:szCs w:val="20"/>
            </w:rPr>
            <w:id w:val="-757290691"/>
            <w14:checkbox>
              <w14:checked w14:val="0"/>
              <w14:checkedState w14:val="2612" w14:font="MS Gothic"/>
              <w14:uncheckedState w14:val="2610" w14:font="MS Gothic"/>
            </w14:checkbox>
          </w:sdtPr>
          <w:sdtEndPr/>
          <w:sdtContent>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91CB5B7" w14:textId="76E81835" w:rsidR="00D118CA" w:rsidRPr="00620A44" w:rsidRDefault="00D118CA" w:rsidP="00EA421D">
                <w:pPr>
                  <w:pStyle w:val="Normalny1"/>
                  <w:spacing w:before="0" w:line="240" w:lineRule="auto"/>
                  <w:jc w:val="left"/>
                  <w:rPr>
                    <w:rFonts w:asciiTheme="minorHAnsi" w:hAnsiTheme="minorHAnsi" w:cstheme="minorHAnsi"/>
                    <w:i/>
                    <w:szCs w:val="20"/>
                  </w:rPr>
                </w:pPr>
                <w:r w:rsidRPr="00620A44">
                  <w:rPr>
                    <w:rFonts w:ascii="Segoe UI Symbol" w:eastAsia="MS Gothic" w:hAnsi="Segoe UI Symbol" w:cs="Segoe UI Symbol"/>
                    <w:color w:val="44546A" w:themeColor="text2"/>
                    <w:szCs w:val="20"/>
                  </w:rPr>
                  <w:t>☐</w:t>
                </w:r>
              </w:p>
            </w:tc>
          </w:sdtContent>
        </w:sdt>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D73FB07" w14:textId="77777777" w:rsidR="00D118CA" w:rsidRPr="00620A44" w:rsidRDefault="00D118CA" w:rsidP="00EA421D">
            <w:pPr>
              <w:pStyle w:val="Normalny1"/>
              <w:spacing w:before="0" w:line="240" w:lineRule="auto"/>
              <w:jc w:val="left"/>
              <w:rPr>
                <w:rStyle w:val="Domylnaczcionkaakapitu1"/>
                <w:rFonts w:asciiTheme="minorHAnsi" w:hAnsiTheme="minorHAnsi" w:cstheme="minorHAnsi"/>
                <w:szCs w:val="20"/>
                <w:lang w:eastAsia="pl-PL"/>
              </w:rPr>
            </w:pPr>
            <w:r w:rsidRPr="00620A44">
              <w:rPr>
                <w:rFonts w:asciiTheme="minorHAnsi" w:hAnsiTheme="minorHAnsi" w:cstheme="minorHAnsi"/>
                <w:i/>
                <w:szCs w:val="20"/>
              </w:rPr>
              <w:t>Uzasadnienie spełnienia wymagania</w:t>
            </w:r>
          </w:p>
        </w:tc>
      </w:tr>
      <w:tr w:rsidR="00D118CA" w:rsidRPr="00620A44" w:rsidDel="00897381" w14:paraId="0E58D877" w14:textId="29009121" w:rsidTr="00321A19">
        <w:trPr>
          <w:trHeight w:val="567"/>
          <w:jc w:val="center"/>
          <w:del w:id="71" w:author="Autor"/>
        </w:trPr>
        <w:customXmlDelRangeStart w:id="72" w:author="Autor"/>
        <w:sdt>
          <w:sdtPr>
            <w:rPr>
              <w:rFonts w:cstheme="minorHAnsi"/>
              <w:color w:val="44546A" w:themeColor="text2"/>
              <w:szCs w:val="20"/>
            </w:rPr>
            <w:id w:val="-1598714061"/>
            <w14:checkbox>
              <w14:checked w14:val="0"/>
              <w14:checkedState w14:val="2612" w14:font="MS Gothic"/>
              <w14:uncheckedState w14:val="2610" w14:font="MS Gothic"/>
            </w14:checkbox>
          </w:sdtPr>
          <w:sdtEndPr/>
          <w:sdtContent>
            <w:customXmlDelRangeEnd w:id="72"/>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A680056" w14:textId="2234C071" w:rsidR="00D118CA" w:rsidRPr="00620A44" w:rsidDel="00897381" w:rsidRDefault="00D118CA" w:rsidP="00EA421D">
                <w:pPr>
                  <w:pStyle w:val="Normalny1"/>
                  <w:spacing w:before="0" w:line="240" w:lineRule="auto"/>
                  <w:jc w:val="left"/>
                  <w:rPr>
                    <w:del w:id="73" w:author="Autor"/>
                    <w:rFonts w:asciiTheme="minorHAnsi" w:hAnsiTheme="minorHAnsi" w:cstheme="minorHAnsi"/>
                    <w:color w:val="000000"/>
                    <w:szCs w:val="20"/>
                    <w:lang w:eastAsia="pl-PL"/>
                  </w:rPr>
                </w:pPr>
                <w:del w:id="74" w:author="Autor">
                  <w:r w:rsidRPr="00620A44" w:rsidDel="00897381">
                    <w:rPr>
                      <w:rFonts w:ascii="Segoe UI Symbol" w:eastAsia="MS Gothic" w:hAnsi="Segoe UI Symbol" w:cs="Segoe UI Symbol"/>
                      <w:color w:val="44546A" w:themeColor="text2"/>
                      <w:szCs w:val="20"/>
                    </w:rPr>
                    <w:delText>☐</w:delText>
                  </w:r>
                </w:del>
              </w:p>
            </w:tc>
            <w:customXmlDelRangeStart w:id="75" w:author="Autor"/>
          </w:sdtContent>
        </w:sdt>
        <w:customXmlDelRangeEnd w:id="75"/>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2E1CEB1" w14:textId="685AE3DE" w:rsidR="00D118CA" w:rsidRPr="00620A44" w:rsidDel="00897381" w:rsidRDefault="00D118CA" w:rsidP="00EA421D">
            <w:pPr>
              <w:pStyle w:val="Normalny1"/>
              <w:spacing w:before="0" w:line="240" w:lineRule="auto"/>
              <w:jc w:val="left"/>
              <w:rPr>
                <w:del w:id="76" w:author="Autor"/>
                <w:rFonts w:asciiTheme="minorHAnsi" w:hAnsiTheme="minorHAnsi" w:cstheme="minorHAnsi"/>
                <w:b/>
                <w:color w:val="000000"/>
                <w:szCs w:val="20"/>
                <w:lang w:eastAsia="pl-PL"/>
              </w:rPr>
            </w:pPr>
            <w:del w:id="77" w:author="Autor">
              <w:r w:rsidRPr="00620A44" w:rsidDel="00897381">
                <w:rPr>
                  <w:rFonts w:asciiTheme="minorHAnsi" w:hAnsiTheme="minorHAnsi" w:cstheme="minorHAnsi"/>
                  <w:b/>
                  <w:color w:val="000000"/>
                  <w:szCs w:val="20"/>
                  <w:lang w:eastAsia="pl-PL"/>
                </w:rPr>
                <w:delText>JED 2.9</w:delText>
              </w:r>
            </w:del>
          </w:p>
        </w:tc>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BC321E9" w14:textId="3CDF84B3" w:rsidR="00D118CA" w:rsidRPr="00620A44" w:rsidDel="00897381" w:rsidRDefault="00D118CA" w:rsidP="00EA421D">
            <w:pPr>
              <w:pStyle w:val="Normalny1"/>
              <w:spacing w:before="0" w:line="240" w:lineRule="auto"/>
              <w:jc w:val="center"/>
              <w:rPr>
                <w:del w:id="78" w:author="Autor"/>
                <w:rFonts w:asciiTheme="minorHAnsi" w:hAnsiTheme="minorHAnsi" w:cstheme="minorHAnsi"/>
                <w:color w:val="000000"/>
                <w:szCs w:val="20"/>
                <w:lang w:eastAsia="pl-PL"/>
              </w:rPr>
            </w:pPr>
            <w:del w:id="79" w:author="Autor">
              <w:r w:rsidRPr="00620A44" w:rsidDel="00897381">
                <w:rPr>
                  <w:rFonts w:asciiTheme="minorHAnsi" w:hAnsiTheme="minorHAnsi" w:cstheme="minorHAnsi"/>
                  <w:color w:val="000000"/>
                  <w:szCs w:val="20"/>
                  <w:lang w:eastAsia="pl-PL"/>
                </w:rPr>
                <w:delText>Instalacje</w:delText>
              </w:r>
            </w:del>
          </w:p>
        </w:tc>
        <w:tc>
          <w:tcPr>
            <w:tcW w:w="10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7F8B7AB" w14:textId="25D926EF" w:rsidR="00D118CA" w:rsidRPr="00620A44" w:rsidDel="00897381" w:rsidRDefault="00D118CA" w:rsidP="00EA421D">
            <w:pPr>
              <w:pStyle w:val="Normalny1"/>
              <w:spacing w:before="0" w:line="240" w:lineRule="auto"/>
              <w:jc w:val="left"/>
              <w:rPr>
                <w:del w:id="80" w:author="Autor"/>
                <w:rFonts w:asciiTheme="minorHAnsi" w:hAnsiTheme="minorHAnsi" w:cstheme="minorHAnsi"/>
              </w:rPr>
            </w:pPr>
            <w:del w:id="81" w:author="Autor">
              <w:r w:rsidRPr="00620A44" w:rsidDel="00897381">
                <w:rPr>
                  <w:rStyle w:val="Domylnaczcionkaakapitu1"/>
                  <w:rFonts w:asciiTheme="minorHAnsi" w:hAnsiTheme="minorHAnsi" w:cstheme="minorHAnsi"/>
                  <w:szCs w:val="20"/>
                  <w:lang w:eastAsia="pl-PL"/>
                </w:rPr>
                <w:delText>Komfort cieplny</w:delText>
              </w:r>
            </w:del>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AAF4AA" w14:textId="16B75321" w:rsidR="00D118CA" w:rsidRPr="00620A44" w:rsidDel="00897381" w:rsidRDefault="00D118CA" w:rsidP="00EA421D">
            <w:pPr>
              <w:pStyle w:val="Normalny1"/>
              <w:spacing w:before="0" w:line="240" w:lineRule="auto"/>
              <w:jc w:val="left"/>
              <w:rPr>
                <w:del w:id="82" w:author="Autor"/>
                <w:rStyle w:val="Domylnaczcionkaakapitu1"/>
                <w:rFonts w:asciiTheme="minorHAnsi" w:hAnsiTheme="minorHAnsi" w:cstheme="minorHAnsi"/>
                <w:color w:val="000000"/>
                <w:szCs w:val="20"/>
                <w:lang w:eastAsia="pl-PL"/>
              </w:rPr>
            </w:pPr>
          </w:p>
        </w:tc>
        <w:tc>
          <w:tcPr>
            <w:tcW w:w="1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78D38F" w14:textId="11FCC43A" w:rsidR="00D118CA" w:rsidRPr="00620A44" w:rsidDel="00897381" w:rsidRDefault="00D118CA" w:rsidP="00EA421D">
            <w:pPr>
              <w:pStyle w:val="Normalny1"/>
              <w:spacing w:before="0" w:line="240" w:lineRule="auto"/>
              <w:jc w:val="left"/>
              <w:rPr>
                <w:del w:id="83" w:author="Autor"/>
                <w:rStyle w:val="Domylnaczcionkaakapitu1"/>
                <w:rFonts w:asciiTheme="minorHAnsi" w:hAnsiTheme="minorHAnsi" w:cstheme="minorHAnsi"/>
                <w:color w:val="000000"/>
                <w:szCs w:val="20"/>
                <w:lang w:eastAsia="pl-PL"/>
              </w:rPr>
            </w:pPr>
          </w:p>
        </w:tc>
      </w:tr>
      <w:tr w:rsidR="00D118CA" w:rsidRPr="00620A44" w:rsidDel="00897381" w14:paraId="0A205920" w14:textId="110005A8" w:rsidTr="052EF04F">
        <w:trPr>
          <w:trHeight w:val="567"/>
          <w:jc w:val="center"/>
          <w:del w:id="84" w:author="Autor"/>
        </w:trPr>
        <w:customXmlDelRangeStart w:id="85" w:author="Autor"/>
        <w:sdt>
          <w:sdtPr>
            <w:rPr>
              <w:rFonts w:cstheme="minorHAnsi"/>
              <w:color w:val="44546A" w:themeColor="text2"/>
              <w:szCs w:val="20"/>
            </w:rPr>
            <w:id w:val="1087806393"/>
            <w14:checkbox>
              <w14:checked w14:val="0"/>
              <w14:checkedState w14:val="2612" w14:font="MS Gothic"/>
              <w14:uncheckedState w14:val="2610" w14:font="MS Gothic"/>
            </w14:checkbox>
          </w:sdtPr>
          <w:sdtEndPr/>
          <w:sdtContent>
            <w:customXmlDelRangeEnd w:id="85"/>
            <w:tc>
              <w:tcPr>
                <w:tcW w:w="503" w:type="pct"/>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174F399" w14:textId="3E7DE377" w:rsidR="00D118CA" w:rsidRPr="00620A44" w:rsidDel="00897381" w:rsidRDefault="00D118CA" w:rsidP="00EA421D">
                <w:pPr>
                  <w:pStyle w:val="Normalny1"/>
                  <w:spacing w:before="0" w:line="240" w:lineRule="auto"/>
                  <w:jc w:val="left"/>
                  <w:rPr>
                    <w:del w:id="86" w:author="Autor"/>
                    <w:rFonts w:asciiTheme="minorHAnsi" w:hAnsiTheme="minorHAnsi" w:cstheme="minorHAnsi"/>
                    <w:i/>
                    <w:szCs w:val="20"/>
                  </w:rPr>
                </w:pPr>
                <w:del w:id="87" w:author="Autor">
                  <w:r w:rsidRPr="00620A44" w:rsidDel="00897381">
                    <w:rPr>
                      <w:rFonts w:ascii="Segoe UI Symbol" w:eastAsia="MS Gothic" w:hAnsi="Segoe UI Symbol" w:cs="Segoe UI Symbol"/>
                      <w:color w:val="44546A" w:themeColor="text2"/>
                      <w:szCs w:val="20"/>
                    </w:rPr>
                    <w:delText>☐</w:delText>
                  </w:r>
                </w:del>
              </w:p>
            </w:tc>
            <w:customXmlDelRangeStart w:id="88" w:author="Autor"/>
          </w:sdtContent>
        </w:sdt>
        <w:customXmlDelRangeEnd w:id="88"/>
        <w:tc>
          <w:tcPr>
            <w:tcW w:w="4497"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EB1E80E" w14:textId="60895EA0" w:rsidR="00D118CA" w:rsidRPr="00620A44" w:rsidDel="00897381" w:rsidRDefault="00D118CA" w:rsidP="00EA421D">
            <w:pPr>
              <w:pStyle w:val="Normalny1"/>
              <w:spacing w:before="0" w:line="240" w:lineRule="auto"/>
              <w:jc w:val="left"/>
              <w:rPr>
                <w:del w:id="89" w:author="Autor"/>
                <w:rStyle w:val="Domylnaczcionkaakapitu1"/>
                <w:rFonts w:asciiTheme="minorHAnsi" w:hAnsiTheme="minorHAnsi" w:cstheme="minorHAnsi"/>
                <w:color w:val="000000"/>
                <w:szCs w:val="20"/>
                <w:lang w:eastAsia="pl-PL"/>
              </w:rPr>
            </w:pPr>
            <w:del w:id="90" w:author="Autor">
              <w:r w:rsidRPr="00620A44" w:rsidDel="00897381">
                <w:rPr>
                  <w:rFonts w:asciiTheme="minorHAnsi" w:hAnsiTheme="minorHAnsi" w:cstheme="minorHAnsi"/>
                  <w:i/>
                  <w:szCs w:val="20"/>
                </w:rPr>
                <w:delText>Uzasadnienie spełnienia wymagania</w:delText>
              </w:r>
            </w:del>
          </w:p>
        </w:tc>
      </w:tr>
    </w:tbl>
    <w:p w14:paraId="600D0ADC" w14:textId="77777777" w:rsidR="00E17A6C" w:rsidRPr="00620A44" w:rsidRDefault="00E17A6C" w:rsidP="00E17A6C">
      <w:pPr>
        <w:pStyle w:val="Nagwek1"/>
        <w:rPr>
          <w:rFonts w:cstheme="minorHAnsi"/>
        </w:rPr>
      </w:pPr>
      <w:r w:rsidRPr="00620A44">
        <w:rPr>
          <w:rFonts w:cstheme="minorHAnsi"/>
        </w:rPr>
        <w:t>WYMAGANIA KONKURSOWE W PRZEDSIĘWZIĘCIU</w:t>
      </w:r>
    </w:p>
    <w:p w14:paraId="482ED49E" w14:textId="79D197FD" w:rsidR="00E17A6C" w:rsidRPr="00620A44" w:rsidRDefault="00E17A6C" w:rsidP="00620A44">
      <w:pPr>
        <w:spacing w:before="240"/>
        <w:jc w:val="both"/>
        <w:rPr>
          <w:rFonts w:cstheme="minorHAnsi"/>
          <w:sz w:val="20"/>
          <w:szCs w:val="20"/>
        </w:rPr>
      </w:pPr>
      <w:r w:rsidRPr="00620A44">
        <w:rPr>
          <w:rFonts w:cstheme="minorHAnsi"/>
          <w:sz w:val="20"/>
          <w:szCs w:val="20"/>
          <w:u w:val="single"/>
        </w:rPr>
        <w:t>Uwaga!</w:t>
      </w:r>
      <w:r w:rsidRPr="00620A44">
        <w:rPr>
          <w:rFonts w:cstheme="minorHAnsi"/>
          <w:sz w:val="20"/>
          <w:szCs w:val="20"/>
        </w:rPr>
        <w:t xml:space="preserve"> Wnioskodawca musi zadeklarować w Tabelach od F.1 </w:t>
      </w:r>
      <w:r w:rsidR="00CC6EF5" w:rsidRPr="00620A44">
        <w:rPr>
          <w:rFonts w:cstheme="minorHAnsi"/>
          <w:sz w:val="20"/>
          <w:szCs w:val="20"/>
        </w:rPr>
        <w:t>do F.8</w:t>
      </w:r>
      <w:r w:rsidRPr="00620A44">
        <w:rPr>
          <w:rFonts w:cstheme="minorHAnsi"/>
          <w:sz w:val="20"/>
          <w:szCs w:val="20"/>
        </w:rPr>
        <w:t xml:space="preserve"> wartości dla poszczególnych </w:t>
      </w:r>
      <w:r w:rsidR="00CF01EB" w:rsidRPr="00620A44">
        <w:rPr>
          <w:rFonts w:cstheme="minorHAnsi"/>
          <w:sz w:val="20"/>
          <w:szCs w:val="20"/>
        </w:rPr>
        <w:t>Wymagań Konkursowych</w:t>
      </w:r>
      <w:r w:rsidRPr="00620A44">
        <w:rPr>
          <w:rFonts w:cstheme="minorHAnsi"/>
          <w:sz w:val="20"/>
          <w:szCs w:val="20"/>
        </w:rPr>
        <w:t xml:space="preserve">, stawianych </w:t>
      </w:r>
      <w:r w:rsidR="00EA421D" w:rsidRPr="00620A44">
        <w:rPr>
          <w:rFonts w:cstheme="minorHAnsi"/>
          <w:sz w:val="20"/>
          <w:szCs w:val="20"/>
        </w:rPr>
        <w:t xml:space="preserve">opracowywanej technologii modułowej/prefabrykowanej oraz technologii neutralnej klimatycznie </w:t>
      </w:r>
      <w:r w:rsidR="003E62FC" w:rsidRPr="00620A44">
        <w:rPr>
          <w:rFonts w:cstheme="minorHAnsi"/>
          <w:sz w:val="20"/>
          <w:szCs w:val="20"/>
        </w:rPr>
        <w:t xml:space="preserve">(Rozwiązania) </w:t>
      </w:r>
      <w:r w:rsidR="00EA421D" w:rsidRPr="00620A44">
        <w:rPr>
          <w:rFonts w:cstheme="minorHAnsi"/>
          <w:sz w:val="20"/>
          <w:szCs w:val="20"/>
        </w:rPr>
        <w:t xml:space="preserve">dla </w:t>
      </w:r>
      <w:r w:rsidR="003E62FC" w:rsidRPr="00620A44">
        <w:rPr>
          <w:rFonts w:cstheme="minorHAnsi"/>
          <w:sz w:val="20"/>
          <w:szCs w:val="20"/>
        </w:rPr>
        <w:t>Budownictwa Społecznego, Budownictwa Senioralnego i Budownictwa Jednorodzinnego</w:t>
      </w:r>
      <w:r w:rsidR="00EA421D" w:rsidRPr="00620A44">
        <w:rPr>
          <w:rFonts w:cstheme="minorHAnsi"/>
          <w:sz w:val="20"/>
          <w:szCs w:val="20"/>
        </w:rPr>
        <w:t xml:space="preserve"> w zależności od </w:t>
      </w:r>
      <w:r w:rsidR="00DF0992" w:rsidRPr="00620A44">
        <w:rPr>
          <w:rFonts w:cstheme="minorHAnsi"/>
          <w:sz w:val="20"/>
          <w:szCs w:val="20"/>
        </w:rPr>
        <w:t>Strumienia Przedsięwzięcia</w:t>
      </w:r>
      <w:r w:rsidR="00EA421D" w:rsidRPr="00620A44">
        <w:rPr>
          <w:rFonts w:cstheme="minorHAnsi"/>
          <w:sz w:val="20"/>
          <w:szCs w:val="20"/>
        </w:rPr>
        <w:t>, w którym Wykonawca zamierza realizować prace badawczo-rozwojowe, opisanych szczegółowo w Załączniku nr 1 do Regulaminu</w:t>
      </w:r>
      <w:r w:rsidRPr="00620A44">
        <w:rPr>
          <w:rFonts w:cstheme="minorHAnsi"/>
          <w:sz w:val="20"/>
          <w:szCs w:val="20"/>
        </w:rPr>
        <w:t xml:space="preserve">, przy zachowaniu </w:t>
      </w:r>
      <w:r w:rsidR="00CF01EB" w:rsidRPr="00620A44">
        <w:rPr>
          <w:rFonts w:cstheme="minorHAnsi"/>
          <w:sz w:val="20"/>
          <w:szCs w:val="20"/>
        </w:rPr>
        <w:t xml:space="preserve">Wymagań </w:t>
      </w:r>
      <w:r w:rsidR="003C2156" w:rsidRPr="00620A44">
        <w:rPr>
          <w:rFonts w:cstheme="minorHAnsi"/>
          <w:sz w:val="20"/>
          <w:szCs w:val="20"/>
        </w:rPr>
        <w:t>Obligator</w:t>
      </w:r>
      <w:r w:rsidRPr="00620A44">
        <w:rPr>
          <w:rFonts w:cstheme="minorHAnsi"/>
          <w:sz w:val="20"/>
          <w:szCs w:val="20"/>
        </w:rPr>
        <w:t>yjnych stawianych opracowywanej Technologii. Wnioskodawca zobligowany jest wpisać w kolumnie „</w:t>
      </w:r>
      <w:r w:rsidRPr="00620A44">
        <w:rPr>
          <w:rFonts w:cstheme="minorHAnsi"/>
          <w:i/>
          <w:iCs/>
          <w:sz w:val="20"/>
          <w:szCs w:val="20"/>
        </w:rPr>
        <w:t>Deklarowana wartość</w:t>
      </w:r>
      <w:r w:rsidRPr="00620A44">
        <w:rPr>
          <w:rFonts w:cstheme="minorHAnsi"/>
          <w:sz w:val="20"/>
          <w:szCs w:val="20"/>
        </w:rPr>
        <w:t>” wartości deklarowane, zgodnie z opisem zawartym w Załączniku nr 1 do Regulaminu. Jednocześnie w kolumnie „</w:t>
      </w:r>
      <w:r w:rsidRPr="00620A44">
        <w:rPr>
          <w:rFonts w:cstheme="minorHAnsi"/>
          <w:i/>
          <w:iCs/>
          <w:sz w:val="20"/>
          <w:szCs w:val="20"/>
        </w:rPr>
        <w:t>Uwagi</w:t>
      </w:r>
      <w:r w:rsidRPr="00620A44">
        <w:rPr>
          <w:rFonts w:cstheme="minorHAnsi"/>
          <w:sz w:val="20"/>
          <w:szCs w:val="20"/>
        </w:rPr>
        <w:t>” Wnioskodawca może (lecz nie musi) wpisać swoje uwagi odnośnie wartości zadeklarowanych dla danego wymagania</w:t>
      </w:r>
      <w:r w:rsidR="7073D046" w:rsidRPr="00620A44">
        <w:rPr>
          <w:rFonts w:cstheme="minorHAnsi"/>
          <w:sz w:val="20"/>
          <w:szCs w:val="20"/>
        </w:rPr>
        <w:t>.</w:t>
      </w:r>
      <w:r w:rsidRPr="00620A44">
        <w:rPr>
          <w:rFonts w:cstheme="minorHAnsi"/>
          <w:sz w:val="20"/>
          <w:szCs w:val="20"/>
        </w:rPr>
        <w:t xml:space="preserve">. Wnioskodawca zobligowany jest, aby w polu </w:t>
      </w:r>
      <w:r w:rsidRPr="00620A44">
        <w:rPr>
          <w:rFonts w:cstheme="minorHAnsi"/>
          <w:i/>
          <w:iCs/>
          <w:sz w:val="20"/>
          <w:szCs w:val="20"/>
        </w:rPr>
        <w:t xml:space="preserve">„Uzasadnienie spełnienia wymagania” </w:t>
      </w:r>
      <w:r w:rsidRPr="00620A44">
        <w:rPr>
          <w:rFonts w:cstheme="minorHAnsi"/>
          <w:sz w:val="20"/>
          <w:szCs w:val="20"/>
        </w:rPr>
        <w:t>zamieścić uzasadnienie spełnienia wymagania, w tym niezbędne obliczenia</w:t>
      </w:r>
    </w:p>
    <w:p w14:paraId="38CABA6F" w14:textId="77777777" w:rsidR="00CC6EF5" w:rsidRPr="00620A44" w:rsidRDefault="00CC6EF5" w:rsidP="00CC6EF5">
      <w:pPr>
        <w:jc w:val="both"/>
        <w:rPr>
          <w:rFonts w:cstheme="minorHAnsi"/>
          <w:i/>
          <w:color w:val="44546A" w:themeColor="text2"/>
          <w:sz w:val="18"/>
        </w:rPr>
      </w:pPr>
      <w:r w:rsidRPr="00620A44">
        <w:rPr>
          <w:rFonts w:cstheme="minorHAnsi"/>
          <w:i/>
          <w:color w:val="44546A" w:themeColor="text2"/>
          <w:sz w:val="18"/>
        </w:rPr>
        <w:t>Tabela F.1 Wymaganie Konkursowe – Koszty całkowite</w:t>
      </w:r>
    </w:p>
    <w:tbl>
      <w:tblPr>
        <w:tblStyle w:val="Tabela-Siatka"/>
        <w:tblW w:w="9771" w:type="dxa"/>
        <w:jc w:val="center"/>
        <w:tblLayout w:type="fixed"/>
        <w:tblLook w:val="04A0" w:firstRow="1" w:lastRow="0" w:firstColumn="1" w:lastColumn="0" w:noHBand="0" w:noVBand="1"/>
      </w:tblPr>
      <w:tblGrid>
        <w:gridCol w:w="704"/>
        <w:gridCol w:w="704"/>
        <w:gridCol w:w="3402"/>
        <w:gridCol w:w="1418"/>
        <w:gridCol w:w="1701"/>
        <w:gridCol w:w="1842"/>
      </w:tblGrid>
      <w:tr w:rsidR="00CC6EF5" w:rsidRPr="00620A44" w:rsidDel="004278AA" w14:paraId="0A002E30" w14:textId="77777777" w:rsidTr="052EF04F">
        <w:trPr>
          <w:cantSplit/>
          <w:trHeight w:val="1123"/>
          <w:tblHeader/>
          <w:jc w:val="center"/>
        </w:trPr>
        <w:tc>
          <w:tcPr>
            <w:tcW w:w="704" w:type="dxa"/>
            <w:tcBorders>
              <w:bottom w:val="single" w:sz="4" w:space="0" w:color="auto"/>
            </w:tcBorders>
            <w:shd w:val="clear" w:color="auto" w:fill="A8D08D" w:themeFill="accent6" w:themeFillTint="99"/>
          </w:tcPr>
          <w:p w14:paraId="545F0578" w14:textId="77777777" w:rsidR="00CC6EF5" w:rsidRPr="00620A44" w:rsidRDefault="00CC6EF5" w:rsidP="00F9638A">
            <w:pPr>
              <w:jc w:val="center"/>
              <w:rPr>
                <w:rFonts w:cstheme="minorHAnsi"/>
                <w:bCs/>
                <w:sz w:val="12"/>
                <w:szCs w:val="12"/>
              </w:rPr>
            </w:pPr>
            <w:r w:rsidRPr="00620A44">
              <w:rPr>
                <w:rFonts w:cstheme="minorHAnsi"/>
                <w:bCs/>
                <w:sz w:val="12"/>
                <w:szCs w:val="12"/>
              </w:rPr>
              <w:t>Tajemnica przedsię-biorstwa?</w:t>
            </w:r>
          </w:p>
          <w:p w14:paraId="5C61C1EE"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2D59B289"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9067" w:type="dxa"/>
            <w:gridSpan w:val="5"/>
            <w:shd w:val="clear" w:color="auto" w:fill="A8D08D" w:themeFill="accent6" w:themeFillTint="99"/>
            <w:vAlign w:val="center"/>
          </w:tcPr>
          <w:p w14:paraId="6522FAE6" w14:textId="77777777" w:rsidR="00CC6EF5" w:rsidRPr="00620A44" w:rsidRDefault="00CC6EF5" w:rsidP="00F9638A">
            <w:pPr>
              <w:jc w:val="center"/>
              <w:rPr>
                <w:rFonts w:cstheme="minorHAnsi"/>
                <w:sz w:val="20"/>
              </w:rPr>
            </w:pPr>
            <w:r w:rsidRPr="00620A44">
              <w:rPr>
                <w:rFonts w:cstheme="minorHAnsi"/>
                <w:b/>
                <w:sz w:val="20"/>
                <w:szCs w:val="20"/>
              </w:rPr>
              <w:t>Koszty całkowite</w:t>
            </w:r>
          </w:p>
        </w:tc>
      </w:tr>
      <w:tr w:rsidR="00CC6EF5" w:rsidRPr="00620A44" w:rsidDel="004278AA" w14:paraId="26A6880A" w14:textId="77777777" w:rsidTr="052EF04F">
        <w:trPr>
          <w:cantSplit/>
          <w:trHeight w:val="1123"/>
          <w:jc w:val="center"/>
        </w:trPr>
        <w:tc>
          <w:tcPr>
            <w:tcW w:w="704" w:type="dxa"/>
            <w:tcBorders>
              <w:bottom w:val="single" w:sz="4" w:space="0" w:color="auto"/>
              <w:tl2br w:val="single" w:sz="4" w:space="0" w:color="auto"/>
            </w:tcBorders>
            <w:shd w:val="clear" w:color="auto" w:fill="C5E0B3" w:themeFill="accent6" w:themeFillTint="66"/>
          </w:tcPr>
          <w:p w14:paraId="43F898BE" w14:textId="77777777" w:rsidR="00CC6EF5" w:rsidRPr="00620A44" w:rsidRDefault="00CC6EF5" w:rsidP="00F9638A">
            <w:pPr>
              <w:jc w:val="both"/>
              <w:rPr>
                <w:rStyle w:val="Domylnaczcionkaakapitu1"/>
                <w:rFonts w:cstheme="minorHAnsi"/>
                <w:sz w:val="20"/>
                <w:szCs w:val="20"/>
                <w:lang w:eastAsia="pl-PL"/>
              </w:rPr>
            </w:pPr>
          </w:p>
        </w:tc>
        <w:tc>
          <w:tcPr>
            <w:tcW w:w="9067" w:type="dxa"/>
            <w:gridSpan w:val="5"/>
            <w:shd w:val="clear" w:color="auto" w:fill="C5E0B3" w:themeFill="accent6" w:themeFillTint="66"/>
            <w:vAlign w:val="center"/>
          </w:tcPr>
          <w:p w14:paraId="3308786E" w14:textId="457EA0E0" w:rsidR="00CC6EF5" w:rsidRPr="00620A44" w:rsidRDefault="00CC6EF5" w:rsidP="00F9638A">
            <w:pPr>
              <w:jc w:val="both"/>
              <w:rPr>
                <w:rStyle w:val="Domylnaczcionkaakapitu1"/>
                <w:rFonts w:cstheme="minorHAnsi"/>
                <w:sz w:val="20"/>
                <w:szCs w:val="20"/>
                <w:lang w:eastAsia="pl-PL"/>
              </w:rPr>
            </w:pPr>
            <w:r w:rsidRPr="00620A44">
              <w:rPr>
                <w:rStyle w:val="Domylnaczcionkaakapitu1"/>
                <w:rFonts w:cstheme="minorHAnsi"/>
                <w:sz w:val="20"/>
                <w:szCs w:val="20"/>
                <w:lang w:eastAsia="pl-PL"/>
              </w:rPr>
              <w:t xml:space="preserve">W ramach wymagania </w:t>
            </w:r>
            <w:r w:rsidRPr="00620A44">
              <w:rPr>
                <w:rStyle w:val="Domylnaczcionkaakapitu1"/>
                <w:rFonts w:cstheme="minorHAnsi"/>
                <w:sz w:val="20"/>
                <w:szCs w:val="20"/>
                <w:u w:val="single"/>
                <w:lang w:eastAsia="pl-PL"/>
              </w:rPr>
              <w:t>Koszty całkowite</w:t>
            </w:r>
            <w:r w:rsidRPr="00620A44">
              <w:rPr>
                <w:rStyle w:val="Domylnaczcionkaakapitu1"/>
                <w:rFonts w:cstheme="minorHAnsi"/>
                <w:sz w:val="20"/>
                <w:szCs w:val="20"/>
                <w:lang w:eastAsia="pl-PL"/>
              </w:rPr>
              <w:t xml:space="preserve"> oceniana będzie suma kosztów inwestycyjnych związanych z budową </w:t>
            </w:r>
            <w:r w:rsidR="00795F44" w:rsidRPr="00620A44">
              <w:rPr>
                <w:rStyle w:val="Domylnaczcionkaakapitu1"/>
                <w:rFonts w:cstheme="minorHAnsi"/>
                <w:sz w:val="20"/>
                <w:szCs w:val="20"/>
                <w:lang w:eastAsia="pl-PL"/>
              </w:rPr>
              <w:t>Demonstrator</w:t>
            </w:r>
            <w:r w:rsidRPr="00620A44">
              <w:rPr>
                <w:rStyle w:val="Domylnaczcionkaakapitu1"/>
                <w:rFonts w:cstheme="minorHAnsi"/>
                <w:sz w:val="20"/>
                <w:szCs w:val="20"/>
                <w:lang w:eastAsia="pl-PL"/>
              </w:rPr>
              <w:t xml:space="preserve">a zgodnie z Harmonogramem oraz kosztów jego eksploatacji, przyjmując okres eksploatacji 30 lat, w </w:t>
            </w:r>
            <w:r w:rsidRPr="00321A19">
              <w:rPr>
                <w:rStyle w:val="Domylnaczcionkaakapitu1"/>
                <w:rFonts w:cstheme="minorHAnsi"/>
                <w:sz w:val="20"/>
                <w:szCs w:val="20"/>
                <w:lang w:eastAsia="pl-PL"/>
              </w:rPr>
              <w:t>przeliczeniu na</w:t>
            </w:r>
            <w:r w:rsidRPr="00321A19">
              <w:rPr>
                <w:rStyle w:val="Domylnaczcionkaakapitu1"/>
                <w:rFonts w:cstheme="minorHAnsi"/>
                <w:sz w:val="20"/>
                <w:szCs w:val="20"/>
              </w:rPr>
              <w:t xml:space="preserve"> 1</w:t>
            </w:r>
            <w:r w:rsidR="0042766E" w:rsidRPr="00321A19">
              <w:rPr>
                <w:rStyle w:val="Domylnaczcionkaakapitu1"/>
                <w:rFonts w:cstheme="minorHAnsi"/>
                <w:sz w:val="20"/>
                <w:szCs w:val="20"/>
              </w:rPr>
              <w:t>m</w:t>
            </w:r>
            <w:r w:rsidR="0042766E" w:rsidRPr="00321A19">
              <w:rPr>
                <w:rStyle w:val="Domylnaczcionkaakapitu1"/>
                <w:rFonts w:cstheme="minorHAnsi"/>
                <w:sz w:val="20"/>
                <w:szCs w:val="20"/>
                <w:vertAlign w:val="superscript"/>
              </w:rPr>
              <w:t>2</w:t>
            </w:r>
            <w:r w:rsidRPr="00321A19">
              <w:rPr>
                <w:rStyle w:val="Domylnaczcionkaakapitu1"/>
                <w:rFonts w:cstheme="minorHAnsi"/>
                <w:sz w:val="20"/>
                <w:szCs w:val="20"/>
              </w:rPr>
              <w:t xml:space="preserve"> łącznej powierzchni </w:t>
            </w:r>
            <w:ins w:id="91" w:author="Autor">
              <w:r w:rsidR="00321A19" w:rsidRPr="00321A19">
                <w:rPr>
                  <w:rStyle w:val="Domylnaczcionkaakapitu1"/>
                  <w:rFonts w:cstheme="minorHAnsi"/>
                  <w:sz w:val="20"/>
                </w:rPr>
                <w:t xml:space="preserve">kondygnacji zamkniętych obliczana zgodnie z normą </w:t>
              </w:r>
            </w:ins>
            <w:del w:id="92" w:author="Autor">
              <w:r w:rsidRPr="00321A19" w:rsidDel="00321A19">
                <w:rPr>
                  <w:rStyle w:val="Domylnaczcionkaakapitu1"/>
                  <w:rFonts w:cstheme="minorHAnsi"/>
                  <w:sz w:val="20"/>
                  <w:szCs w:val="20"/>
                </w:rPr>
                <w:delText>całkowitej wg normy (</w:delText>
              </w:r>
            </w:del>
            <w:r w:rsidRPr="00321A19">
              <w:rPr>
                <w:rStyle w:val="Domylnaczcionkaakapitu1"/>
                <w:rFonts w:cstheme="minorHAnsi"/>
                <w:sz w:val="20"/>
                <w:szCs w:val="20"/>
              </w:rPr>
              <w:t>PN-ISO 9836:2</w:t>
            </w:r>
            <w:r w:rsidRPr="00321A19">
              <w:rPr>
                <w:rStyle w:val="Domylnaczcionkaakapitu1"/>
                <w:rFonts w:cstheme="minorHAnsi"/>
                <w:sz w:val="20"/>
                <w:szCs w:val="20"/>
                <w:lang w:eastAsia="pl-PL"/>
              </w:rPr>
              <w:t>015-12</w:t>
            </w:r>
            <w:ins w:id="93" w:author="Autor">
              <w:r w:rsidR="00321A19">
                <w:rPr>
                  <w:rStyle w:val="Domylnaczcionkaakapitu1"/>
                  <w:rFonts w:cstheme="minorHAnsi"/>
                  <w:sz w:val="20"/>
                  <w:szCs w:val="20"/>
                  <w:lang w:eastAsia="pl-PL"/>
                </w:rPr>
                <w:t>.</w:t>
              </w:r>
            </w:ins>
            <w:del w:id="94" w:author="Autor">
              <w:r w:rsidRPr="00321A19" w:rsidDel="00321A19">
                <w:rPr>
                  <w:rStyle w:val="Domylnaczcionkaakapitu1"/>
                  <w:rFonts w:cstheme="minorHAnsi"/>
                  <w:sz w:val="20"/>
                  <w:szCs w:val="20"/>
                  <w:lang w:eastAsia="pl-PL"/>
                </w:rPr>
                <w:delText>)</w:delText>
              </w:r>
            </w:del>
            <w:r w:rsidRPr="00321A19">
              <w:rPr>
                <w:rStyle w:val="Domylnaczcionkaakapitu1"/>
                <w:rFonts w:cstheme="minorHAnsi"/>
                <w:sz w:val="20"/>
                <w:szCs w:val="20"/>
                <w:lang w:eastAsia="pl-PL"/>
              </w:rPr>
              <w:t xml:space="preserve"> </w:t>
            </w:r>
            <w:ins w:id="95" w:author="Autor">
              <w:r w:rsidR="00321A19">
                <w:rPr>
                  <w:rStyle w:val="Domylnaczcionkaakapitu1"/>
                  <w:rFonts w:cstheme="minorHAnsi"/>
                  <w:sz w:val="20"/>
                  <w:szCs w:val="20"/>
                  <w:lang w:eastAsia="pl-PL"/>
                </w:rPr>
                <w:t xml:space="preserve">Obliczenia przeprowadzić </w:t>
              </w:r>
            </w:ins>
            <w:r w:rsidRPr="00321A19">
              <w:rPr>
                <w:rStyle w:val="Domylnaczcionkaakapitu1"/>
                <w:rFonts w:cstheme="minorHAnsi"/>
                <w:sz w:val="20"/>
                <w:szCs w:val="20"/>
                <w:lang w:eastAsia="pl-PL"/>
              </w:rPr>
              <w:t>z</w:t>
            </w:r>
            <w:r w:rsidRPr="00620A44">
              <w:rPr>
                <w:rStyle w:val="Domylnaczcionkaakapitu1"/>
                <w:rFonts w:cstheme="minorHAnsi"/>
                <w:sz w:val="20"/>
                <w:szCs w:val="20"/>
                <w:lang w:eastAsia="pl-PL"/>
              </w:rPr>
              <w:t>godnie z metodologią określoną w Zał. A1 do Wymagań konkursowych – Koszty całkowite. Metodyka obliczeń.</w:t>
            </w:r>
          </w:p>
          <w:p w14:paraId="6700F1C5" w14:textId="77777777" w:rsidR="00CC6EF5" w:rsidRPr="00620A44" w:rsidRDefault="00CC6EF5" w:rsidP="00F9638A">
            <w:pPr>
              <w:rPr>
                <w:rFonts w:cstheme="minorHAnsi"/>
                <w:sz w:val="20"/>
                <w:szCs w:val="20"/>
              </w:rPr>
            </w:pPr>
          </w:p>
          <w:p w14:paraId="2A47FC4B" w14:textId="77777777" w:rsidR="00CC6EF5" w:rsidRPr="00620A44" w:rsidRDefault="00CC6EF5" w:rsidP="00F9638A">
            <w:pPr>
              <w:rPr>
                <w:rFonts w:cstheme="minorHAnsi"/>
                <w:b/>
                <w:sz w:val="20"/>
                <w:szCs w:val="20"/>
              </w:rPr>
            </w:pPr>
            <w:r w:rsidRPr="00620A44">
              <w:rPr>
                <w:rFonts w:cstheme="minorHAnsi"/>
                <w:sz w:val="20"/>
                <w:szCs w:val="20"/>
              </w:rPr>
              <w:t>Wnioskodawca zobligowany jest do wpisania w kolumnie „</w:t>
            </w:r>
            <w:r w:rsidRPr="00620A44">
              <w:rPr>
                <w:rFonts w:cstheme="minorHAnsi"/>
                <w:i/>
                <w:sz w:val="20"/>
                <w:szCs w:val="20"/>
              </w:rPr>
              <w:t>Deklarowana wartość</w:t>
            </w:r>
            <w:r w:rsidRPr="00620A44">
              <w:rPr>
                <w:rFonts w:cstheme="minorHAnsi"/>
                <w:sz w:val="20"/>
                <w:szCs w:val="20"/>
              </w:rPr>
              <w:t>” wartości parametru.</w:t>
            </w:r>
          </w:p>
        </w:tc>
      </w:tr>
      <w:tr w:rsidR="00CC6EF5" w:rsidRPr="00620A44" w:rsidDel="004278AA" w14:paraId="29D47EF9" w14:textId="77777777" w:rsidTr="052EF04F">
        <w:trPr>
          <w:cantSplit/>
          <w:trHeight w:val="1123"/>
          <w:jc w:val="center"/>
        </w:trPr>
        <w:tc>
          <w:tcPr>
            <w:tcW w:w="704" w:type="dxa"/>
            <w:tcBorders>
              <w:tl2br w:val="single" w:sz="4" w:space="0" w:color="auto"/>
            </w:tcBorders>
            <w:shd w:val="clear" w:color="auto" w:fill="C5E0B3" w:themeFill="accent6" w:themeFillTint="66"/>
          </w:tcPr>
          <w:p w14:paraId="5DBDA359" w14:textId="77777777" w:rsidR="00CC6EF5" w:rsidRPr="00620A44" w:rsidRDefault="00CC6EF5" w:rsidP="00F9638A">
            <w:pPr>
              <w:rPr>
                <w:rFonts w:cstheme="minorHAnsi"/>
                <w:b/>
                <w:sz w:val="20"/>
                <w:szCs w:val="20"/>
              </w:rPr>
            </w:pPr>
          </w:p>
        </w:tc>
        <w:tc>
          <w:tcPr>
            <w:tcW w:w="704" w:type="dxa"/>
            <w:shd w:val="clear" w:color="auto" w:fill="C5E0B3" w:themeFill="accent6" w:themeFillTint="66"/>
            <w:vAlign w:val="center"/>
          </w:tcPr>
          <w:p w14:paraId="4F30849E" w14:textId="77777777" w:rsidR="00CC6EF5" w:rsidRPr="00620A44" w:rsidRDefault="00CC6EF5" w:rsidP="00F9638A">
            <w:pPr>
              <w:rPr>
                <w:rFonts w:cstheme="minorHAnsi"/>
                <w:sz w:val="20"/>
                <w:szCs w:val="20"/>
              </w:rPr>
            </w:pPr>
            <w:r w:rsidRPr="00620A44">
              <w:rPr>
                <w:rFonts w:cstheme="minorHAnsi"/>
                <w:b/>
                <w:sz w:val="20"/>
                <w:szCs w:val="20"/>
              </w:rPr>
              <w:t>L.p.</w:t>
            </w:r>
          </w:p>
        </w:tc>
        <w:tc>
          <w:tcPr>
            <w:tcW w:w="3402" w:type="dxa"/>
            <w:shd w:val="clear" w:color="auto" w:fill="C5E0B3" w:themeFill="accent6" w:themeFillTint="66"/>
            <w:vAlign w:val="center"/>
          </w:tcPr>
          <w:p w14:paraId="135C81D6" w14:textId="4C4F3700" w:rsidR="00CC6EF5" w:rsidRPr="00620A44" w:rsidRDefault="00CC6EF5" w:rsidP="052EF04F">
            <w:pPr>
              <w:jc w:val="center"/>
              <w:rPr>
                <w:rFonts w:cstheme="minorHAnsi"/>
                <w:sz w:val="20"/>
                <w:szCs w:val="20"/>
              </w:rPr>
            </w:pPr>
            <w:r w:rsidRPr="00620A44">
              <w:rPr>
                <w:rFonts w:cstheme="minorHAnsi"/>
                <w:b/>
                <w:bCs/>
                <w:sz w:val="20"/>
                <w:szCs w:val="20"/>
              </w:rPr>
              <w:t xml:space="preserve">Nazwa </w:t>
            </w:r>
            <w:r w:rsidR="006514FB" w:rsidRPr="00620A44">
              <w:rPr>
                <w:rFonts w:cstheme="minorHAnsi"/>
                <w:b/>
                <w:bCs/>
                <w:sz w:val="20"/>
                <w:szCs w:val="20"/>
              </w:rPr>
              <w:t>Wymagania Konkursowego</w:t>
            </w:r>
          </w:p>
        </w:tc>
        <w:tc>
          <w:tcPr>
            <w:tcW w:w="1418" w:type="dxa"/>
            <w:shd w:val="clear" w:color="auto" w:fill="C5E0B3" w:themeFill="accent6" w:themeFillTint="66"/>
            <w:vAlign w:val="center"/>
          </w:tcPr>
          <w:p w14:paraId="5EED9973" w14:textId="77777777" w:rsidR="00CC6EF5" w:rsidRPr="00620A44" w:rsidRDefault="00CC6EF5" w:rsidP="00F9638A">
            <w:pPr>
              <w:jc w:val="center"/>
              <w:rPr>
                <w:rFonts w:cstheme="minorHAnsi"/>
                <w:b/>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5C24BF25" w14:textId="77777777" w:rsidR="00CC6EF5" w:rsidRPr="00620A44" w:rsidRDefault="00CC6EF5" w:rsidP="00F9638A">
            <w:pPr>
              <w:jc w:val="center"/>
              <w:rPr>
                <w:rFonts w:cstheme="minorHAnsi"/>
                <w:b/>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08C5DDA4" w14:textId="77777777" w:rsidR="00CC6EF5" w:rsidRPr="00620A44"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4BDE4E16" w14:textId="77777777" w:rsidTr="052EF04F">
        <w:trPr>
          <w:cantSplit/>
          <w:trHeight w:val="70"/>
          <w:jc w:val="center"/>
        </w:trPr>
        <w:sdt>
          <w:sdtPr>
            <w:rPr>
              <w:rFonts w:cstheme="minorHAnsi"/>
              <w:color w:val="44546A" w:themeColor="text2"/>
              <w:sz w:val="20"/>
              <w:szCs w:val="20"/>
            </w:rPr>
            <w:id w:val="-40371461"/>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5817D83E" w14:textId="6F9EA0C0" w:rsidR="00CC6EF5" w:rsidRPr="00620A44" w:rsidRDefault="00CC6EF5" w:rsidP="00F9638A">
                <w:pPr>
                  <w:pStyle w:val="Akapitzlist"/>
                  <w:ind w:left="0"/>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704" w:type="dxa"/>
            <w:shd w:val="clear" w:color="auto" w:fill="E2EFD9" w:themeFill="accent6" w:themeFillTint="33"/>
            <w:vAlign w:val="center"/>
          </w:tcPr>
          <w:p w14:paraId="25CFAECC" w14:textId="77777777" w:rsidR="00CC6EF5" w:rsidRPr="00620A44" w:rsidRDefault="00CC6EF5" w:rsidP="00F9638A">
            <w:pPr>
              <w:pStyle w:val="Akapitzlist"/>
              <w:ind w:left="0"/>
              <w:rPr>
                <w:rFonts w:cstheme="minorHAnsi"/>
                <w:sz w:val="20"/>
                <w:szCs w:val="20"/>
              </w:rPr>
            </w:pPr>
            <w:r w:rsidRPr="00620A44">
              <w:rPr>
                <w:rFonts w:cstheme="minorHAnsi"/>
                <w:sz w:val="20"/>
                <w:szCs w:val="20"/>
              </w:rPr>
              <w:t>K1</w:t>
            </w:r>
          </w:p>
        </w:tc>
        <w:tc>
          <w:tcPr>
            <w:tcW w:w="3402" w:type="dxa"/>
            <w:shd w:val="clear" w:color="auto" w:fill="E2EFD9" w:themeFill="accent6" w:themeFillTint="33"/>
            <w:vAlign w:val="center"/>
          </w:tcPr>
          <w:p w14:paraId="2B718DA5" w14:textId="77777777" w:rsidR="00CC6EF5" w:rsidRPr="00620A44" w:rsidRDefault="00CC6EF5" w:rsidP="00F9638A">
            <w:pPr>
              <w:jc w:val="center"/>
              <w:rPr>
                <w:rFonts w:cstheme="minorHAnsi"/>
                <w:sz w:val="20"/>
                <w:szCs w:val="20"/>
              </w:rPr>
            </w:pPr>
            <w:r w:rsidRPr="00620A44">
              <w:rPr>
                <w:rFonts w:cstheme="minorHAnsi"/>
                <w:b/>
                <w:sz w:val="20"/>
                <w:szCs w:val="20"/>
              </w:rPr>
              <w:t>Koszty całkowite</w:t>
            </w:r>
          </w:p>
        </w:tc>
        <w:tc>
          <w:tcPr>
            <w:tcW w:w="1418" w:type="dxa"/>
          </w:tcPr>
          <w:p w14:paraId="3E53BBFF" w14:textId="77777777" w:rsidR="00CC6EF5" w:rsidRPr="00620A44" w:rsidDel="004278AA" w:rsidRDefault="00CC6EF5" w:rsidP="00F9638A">
            <w:pPr>
              <w:rPr>
                <w:rFonts w:cstheme="minorHAnsi"/>
                <w:b/>
                <w:sz w:val="20"/>
                <w:szCs w:val="20"/>
              </w:rPr>
            </w:pPr>
          </w:p>
        </w:tc>
        <w:tc>
          <w:tcPr>
            <w:tcW w:w="1701" w:type="dxa"/>
            <w:shd w:val="clear" w:color="auto" w:fill="E2EFD9" w:themeFill="accent6" w:themeFillTint="33"/>
            <w:vAlign w:val="center"/>
          </w:tcPr>
          <w:p w14:paraId="2D60034C" w14:textId="136E00A2" w:rsidR="00CC6EF5" w:rsidRPr="00620A44" w:rsidDel="004278AA" w:rsidRDefault="00CC6EF5" w:rsidP="00F9638A">
            <w:pPr>
              <w:jc w:val="center"/>
              <w:rPr>
                <w:rFonts w:cstheme="minorHAnsi"/>
                <w:sz w:val="20"/>
                <w:szCs w:val="20"/>
              </w:rPr>
            </w:pPr>
            <w:r w:rsidRPr="00620A44">
              <w:rPr>
                <w:rStyle w:val="Domylnaczcionkaakapitu1"/>
                <w:rFonts w:cstheme="minorHAnsi"/>
                <w:szCs w:val="20"/>
                <w:lang w:eastAsia="pl-PL"/>
              </w:rPr>
              <w:t>[zł/</w:t>
            </w:r>
            <w:r w:rsidR="0042766E" w:rsidRPr="00620A44">
              <w:rPr>
                <w:rStyle w:val="Domylnaczcionkaakapitu1"/>
                <w:rFonts w:cstheme="minorHAnsi"/>
                <w:szCs w:val="20"/>
                <w:lang w:eastAsia="pl-PL"/>
              </w:rPr>
              <w:t>m</w:t>
            </w:r>
            <w:r w:rsidR="0042766E" w:rsidRPr="00620A44">
              <w:rPr>
                <w:rStyle w:val="Domylnaczcionkaakapitu1"/>
                <w:rFonts w:cstheme="minorHAnsi"/>
                <w:szCs w:val="20"/>
                <w:vertAlign w:val="superscript"/>
                <w:lang w:eastAsia="pl-PL"/>
              </w:rPr>
              <w:t>2</w:t>
            </w:r>
            <w:r w:rsidRPr="00620A44">
              <w:rPr>
                <w:rStyle w:val="Domylnaczcionkaakapitu1"/>
                <w:rFonts w:cstheme="minorHAnsi"/>
                <w:szCs w:val="20"/>
                <w:lang w:eastAsia="pl-PL"/>
              </w:rPr>
              <w:t>]</w:t>
            </w:r>
          </w:p>
        </w:tc>
        <w:tc>
          <w:tcPr>
            <w:tcW w:w="1842" w:type="dxa"/>
          </w:tcPr>
          <w:p w14:paraId="576B5665" w14:textId="77777777" w:rsidR="00CC6EF5" w:rsidRPr="00620A44" w:rsidDel="004278AA" w:rsidRDefault="00CC6EF5" w:rsidP="00F9638A">
            <w:pPr>
              <w:rPr>
                <w:rFonts w:cstheme="minorHAnsi"/>
                <w:b/>
                <w:sz w:val="20"/>
                <w:szCs w:val="20"/>
              </w:rPr>
            </w:pPr>
          </w:p>
        </w:tc>
      </w:tr>
      <w:tr w:rsidR="00CC6EF5" w:rsidRPr="00620A44" w:rsidDel="004278AA" w14:paraId="68E527D7" w14:textId="77777777" w:rsidTr="052EF04F">
        <w:trPr>
          <w:cantSplit/>
          <w:trHeight w:val="817"/>
          <w:jc w:val="center"/>
        </w:trPr>
        <w:sdt>
          <w:sdtPr>
            <w:rPr>
              <w:rFonts w:cstheme="minorHAnsi"/>
              <w:color w:val="44546A" w:themeColor="text2"/>
              <w:sz w:val="20"/>
              <w:szCs w:val="20"/>
            </w:rPr>
            <w:id w:val="305214868"/>
            <w14:checkbox>
              <w14:checked w14:val="0"/>
              <w14:checkedState w14:val="2612" w14:font="MS Gothic"/>
              <w14:uncheckedState w14:val="2610" w14:font="MS Gothic"/>
            </w14:checkbox>
          </w:sdtPr>
          <w:sdtEndPr/>
          <w:sdtContent>
            <w:tc>
              <w:tcPr>
                <w:tcW w:w="704" w:type="dxa"/>
              </w:tcPr>
              <w:p w14:paraId="2A668353" w14:textId="0CAE8C7C"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9067" w:type="dxa"/>
            <w:gridSpan w:val="5"/>
          </w:tcPr>
          <w:p w14:paraId="39C8DF1E" w14:textId="3F087836" w:rsidR="00CC6EF5" w:rsidRPr="00620A44" w:rsidRDefault="00CC6EF5" w:rsidP="052EF04F">
            <w:pPr>
              <w:rPr>
                <w:rFonts w:cstheme="minorHAnsi"/>
                <w:i/>
                <w:iCs/>
                <w:sz w:val="20"/>
                <w:szCs w:val="20"/>
              </w:rPr>
            </w:pPr>
            <w:r w:rsidRPr="00620A44">
              <w:rPr>
                <w:rFonts w:cstheme="minorHAnsi"/>
                <w:i/>
                <w:iCs/>
                <w:sz w:val="20"/>
                <w:szCs w:val="20"/>
              </w:rPr>
              <w:t xml:space="preserve">Uzasadnienie spełnienia wymagania, konieczne uzupełnienie i załączenie arkusza kalkulacyjnego stanowiącego Załącznik do  </w:t>
            </w:r>
            <w:r w:rsidR="00790600" w:rsidRPr="00620A44">
              <w:rPr>
                <w:rFonts w:cstheme="minorHAnsi"/>
                <w:i/>
                <w:iCs/>
                <w:sz w:val="20"/>
                <w:szCs w:val="20"/>
              </w:rPr>
              <w:t xml:space="preserve">Załącznika nr 1 do Regulaminu </w:t>
            </w:r>
            <w:r w:rsidRPr="00620A44">
              <w:rPr>
                <w:rFonts w:cstheme="minorHAnsi"/>
                <w:i/>
                <w:iCs/>
                <w:sz w:val="20"/>
                <w:szCs w:val="20"/>
              </w:rPr>
              <w:t>– Załącznik A2. Koszty całkowite.</w:t>
            </w:r>
          </w:p>
          <w:p w14:paraId="6A24652D" w14:textId="77777777" w:rsidR="00CC6EF5" w:rsidRPr="00620A44" w:rsidRDefault="00CC6EF5" w:rsidP="00F9638A">
            <w:pPr>
              <w:rPr>
                <w:rFonts w:cstheme="minorHAnsi"/>
                <w:i/>
                <w:sz w:val="20"/>
                <w:szCs w:val="20"/>
              </w:rPr>
            </w:pPr>
          </w:p>
          <w:p w14:paraId="114A630A" w14:textId="77777777" w:rsidR="00CC6EF5" w:rsidRPr="00620A44" w:rsidRDefault="00CC6EF5" w:rsidP="00F9638A">
            <w:pPr>
              <w:rPr>
                <w:rFonts w:cstheme="minorHAnsi"/>
                <w:i/>
                <w:sz w:val="20"/>
                <w:szCs w:val="20"/>
              </w:rPr>
            </w:pPr>
            <w:r w:rsidRPr="00620A44">
              <w:rPr>
                <w:rFonts w:cstheme="minorHAnsi"/>
                <w:i/>
                <w:sz w:val="20"/>
                <w:szCs w:val="20"/>
              </w:rPr>
              <w:t>Wszystkie podane w kosztorysie wartości kosztów muszą wynikać z podanych wyliczeń albo wynikać z przyjętych założeń udokumentowanych cenami rynkowymi lub ofertami zewnętrznymi.</w:t>
            </w:r>
          </w:p>
          <w:p w14:paraId="284C1325" w14:textId="5864255A" w:rsidR="00CC6EF5" w:rsidRPr="00620A44" w:rsidDel="004278AA" w:rsidRDefault="00CC6EF5" w:rsidP="052EF04F">
            <w:pPr>
              <w:rPr>
                <w:rFonts w:cstheme="minorHAnsi"/>
                <w:i/>
                <w:iCs/>
                <w:sz w:val="20"/>
                <w:szCs w:val="20"/>
              </w:rPr>
            </w:pPr>
            <w:r w:rsidRPr="00620A44">
              <w:rPr>
                <w:rFonts w:cstheme="minorHAnsi"/>
                <w:i/>
                <w:iCs/>
                <w:sz w:val="20"/>
                <w:szCs w:val="20"/>
              </w:rPr>
              <w:t xml:space="preserve">Do obliczeń kosztów wszystkich elementów </w:t>
            </w:r>
            <w:r w:rsidR="001B684F" w:rsidRPr="00620A44">
              <w:rPr>
                <w:rFonts w:cstheme="minorHAnsi"/>
                <w:i/>
                <w:iCs/>
                <w:sz w:val="20"/>
                <w:szCs w:val="20"/>
              </w:rPr>
              <w:t>Technologii</w:t>
            </w:r>
            <w:r w:rsidRPr="00620A44">
              <w:rPr>
                <w:rFonts w:cstheme="minorHAnsi"/>
                <w:i/>
                <w:iCs/>
                <w:sz w:val="20"/>
                <w:szCs w:val="20"/>
              </w:rPr>
              <w:t xml:space="preserve">, które nie są dostępne komercyjnie na rynku, stanowią innowację, są przedmiotem prac badawczo-rozwojowych należy przedstawić założenia przyjęte do oszacowania tych kosztów potwierdzone przez kosztorysanta. Podane wartości kosztów muszą być wyliczone w taki sposób, że ceny cząstkowe wchodzące do obliczeń nie przekraczają 5% kosztów całkowitych, z zastrzeżeniem przypadku kiedy nie jest możliwe podzielenie kosztu </w:t>
            </w:r>
            <w:r w:rsidR="00DB1CEB" w:rsidRPr="00620A44">
              <w:rPr>
                <w:rFonts w:cstheme="minorHAnsi"/>
                <w:i/>
                <w:iCs/>
                <w:sz w:val="20"/>
                <w:szCs w:val="20"/>
              </w:rPr>
              <w:t>jednostkowego przez</w:t>
            </w:r>
            <w:r w:rsidRPr="00620A44">
              <w:rPr>
                <w:rFonts w:cstheme="minorHAnsi"/>
                <w:i/>
                <w:iCs/>
                <w:sz w:val="20"/>
                <w:szCs w:val="20"/>
              </w:rPr>
              <w:t xml:space="preserve"> ograniczenia technologii (np. jedno urządzenie, którego koszt przekracza 5% kosztów całkowitych)</w:t>
            </w:r>
          </w:p>
          <w:p w14:paraId="71859C83" w14:textId="6CB16428" w:rsidR="00CC6EF5" w:rsidRPr="00620A44" w:rsidDel="004278AA" w:rsidRDefault="00CC6EF5" w:rsidP="052EF04F">
            <w:pPr>
              <w:rPr>
                <w:rFonts w:cstheme="minorHAnsi"/>
                <w:i/>
                <w:iCs/>
                <w:sz w:val="20"/>
                <w:szCs w:val="20"/>
              </w:rPr>
            </w:pPr>
          </w:p>
          <w:p w14:paraId="0570426D" w14:textId="5D619401" w:rsidR="00CC6EF5" w:rsidRPr="00620A44" w:rsidDel="004278AA" w:rsidRDefault="602A8155" w:rsidP="052EF04F">
            <w:pPr>
              <w:spacing w:line="259" w:lineRule="auto"/>
              <w:rPr>
                <w:rFonts w:cstheme="minorHAnsi"/>
                <w:i/>
                <w:iCs/>
                <w:sz w:val="20"/>
                <w:szCs w:val="20"/>
              </w:rPr>
            </w:pPr>
            <w:r w:rsidRPr="00620A44">
              <w:rPr>
                <w:rFonts w:cstheme="minorHAnsi"/>
                <w:i/>
                <w:iCs/>
                <w:sz w:val="20"/>
                <w:szCs w:val="20"/>
              </w:rPr>
              <w:t>Uwaga!</w:t>
            </w:r>
            <w:r w:rsidR="009E090C">
              <w:rPr>
                <w:rFonts w:cstheme="minorHAnsi"/>
                <w:i/>
                <w:iCs/>
                <w:sz w:val="20"/>
                <w:szCs w:val="20"/>
              </w:rPr>
              <w:t xml:space="preserve"> </w:t>
            </w:r>
            <w:r w:rsidRPr="00620A44">
              <w:rPr>
                <w:rFonts w:cstheme="minorHAnsi"/>
                <w:i/>
                <w:iCs/>
                <w:sz w:val="20"/>
                <w:szCs w:val="20"/>
              </w:rPr>
              <w:t>Ceny przyjęte do kalkulacji kosztów budowy i serwisu urządzeń przez 3 lata od zakończenia budowy nie mogą być mniejsze niż przyjęte do kalkulacji kosztów Etapu III.</w:t>
            </w:r>
          </w:p>
          <w:p w14:paraId="6DC63B7D" w14:textId="5990F722" w:rsidR="00CC6EF5" w:rsidRPr="00620A44" w:rsidDel="004278AA" w:rsidRDefault="00CC6EF5" w:rsidP="3412B84B">
            <w:pPr>
              <w:rPr>
                <w:rFonts w:cstheme="minorHAnsi"/>
                <w:i/>
                <w:iCs/>
                <w:sz w:val="20"/>
                <w:szCs w:val="20"/>
              </w:rPr>
            </w:pPr>
          </w:p>
        </w:tc>
      </w:tr>
    </w:tbl>
    <w:p w14:paraId="3A363FA5" w14:textId="77777777" w:rsidR="00CC6EF5" w:rsidRPr="00620A44" w:rsidRDefault="00CC6EF5" w:rsidP="00CC6EF5">
      <w:pPr>
        <w:rPr>
          <w:rFonts w:cstheme="minorHAnsi"/>
        </w:rPr>
      </w:pPr>
    </w:p>
    <w:p w14:paraId="4E345CEE" w14:textId="77777777" w:rsidR="00CC6EF5" w:rsidRPr="00620A44" w:rsidRDefault="00CC6EF5" w:rsidP="00CC6EF5">
      <w:pPr>
        <w:rPr>
          <w:rFonts w:cstheme="minorHAnsi"/>
          <w:i/>
          <w:color w:val="44546A" w:themeColor="text2"/>
          <w:sz w:val="18"/>
        </w:rPr>
      </w:pPr>
      <w:r w:rsidRPr="00620A44">
        <w:rPr>
          <w:rFonts w:cstheme="minorHAnsi"/>
          <w:i/>
          <w:color w:val="44546A" w:themeColor="text2"/>
          <w:sz w:val="18"/>
        </w:rPr>
        <w:t>Tabela F.2 Wymaganie Konkursowe – Bilans energetyczny</w:t>
      </w:r>
    </w:p>
    <w:tbl>
      <w:tblPr>
        <w:tblStyle w:val="Tabela-Siatka"/>
        <w:tblW w:w="9771" w:type="dxa"/>
        <w:jc w:val="center"/>
        <w:tblLayout w:type="fixed"/>
        <w:tblLook w:val="04A0" w:firstRow="1" w:lastRow="0" w:firstColumn="1" w:lastColumn="0" w:noHBand="0" w:noVBand="1"/>
      </w:tblPr>
      <w:tblGrid>
        <w:gridCol w:w="846"/>
        <w:gridCol w:w="562"/>
        <w:gridCol w:w="3402"/>
        <w:gridCol w:w="1418"/>
        <w:gridCol w:w="1701"/>
        <w:gridCol w:w="1842"/>
      </w:tblGrid>
      <w:tr w:rsidR="00CC6EF5" w:rsidRPr="00620A44" w:rsidDel="004278AA" w14:paraId="3D48A170" w14:textId="77777777" w:rsidTr="009E090C">
        <w:trPr>
          <w:cantSplit/>
          <w:trHeight w:val="1123"/>
          <w:tblHeader/>
          <w:jc w:val="center"/>
        </w:trPr>
        <w:tc>
          <w:tcPr>
            <w:tcW w:w="846" w:type="dxa"/>
            <w:tcBorders>
              <w:bottom w:val="single" w:sz="4" w:space="0" w:color="auto"/>
            </w:tcBorders>
            <w:shd w:val="clear" w:color="auto" w:fill="A8D08D" w:themeFill="accent6" w:themeFillTint="99"/>
          </w:tcPr>
          <w:p w14:paraId="49DDF4F2" w14:textId="77777777" w:rsidR="00CC6EF5" w:rsidRPr="00620A44" w:rsidRDefault="00CC6EF5" w:rsidP="00F9638A">
            <w:pPr>
              <w:jc w:val="center"/>
              <w:rPr>
                <w:rFonts w:cstheme="minorHAnsi"/>
                <w:bCs/>
                <w:sz w:val="12"/>
                <w:szCs w:val="12"/>
              </w:rPr>
            </w:pPr>
            <w:r w:rsidRPr="00620A44">
              <w:rPr>
                <w:rFonts w:cstheme="minorHAnsi"/>
                <w:bCs/>
                <w:sz w:val="12"/>
                <w:szCs w:val="12"/>
              </w:rPr>
              <w:t>Tajemnica przedsię-biorstwa?</w:t>
            </w:r>
          </w:p>
          <w:p w14:paraId="630AC3A0"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2EFFB78E"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8925" w:type="dxa"/>
            <w:gridSpan w:val="5"/>
            <w:shd w:val="clear" w:color="auto" w:fill="A8D08D" w:themeFill="accent6" w:themeFillTint="99"/>
            <w:vAlign w:val="center"/>
          </w:tcPr>
          <w:p w14:paraId="233181AD" w14:textId="77777777" w:rsidR="00CC6EF5" w:rsidRPr="00620A44" w:rsidRDefault="00CC6EF5" w:rsidP="00F9638A">
            <w:pPr>
              <w:jc w:val="center"/>
              <w:rPr>
                <w:rFonts w:cstheme="minorHAnsi"/>
                <w:sz w:val="20"/>
              </w:rPr>
            </w:pPr>
            <w:r w:rsidRPr="00620A44">
              <w:rPr>
                <w:rFonts w:cstheme="minorHAnsi"/>
                <w:b/>
                <w:sz w:val="20"/>
                <w:szCs w:val="20"/>
              </w:rPr>
              <w:t>Bilans energetyczny</w:t>
            </w:r>
          </w:p>
        </w:tc>
      </w:tr>
      <w:tr w:rsidR="00CC6EF5" w:rsidRPr="00620A44" w:rsidDel="004278AA" w14:paraId="6774E7BF" w14:textId="77777777" w:rsidTr="009E090C">
        <w:trPr>
          <w:cantSplit/>
          <w:trHeight w:val="1123"/>
          <w:jc w:val="center"/>
        </w:trPr>
        <w:tc>
          <w:tcPr>
            <w:tcW w:w="846" w:type="dxa"/>
            <w:tcBorders>
              <w:bottom w:val="single" w:sz="4" w:space="0" w:color="auto"/>
              <w:tl2br w:val="single" w:sz="4" w:space="0" w:color="auto"/>
            </w:tcBorders>
            <w:shd w:val="clear" w:color="auto" w:fill="C5E0B3" w:themeFill="accent6" w:themeFillTint="66"/>
          </w:tcPr>
          <w:p w14:paraId="26662C7E" w14:textId="77777777" w:rsidR="00CC6EF5" w:rsidRPr="00620A44" w:rsidRDefault="00CC6EF5" w:rsidP="00F9638A">
            <w:pPr>
              <w:jc w:val="both"/>
              <w:rPr>
                <w:rStyle w:val="Domylnaczcionkaakapitu1"/>
                <w:rFonts w:cstheme="minorHAnsi"/>
                <w:sz w:val="20"/>
                <w:szCs w:val="20"/>
                <w:lang w:eastAsia="pl-PL"/>
              </w:rPr>
            </w:pPr>
          </w:p>
        </w:tc>
        <w:tc>
          <w:tcPr>
            <w:tcW w:w="8925" w:type="dxa"/>
            <w:gridSpan w:val="5"/>
            <w:shd w:val="clear" w:color="auto" w:fill="C5E0B3" w:themeFill="accent6" w:themeFillTint="66"/>
            <w:vAlign w:val="center"/>
          </w:tcPr>
          <w:p w14:paraId="38C59958" w14:textId="6B313672" w:rsidR="00CC6EF5" w:rsidRPr="00620A44" w:rsidRDefault="00CC6EF5" w:rsidP="052EF04F">
            <w:pPr>
              <w:jc w:val="both"/>
              <w:rPr>
                <w:rStyle w:val="Domylnaczcionkaakapitu1"/>
                <w:rFonts w:cstheme="minorHAnsi"/>
                <w:sz w:val="20"/>
                <w:szCs w:val="20"/>
                <w:lang w:eastAsia="pl-PL"/>
              </w:rPr>
            </w:pPr>
            <w:r w:rsidRPr="00620A44">
              <w:rPr>
                <w:rStyle w:val="Domylnaczcionkaakapitu1"/>
                <w:rFonts w:cstheme="minorHAnsi"/>
                <w:sz w:val="20"/>
                <w:szCs w:val="20"/>
                <w:lang w:eastAsia="pl-PL"/>
              </w:rPr>
              <w:t xml:space="preserve">W ramach wymagania </w:t>
            </w:r>
            <w:r w:rsidRPr="00620A44">
              <w:rPr>
                <w:rStyle w:val="Domylnaczcionkaakapitu1"/>
                <w:rFonts w:cstheme="minorHAnsi"/>
                <w:sz w:val="20"/>
                <w:szCs w:val="20"/>
                <w:u w:val="single"/>
                <w:lang w:eastAsia="pl-PL"/>
              </w:rPr>
              <w:t>Bilans energetyczny</w:t>
            </w:r>
            <w:r w:rsidRPr="00620A44">
              <w:rPr>
                <w:rStyle w:val="Domylnaczcionkaakapitu1"/>
                <w:rFonts w:cstheme="minorHAnsi"/>
                <w:sz w:val="20"/>
                <w:szCs w:val="20"/>
                <w:lang w:eastAsia="pl-PL"/>
              </w:rPr>
              <w:t xml:space="preserve"> oceniany będzie roczny bilans energetyczny zależny od ilości energii wyprodukowanej, ilości energii zużytej na potrzeby własne budynku </w:t>
            </w:r>
            <w:r w:rsidR="00795F44" w:rsidRPr="00620A44">
              <w:rPr>
                <w:rStyle w:val="Domylnaczcionkaakapitu1"/>
                <w:rFonts w:cstheme="minorHAnsi"/>
                <w:sz w:val="20"/>
                <w:szCs w:val="20"/>
                <w:lang w:eastAsia="pl-PL"/>
              </w:rPr>
              <w:t>Demonstrator</w:t>
            </w:r>
            <w:r w:rsidRPr="00620A44">
              <w:rPr>
                <w:rStyle w:val="Domylnaczcionkaakapitu1"/>
                <w:rFonts w:cstheme="minorHAnsi"/>
                <w:sz w:val="20"/>
                <w:szCs w:val="20"/>
                <w:lang w:eastAsia="pl-PL"/>
              </w:rPr>
              <w:t xml:space="preserve">a z uwzględnieniem magazynów energii, oddawania energii do sieci przy czym wartość bilansu należy </w:t>
            </w:r>
            <w:r w:rsidRPr="00620A44">
              <w:rPr>
                <w:rStyle w:val="Domylnaczcionkaakapitu1"/>
                <w:rFonts w:cstheme="minorHAnsi"/>
                <w:sz w:val="20"/>
                <w:szCs w:val="20"/>
              </w:rPr>
              <w:t xml:space="preserve">wyrazić kosztowo w ciągu </w:t>
            </w:r>
            <w:r w:rsidRPr="00620A44">
              <w:rPr>
                <w:rStyle w:val="Domylnaczcionkaakapitu1"/>
                <w:rFonts w:cstheme="minorHAnsi"/>
                <w:sz w:val="20"/>
                <w:szCs w:val="20"/>
                <w:lang w:eastAsia="pl-PL"/>
              </w:rPr>
              <w:t>roku</w:t>
            </w:r>
            <w:r w:rsidRPr="00321A19">
              <w:rPr>
                <w:rStyle w:val="Domylnaczcionkaakapitu1"/>
                <w:rFonts w:cstheme="minorHAnsi"/>
                <w:sz w:val="20"/>
                <w:szCs w:val="20"/>
                <w:lang w:eastAsia="pl-PL"/>
              </w:rPr>
              <w:t xml:space="preserve"> </w:t>
            </w:r>
            <w:ins w:id="96" w:author="Autor">
              <w:r w:rsidR="00321A19" w:rsidRPr="00321A19">
                <w:rPr>
                  <w:rStyle w:val="Domylnaczcionkaakapitu1"/>
                  <w:rFonts w:cstheme="minorHAnsi"/>
                  <w:sz w:val="20"/>
                  <w:szCs w:val="20"/>
                  <w:lang w:eastAsia="pl-PL"/>
                </w:rPr>
                <w:t>w przeliczeniu na 1</w:t>
              </w:r>
              <w:r w:rsidR="006B1C7D">
                <w:rPr>
                  <w:rStyle w:val="Domylnaczcionkaakapitu1"/>
                  <w:rFonts w:cstheme="minorHAnsi"/>
                  <w:sz w:val="20"/>
                  <w:szCs w:val="20"/>
                  <w:lang w:eastAsia="pl-PL"/>
                </w:rPr>
                <w:t xml:space="preserve"> </w:t>
              </w:r>
              <w:r w:rsidR="00321A19" w:rsidRPr="00321A19">
                <w:rPr>
                  <w:rStyle w:val="Domylnaczcionkaakapitu1"/>
                  <w:rFonts w:cstheme="minorHAnsi"/>
                  <w:sz w:val="20"/>
                  <w:szCs w:val="20"/>
                  <w:lang w:eastAsia="pl-PL"/>
                </w:rPr>
                <w:t xml:space="preserve">m2 łącznej </w:t>
              </w:r>
              <w:r w:rsidR="00321A19">
                <w:rPr>
                  <w:rStyle w:val="Domylnaczcionkaakapitu1"/>
                  <w:rFonts w:cstheme="minorHAnsi"/>
                  <w:sz w:val="20"/>
                  <w:szCs w:val="20"/>
                  <w:lang w:eastAsia="pl-PL"/>
                </w:rPr>
                <w:t>sumy powierzchni o reg</w:t>
              </w:r>
              <w:r w:rsidR="006B1C7D">
                <w:rPr>
                  <w:rStyle w:val="Domylnaczcionkaakapitu1"/>
                  <w:rFonts w:cstheme="minorHAnsi"/>
                  <w:sz w:val="20"/>
                  <w:szCs w:val="20"/>
                  <w:lang w:eastAsia="pl-PL"/>
                </w:rPr>
                <w:t xml:space="preserve">ulowanej temperaturze powietrza </w:t>
              </w:r>
              <w:r w:rsidR="006B1C7D" w:rsidRPr="006B1C7D">
                <w:rPr>
                  <w:rStyle w:val="Domylnaczcionkaakapitu1"/>
                  <w:rFonts w:cstheme="minorHAnsi"/>
                  <w:sz w:val="20"/>
                  <w:szCs w:val="20"/>
                  <w:lang w:eastAsia="pl-PL"/>
                </w:rPr>
                <w:t xml:space="preserve">rozumianych jako ogrzewana lub chłodzona powierzchnia kondygnacji netto </w:t>
              </w:r>
              <w:r w:rsidR="006B1C7D">
                <w:rPr>
                  <w:rStyle w:val="Domylnaczcionkaakapitu1"/>
                  <w:rFonts w:cstheme="minorHAnsi"/>
                  <w:sz w:val="20"/>
                  <w:szCs w:val="20"/>
                  <w:lang w:eastAsia="pl-PL"/>
                </w:rPr>
                <w:t xml:space="preserve">zgodnie z normą </w:t>
              </w:r>
              <w:r w:rsidR="006B1C7D" w:rsidRPr="006B1C7D">
                <w:rPr>
                  <w:rStyle w:val="Domylnaczcionkaakapitu1"/>
                  <w:rFonts w:cstheme="minorHAnsi"/>
                  <w:sz w:val="20"/>
                  <w:szCs w:val="20"/>
                  <w:lang w:eastAsia="pl-PL"/>
                </w:rPr>
                <w:t>PN-ISO 9836:2015-12</w:t>
              </w:r>
              <w:r w:rsidR="00321A19">
                <w:rPr>
                  <w:rStyle w:val="Domylnaczcionkaakapitu1"/>
                  <w:rFonts w:cstheme="minorHAnsi"/>
                  <w:sz w:val="20"/>
                  <w:szCs w:val="20"/>
                  <w:lang w:eastAsia="pl-PL"/>
                </w:rPr>
                <w:t xml:space="preserve">. Obliczenia przeprowadzić </w:t>
              </w:r>
            </w:ins>
            <w:r w:rsidRPr="00620A44">
              <w:rPr>
                <w:rStyle w:val="Domylnaczcionkaakapitu1"/>
                <w:rFonts w:cstheme="minorHAnsi"/>
                <w:sz w:val="20"/>
                <w:szCs w:val="20"/>
                <w:lang w:eastAsia="pl-PL"/>
              </w:rPr>
              <w:t xml:space="preserve">zgodnie z metodologią określoną w Zał. B1 do </w:t>
            </w:r>
            <w:r w:rsidR="001B684F" w:rsidRPr="00620A44">
              <w:rPr>
                <w:rStyle w:val="Domylnaczcionkaakapitu1"/>
                <w:rFonts w:cstheme="minorHAnsi"/>
                <w:sz w:val="20"/>
                <w:szCs w:val="20"/>
                <w:lang w:eastAsia="pl-PL"/>
              </w:rPr>
              <w:t>Załącznika nr 1 do Regulaminu</w:t>
            </w:r>
            <w:r w:rsidRPr="00620A44">
              <w:rPr>
                <w:rStyle w:val="Domylnaczcionkaakapitu1"/>
                <w:rFonts w:cstheme="minorHAnsi"/>
                <w:sz w:val="20"/>
                <w:szCs w:val="20"/>
                <w:lang w:eastAsia="pl-PL"/>
              </w:rPr>
              <w:t xml:space="preserve"> – Bilans energetyczny. Metodyka obliczeń.</w:t>
            </w:r>
          </w:p>
          <w:p w14:paraId="0F9887F5" w14:textId="77777777" w:rsidR="00CC6EF5" w:rsidRPr="00321A19" w:rsidRDefault="00CC6EF5" w:rsidP="00CC6EF5">
            <w:pPr>
              <w:jc w:val="both"/>
              <w:rPr>
                <w:rStyle w:val="Domylnaczcionkaakapitu1"/>
                <w:rFonts w:cstheme="minorHAnsi"/>
                <w:sz w:val="20"/>
                <w:szCs w:val="20"/>
                <w:lang w:eastAsia="pl-PL"/>
              </w:rPr>
            </w:pPr>
          </w:p>
          <w:p w14:paraId="69A48450" w14:textId="77777777" w:rsidR="00CC6EF5" w:rsidRPr="00620A44" w:rsidRDefault="00CC6EF5" w:rsidP="00F9638A">
            <w:pPr>
              <w:rPr>
                <w:rFonts w:cstheme="minorHAnsi"/>
                <w:b/>
                <w:sz w:val="20"/>
                <w:szCs w:val="20"/>
              </w:rPr>
            </w:pPr>
            <w:r w:rsidRPr="00620A44">
              <w:rPr>
                <w:rFonts w:cstheme="minorHAnsi"/>
                <w:sz w:val="20"/>
                <w:szCs w:val="20"/>
              </w:rPr>
              <w:t>Wnioskodawca zobligowany jest do wpisania w kolumnie „</w:t>
            </w:r>
            <w:r w:rsidRPr="00620A44">
              <w:rPr>
                <w:rFonts w:cstheme="minorHAnsi"/>
                <w:i/>
                <w:sz w:val="20"/>
                <w:szCs w:val="20"/>
              </w:rPr>
              <w:t>Deklarowana wartość</w:t>
            </w:r>
            <w:r w:rsidRPr="00620A44">
              <w:rPr>
                <w:rFonts w:cstheme="minorHAnsi"/>
                <w:sz w:val="20"/>
                <w:szCs w:val="20"/>
              </w:rPr>
              <w:t>” wartości parametru.</w:t>
            </w:r>
          </w:p>
        </w:tc>
      </w:tr>
      <w:tr w:rsidR="00CC6EF5" w:rsidRPr="00620A44" w:rsidDel="004278AA" w14:paraId="36352AC0" w14:textId="77777777" w:rsidTr="009E090C">
        <w:trPr>
          <w:cantSplit/>
          <w:trHeight w:val="1123"/>
          <w:jc w:val="center"/>
        </w:trPr>
        <w:tc>
          <w:tcPr>
            <w:tcW w:w="846" w:type="dxa"/>
            <w:tcBorders>
              <w:tl2br w:val="single" w:sz="4" w:space="0" w:color="auto"/>
            </w:tcBorders>
            <w:shd w:val="clear" w:color="auto" w:fill="C5E0B3" w:themeFill="accent6" w:themeFillTint="66"/>
          </w:tcPr>
          <w:p w14:paraId="0AEB7FCE" w14:textId="77777777" w:rsidR="00CC6EF5" w:rsidRPr="00620A44" w:rsidRDefault="00CC6EF5" w:rsidP="00F9638A">
            <w:pPr>
              <w:rPr>
                <w:rFonts w:cstheme="minorHAnsi"/>
                <w:b/>
                <w:sz w:val="20"/>
                <w:szCs w:val="20"/>
              </w:rPr>
            </w:pPr>
          </w:p>
        </w:tc>
        <w:tc>
          <w:tcPr>
            <w:tcW w:w="562" w:type="dxa"/>
            <w:shd w:val="clear" w:color="auto" w:fill="C5E0B3" w:themeFill="accent6" w:themeFillTint="66"/>
            <w:vAlign w:val="center"/>
          </w:tcPr>
          <w:p w14:paraId="0792A727" w14:textId="77777777" w:rsidR="00CC6EF5" w:rsidRPr="00620A44" w:rsidRDefault="00CC6EF5" w:rsidP="00F9638A">
            <w:pPr>
              <w:rPr>
                <w:rFonts w:cstheme="minorHAnsi"/>
                <w:sz w:val="20"/>
                <w:szCs w:val="20"/>
              </w:rPr>
            </w:pPr>
            <w:r w:rsidRPr="00620A44">
              <w:rPr>
                <w:rFonts w:cstheme="minorHAnsi"/>
                <w:b/>
                <w:sz w:val="20"/>
                <w:szCs w:val="20"/>
              </w:rPr>
              <w:t>L.p.</w:t>
            </w:r>
          </w:p>
        </w:tc>
        <w:tc>
          <w:tcPr>
            <w:tcW w:w="3402" w:type="dxa"/>
            <w:shd w:val="clear" w:color="auto" w:fill="C5E0B3" w:themeFill="accent6" w:themeFillTint="66"/>
            <w:vAlign w:val="center"/>
          </w:tcPr>
          <w:p w14:paraId="2023482E" w14:textId="3290FCAC" w:rsidR="00CC6EF5" w:rsidRPr="00620A44" w:rsidRDefault="00CC6EF5" w:rsidP="052EF04F">
            <w:pPr>
              <w:jc w:val="center"/>
              <w:rPr>
                <w:rFonts w:cstheme="minorHAnsi"/>
                <w:b/>
                <w:bCs/>
                <w:sz w:val="20"/>
                <w:szCs w:val="20"/>
              </w:rPr>
            </w:pPr>
            <w:r w:rsidRPr="00620A44">
              <w:rPr>
                <w:rFonts w:cstheme="minorHAnsi"/>
                <w:b/>
                <w:bCs/>
                <w:sz w:val="20"/>
                <w:szCs w:val="20"/>
              </w:rPr>
              <w:t xml:space="preserve">Nazwa </w:t>
            </w:r>
            <w:r w:rsidR="005641DF" w:rsidRPr="00620A44">
              <w:rPr>
                <w:rFonts w:cstheme="minorHAnsi"/>
                <w:b/>
                <w:bCs/>
                <w:sz w:val="20"/>
                <w:szCs w:val="20"/>
              </w:rPr>
              <w:t>Wymagania Konkursowego</w:t>
            </w:r>
          </w:p>
        </w:tc>
        <w:tc>
          <w:tcPr>
            <w:tcW w:w="1418" w:type="dxa"/>
            <w:shd w:val="clear" w:color="auto" w:fill="C5E0B3" w:themeFill="accent6" w:themeFillTint="66"/>
            <w:vAlign w:val="center"/>
          </w:tcPr>
          <w:p w14:paraId="0494CB5B" w14:textId="77777777" w:rsidR="00CC6EF5" w:rsidRPr="00620A44" w:rsidRDefault="00CC6EF5" w:rsidP="00F9638A">
            <w:pPr>
              <w:jc w:val="center"/>
              <w:rPr>
                <w:rFonts w:cstheme="minorHAnsi"/>
                <w:b/>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5B4A0FD7" w14:textId="77777777" w:rsidR="00CC6EF5" w:rsidRPr="00620A44" w:rsidRDefault="00CC6EF5" w:rsidP="00F9638A">
            <w:pPr>
              <w:jc w:val="center"/>
              <w:rPr>
                <w:rFonts w:cstheme="minorHAnsi"/>
                <w:b/>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434E8445" w14:textId="77777777" w:rsidR="00CC6EF5" w:rsidRPr="00620A44"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2D767C71" w14:textId="77777777" w:rsidTr="009E090C">
        <w:trPr>
          <w:cantSplit/>
          <w:trHeight w:val="70"/>
          <w:jc w:val="center"/>
        </w:trPr>
        <w:sdt>
          <w:sdtPr>
            <w:rPr>
              <w:rFonts w:cstheme="minorHAnsi"/>
              <w:color w:val="44546A" w:themeColor="text2"/>
              <w:sz w:val="20"/>
              <w:szCs w:val="20"/>
            </w:rPr>
            <w:id w:val="1307044692"/>
            <w14:checkbox>
              <w14:checked w14:val="0"/>
              <w14:checkedState w14:val="2612" w14:font="MS Gothic"/>
              <w14:uncheckedState w14:val="2610" w14:font="MS Gothic"/>
            </w14:checkbox>
          </w:sdtPr>
          <w:sdtEndPr/>
          <w:sdtContent>
            <w:tc>
              <w:tcPr>
                <w:tcW w:w="846" w:type="dxa"/>
                <w:shd w:val="clear" w:color="auto" w:fill="E2EFD9" w:themeFill="accent6" w:themeFillTint="33"/>
              </w:tcPr>
              <w:p w14:paraId="30B5DFDE" w14:textId="4E21C504" w:rsidR="00CC6EF5" w:rsidRPr="00620A44" w:rsidRDefault="00CC6EF5" w:rsidP="00F9638A">
                <w:pPr>
                  <w:pStyle w:val="Akapitzlist"/>
                  <w:ind w:left="0"/>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562" w:type="dxa"/>
            <w:shd w:val="clear" w:color="auto" w:fill="E2EFD9" w:themeFill="accent6" w:themeFillTint="33"/>
            <w:vAlign w:val="center"/>
          </w:tcPr>
          <w:p w14:paraId="4C5A1280" w14:textId="77777777" w:rsidR="00CC6EF5" w:rsidRPr="00620A44" w:rsidRDefault="00CC6EF5" w:rsidP="00F9638A">
            <w:pPr>
              <w:pStyle w:val="Akapitzlist"/>
              <w:ind w:left="0"/>
              <w:rPr>
                <w:rFonts w:cstheme="minorHAnsi"/>
                <w:sz w:val="20"/>
                <w:szCs w:val="20"/>
              </w:rPr>
            </w:pPr>
            <w:r w:rsidRPr="00620A44">
              <w:rPr>
                <w:rFonts w:cstheme="minorHAnsi"/>
                <w:sz w:val="20"/>
                <w:szCs w:val="20"/>
              </w:rPr>
              <w:t>K2</w:t>
            </w:r>
          </w:p>
        </w:tc>
        <w:tc>
          <w:tcPr>
            <w:tcW w:w="3402" w:type="dxa"/>
            <w:shd w:val="clear" w:color="auto" w:fill="E2EFD9" w:themeFill="accent6" w:themeFillTint="33"/>
            <w:vAlign w:val="center"/>
          </w:tcPr>
          <w:p w14:paraId="3684A3F3" w14:textId="77777777" w:rsidR="00CC6EF5" w:rsidRPr="00620A44" w:rsidRDefault="00CC6EF5" w:rsidP="00F9638A">
            <w:pPr>
              <w:jc w:val="center"/>
              <w:rPr>
                <w:rFonts w:cstheme="minorHAnsi"/>
                <w:sz w:val="20"/>
                <w:szCs w:val="20"/>
              </w:rPr>
            </w:pPr>
            <w:r w:rsidRPr="00620A44">
              <w:rPr>
                <w:rFonts w:cstheme="minorHAnsi"/>
                <w:b/>
                <w:sz w:val="20"/>
                <w:szCs w:val="20"/>
              </w:rPr>
              <w:t>Bilans energetyczny</w:t>
            </w:r>
          </w:p>
        </w:tc>
        <w:tc>
          <w:tcPr>
            <w:tcW w:w="1418" w:type="dxa"/>
          </w:tcPr>
          <w:p w14:paraId="199266E3" w14:textId="77777777" w:rsidR="00CC6EF5" w:rsidRPr="00620A44" w:rsidDel="004278AA" w:rsidRDefault="00CC6EF5" w:rsidP="00F9638A">
            <w:pPr>
              <w:rPr>
                <w:rFonts w:cstheme="minorHAnsi"/>
                <w:b/>
                <w:sz w:val="20"/>
                <w:szCs w:val="20"/>
              </w:rPr>
            </w:pPr>
          </w:p>
        </w:tc>
        <w:tc>
          <w:tcPr>
            <w:tcW w:w="1701" w:type="dxa"/>
            <w:shd w:val="clear" w:color="auto" w:fill="E2EFD9" w:themeFill="accent6" w:themeFillTint="33"/>
            <w:vAlign w:val="center"/>
          </w:tcPr>
          <w:p w14:paraId="2081E27E" w14:textId="63BD98D1" w:rsidR="00CC6EF5" w:rsidRPr="00620A44" w:rsidDel="004278AA" w:rsidRDefault="00CC6EF5" w:rsidP="00F9638A">
            <w:pPr>
              <w:jc w:val="center"/>
              <w:rPr>
                <w:rFonts w:cstheme="minorHAnsi"/>
                <w:sz w:val="20"/>
                <w:szCs w:val="20"/>
              </w:rPr>
            </w:pPr>
            <w:r w:rsidRPr="00620A44">
              <w:rPr>
                <w:rStyle w:val="Domylnaczcionkaakapitu1"/>
                <w:rFonts w:cstheme="minorHAnsi"/>
                <w:szCs w:val="20"/>
                <w:lang w:eastAsia="pl-PL"/>
              </w:rPr>
              <w:t>[zł/</w:t>
            </w:r>
            <w:r w:rsidR="0042766E" w:rsidRPr="00321A19">
              <w:rPr>
                <w:rStyle w:val="Domylnaczcionkaakapitu1"/>
                <w:rFonts w:cstheme="minorHAnsi"/>
                <w:szCs w:val="20"/>
                <w:lang w:eastAsia="pl-PL"/>
              </w:rPr>
              <w:t>m</w:t>
            </w:r>
            <w:r w:rsidR="0042766E" w:rsidRPr="00321A19">
              <w:rPr>
                <w:rStyle w:val="Domylnaczcionkaakapitu1"/>
                <w:rFonts w:cstheme="minorHAnsi"/>
                <w:szCs w:val="20"/>
                <w:vertAlign w:val="superscript"/>
                <w:lang w:eastAsia="pl-PL"/>
              </w:rPr>
              <w:t>2</w:t>
            </w:r>
            <w:r w:rsidRPr="00620A44">
              <w:rPr>
                <w:rStyle w:val="Domylnaczcionkaakapitu1"/>
                <w:rFonts w:cstheme="minorHAnsi"/>
                <w:szCs w:val="20"/>
                <w:lang w:eastAsia="pl-PL"/>
              </w:rPr>
              <w:t xml:space="preserve"> na rok]</w:t>
            </w:r>
          </w:p>
        </w:tc>
        <w:tc>
          <w:tcPr>
            <w:tcW w:w="1842" w:type="dxa"/>
          </w:tcPr>
          <w:p w14:paraId="31DAAEF3" w14:textId="77777777" w:rsidR="00CC6EF5" w:rsidRPr="00620A44" w:rsidDel="004278AA" w:rsidRDefault="00CC6EF5" w:rsidP="00F9638A">
            <w:pPr>
              <w:rPr>
                <w:rFonts w:cstheme="minorHAnsi"/>
                <w:b/>
                <w:sz w:val="20"/>
                <w:szCs w:val="20"/>
              </w:rPr>
            </w:pPr>
          </w:p>
        </w:tc>
      </w:tr>
      <w:tr w:rsidR="00CC6EF5" w:rsidRPr="00620A44" w:rsidDel="004278AA" w14:paraId="23E44041" w14:textId="77777777" w:rsidTr="009E090C">
        <w:trPr>
          <w:cantSplit/>
          <w:trHeight w:val="817"/>
          <w:jc w:val="center"/>
        </w:trPr>
        <w:sdt>
          <w:sdtPr>
            <w:rPr>
              <w:rFonts w:cstheme="minorHAnsi"/>
              <w:color w:val="44546A" w:themeColor="text2"/>
              <w:sz w:val="20"/>
              <w:szCs w:val="20"/>
            </w:rPr>
            <w:id w:val="1683316973"/>
            <w14:checkbox>
              <w14:checked w14:val="0"/>
              <w14:checkedState w14:val="2612" w14:font="MS Gothic"/>
              <w14:uncheckedState w14:val="2610" w14:font="MS Gothic"/>
            </w14:checkbox>
          </w:sdtPr>
          <w:sdtEndPr/>
          <w:sdtContent>
            <w:tc>
              <w:tcPr>
                <w:tcW w:w="846" w:type="dxa"/>
              </w:tcPr>
              <w:p w14:paraId="3590BE90" w14:textId="729E8CB1"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5"/>
          </w:tcPr>
          <w:p w14:paraId="0CEB670B" w14:textId="39CBA3F2" w:rsidR="00CC6EF5" w:rsidRPr="00620A44" w:rsidRDefault="00CC6EF5" w:rsidP="052EF04F">
            <w:pPr>
              <w:rPr>
                <w:rFonts w:cstheme="minorHAnsi"/>
                <w:i/>
                <w:iCs/>
                <w:sz w:val="20"/>
                <w:szCs w:val="20"/>
              </w:rPr>
            </w:pPr>
            <w:r w:rsidRPr="00620A44">
              <w:rPr>
                <w:rFonts w:cstheme="minorHAnsi"/>
                <w:i/>
                <w:iCs/>
                <w:sz w:val="20"/>
                <w:szCs w:val="20"/>
              </w:rPr>
              <w:t>Uzasadnienie spełnienia wymagania, konieczne uzupełnienie i załączenie arkusza kalkulacyjnego stanowiącego Załącznik do wymagań konkursowych - Załącznik B2</w:t>
            </w:r>
            <w:r w:rsidR="00B26E42" w:rsidRPr="00620A44">
              <w:rPr>
                <w:rFonts w:cstheme="minorHAnsi"/>
                <w:i/>
                <w:iCs/>
                <w:sz w:val="20"/>
                <w:szCs w:val="20"/>
              </w:rPr>
              <w:t xml:space="preserve"> do Załącznika nr 1 do Regulaminu</w:t>
            </w:r>
            <w:r w:rsidRPr="00620A44">
              <w:rPr>
                <w:rFonts w:cstheme="minorHAnsi"/>
                <w:i/>
                <w:iCs/>
                <w:sz w:val="20"/>
                <w:szCs w:val="20"/>
              </w:rPr>
              <w:t>. Bilans energetyczny.</w:t>
            </w:r>
          </w:p>
          <w:p w14:paraId="3DDCC479" w14:textId="77777777" w:rsidR="00CC6EF5" w:rsidRPr="00620A44" w:rsidRDefault="00CC6EF5" w:rsidP="00F9638A">
            <w:pPr>
              <w:rPr>
                <w:rFonts w:cstheme="minorHAnsi"/>
                <w:i/>
                <w:sz w:val="20"/>
                <w:szCs w:val="20"/>
              </w:rPr>
            </w:pPr>
          </w:p>
          <w:p w14:paraId="596A27A1" w14:textId="026D75D7" w:rsidR="00CC6EF5" w:rsidRPr="00620A44" w:rsidRDefault="00CC6EF5" w:rsidP="052EF04F">
            <w:pPr>
              <w:spacing w:after="160" w:line="276" w:lineRule="auto"/>
              <w:jc w:val="both"/>
              <w:rPr>
                <w:rFonts w:eastAsia="Calibri" w:cstheme="minorHAnsi"/>
                <w:i/>
                <w:iCs/>
                <w:sz w:val="20"/>
                <w:szCs w:val="20"/>
              </w:rPr>
            </w:pPr>
            <w:r w:rsidRPr="00620A44">
              <w:rPr>
                <w:rFonts w:eastAsia="Calibri" w:cstheme="minorHAnsi"/>
                <w:i/>
                <w:iCs/>
                <w:sz w:val="20"/>
                <w:szCs w:val="20"/>
              </w:rPr>
              <w:t xml:space="preserve">Wnioskodawca uzasadnia założenia przyjęte przez siebie dla wyliczenia wartości </w:t>
            </w:r>
            <w:r w:rsidR="001F5D5C" w:rsidRPr="00620A44">
              <w:rPr>
                <w:rFonts w:eastAsia="Calibri" w:cstheme="minorHAnsi"/>
                <w:i/>
                <w:iCs/>
                <w:sz w:val="20"/>
                <w:szCs w:val="20"/>
              </w:rPr>
              <w:t xml:space="preserve">Wymagania Konkursowego </w:t>
            </w:r>
            <w:r w:rsidRPr="00620A44">
              <w:rPr>
                <w:rFonts w:eastAsia="Calibri" w:cstheme="minorHAnsi"/>
                <w:i/>
                <w:iCs/>
                <w:sz w:val="20"/>
                <w:szCs w:val="20"/>
              </w:rPr>
              <w:t xml:space="preserve">nr 2 Bilans energetyczny, poprzez przedłożenie obliczeń w formacie </w:t>
            </w:r>
            <w:r w:rsidR="001F5D5C" w:rsidRPr="00620A44">
              <w:rPr>
                <w:rFonts w:eastAsia="Calibri" w:cstheme="minorHAnsi"/>
                <w:i/>
                <w:iCs/>
                <w:sz w:val="20"/>
                <w:szCs w:val="20"/>
              </w:rPr>
              <w:t>skoroszytu programu Excel</w:t>
            </w:r>
            <w:r w:rsidRPr="00620A44">
              <w:rPr>
                <w:rFonts w:eastAsia="Calibri" w:cstheme="minorHAnsi"/>
                <w:i/>
                <w:iCs/>
                <w:sz w:val="20"/>
                <w:szCs w:val="20"/>
              </w:rPr>
              <w:t>, obejmujących wszystkie aspekty uwzględnione w ww. wymaganiu, przy czym:</w:t>
            </w:r>
          </w:p>
          <w:p w14:paraId="587F24E0" w14:textId="77777777" w:rsidR="00CC6EF5" w:rsidRPr="00620A44" w:rsidRDefault="00CC6EF5" w:rsidP="00CC6EF5">
            <w:pPr>
              <w:pStyle w:val="Akapitzlist"/>
              <w:numPr>
                <w:ilvl w:val="0"/>
                <w:numId w:val="44"/>
              </w:numPr>
              <w:spacing w:after="160" w:line="276" w:lineRule="auto"/>
              <w:jc w:val="both"/>
              <w:rPr>
                <w:rFonts w:eastAsia="Calibri" w:cstheme="minorHAnsi"/>
                <w:i/>
                <w:sz w:val="20"/>
                <w:szCs w:val="20"/>
              </w:rPr>
            </w:pPr>
            <w:r w:rsidRPr="00620A44">
              <w:rPr>
                <w:rFonts w:eastAsia="Calibri" w:cstheme="minorHAnsi"/>
                <w:i/>
                <w:sz w:val="20"/>
                <w:szCs w:val="20"/>
              </w:rPr>
              <w:t>wszystkie podane w obliczeniach wartości muszą zostać odpowiednio uzasadnione (uzasadnienie ma dotyczyć m.in. funkcjonowania systemów instalacji w budynku oraz ich zakładanego trybu pracy w zależności od pory dnia i pory roku, sprawności instalacji OZE w zależności od mocy nominalnej),</w:t>
            </w:r>
          </w:p>
          <w:p w14:paraId="20B699F7" w14:textId="23D3E05B" w:rsidR="00CC6EF5" w:rsidRPr="00620A44" w:rsidRDefault="00CC6EF5" w:rsidP="00CC6EF5">
            <w:pPr>
              <w:pStyle w:val="Akapitzlist"/>
              <w:numPr>
                <w:ilvl w:val="0"/>
                <w:numId w:val="44"/>
              </w:numPr>
              <w:spacing w:after="160" w:line="276" w:lineRule="auto"/>
              <w:jc w:val="both"/>
              <w:rPr>
                <w:rFonts w:eastAsia="Calibri" w:cstheme="minorHAnsi"/>
                <w:i/>
                <w:sz w:val="20"/>
                <w:szCs w:val="20"/>
              </w:rPr>
            </w:pPr>
            <w:r w:rsidRPr="00620A44">
              <w:rPr>
                <w:rFonts w:eastAsia="Calibri" w:cstheme="minorHAnsi"/>
                <w:i/>
                <w:sz w:val="20"/>
                <w:szCs w:val="20"/>
              </w:rPr>
              <w:t xml:space="preserve">podane obliczenia generalnego bilansu energetycznego z uwzględnieniem kompletnego modelu obliczeniowego bazującego na zdefiniowanych taryfach opłat za energię elektryczną z rozbiciem wyników na poniższe obszary z podziałem </w:t>
            </w:r>
            <w:r w:rsidR="003728C6" w:rsidRPr="00620A44">
              <w:rPr>
                <w:rFonts w:eastAsia="Calibri" w:cstheme="minorHAnsi"/>
                <w:i/>
                <w:sz w:val="20"/>
                <w:szCs w:val="20"/>
              </w:rPr>
              <w:t>na porę</w:t>
            </w:r>
            <w:r w:rsidRPr="00620A44">
              <w:rPr>
                <w:rFonts w:eastAsia="Calibri" w:cstheme="minorHAnsi"/>
                <w:i/>
                <w:sz w:val="20"/>
                <w:szCs w:val="20"/>
              </w:rPr>
              <w:t xml:space="preserve"> dnia (szczyt dzienny, szczyt wieczorny, noc) i porę roku (zima, lato):</w:t>
            </w:r>
          </w:p>
          <w:p w14:paraId="183D647C"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produkowana energia z instalacji OZE w kWh,</w:t>
            </w:r>
          </w:p>
          <w:p w14:paraId="0644B507"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zużywana energia przez budynek w kWh,</w:t>
            </w:r>
          </w:p>
          <w:p w14:paraId="14E18811"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kupowana energia z sieci w kWh,</w:t>
            </w:r>
          </w:p>
          <w:p w14:paraId="2B2DA255"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magazynowana energia w budynku w kWh,</w:t>
            </w:r>
          </w:p>
          <w:p w14:paraId="10B96C86"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pobierana energia z magazynu energii w kWh,</w:t>
            </w:r>
          </w:p>
          <w:p w14:paraId="34851BC2"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sprzedawana energia do sieci w kWh,</w:t>
            </w:r>
          </w:p>
          <w:p w14:paraId="7186BB76" w14:textId="77777777" w:rsidR="00CC6EF5" w:rsidRPr="00620A44"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prognozowane przepływy energii między instalacjami, magazynami energii oraz siecią elektroenergetyczną w kWh/doba i kWh/rok, wraz z uzasadnieniem,</w:t>
            </w:r>
          </w:p>
          <w:p w14:paraId="58D2A3D6" w14:textId="77777777" w:rsidR="00CC6EF5" w:rsidRPr="00620A44" w:rsidDel="004278AA" w:rsidRDefault="00CC6EF5" w:rsidP="00CC6EF5">
            <w:pPr>
              <w:pStyle w:val="Akapitzlist"/>
              <w:numPr>
                <w:ilvl w:val="0"/>
                <w:numId w:val="45"/>
              </w:numPr>
              <w:spacing w:after="160" w:line="276" w:lineRule="auto"/>
              <w:jc w:val="both"/>
              <w:rPr>
                <w:rFonts w:cstheme="minorHAnsi"/>
                <w:i/>
                <w:sz w:val="20"/>
                <w:szCs w:val="20"/>
              </w:rPr>
            </w:pPr>
            <w:r w:rsidRPr="00620A44">
              <w:rPr>
                <w:rFonts w:cstheme="minorHAnsi"/>
                <w:i/>
                <w:sz w:val="20"/>
                <w:szCs w:val="20"/>
              </w:rPr>
              <w:t>inne urządzenia pobierające i produkujące energię.</w:t>
            </w:r>
          </w:p>
        </w:tc>
      </w:tr>
    </w:tbl>
    <w:p w14:paraId="0681CC97" w14:textId="4C4B5821" w:rsidR="00CC6EF5" w:rsidRDefault="00CC6EF5" w:rsidP="00CC6EF5">
      <w:pPr>
        <w:jc w:val="both"/>
        <w:rPr>
          <w:rFonts w:cstheme="minorHAnsi"/>
          <w:sz w:val="20"/>
          <w:szCs w:val="20"/>
        </w:rPr>
      </w:pPr>
    </w:p>
    <w:p w14:paraId="0180BBD0" w14:textId="15D05C5F" w:rsidR="009E090C" w:rsidRDefault="009E090C">
      <w:pPr>
        <w:rPr>
          <w:rFonts w:cstheme="minorHAnsi"/>
          <w:sz w:val="20"/>
          <w:szCs w:val="20"/>
        </w:rPr>
      </w:pPr>
      <w:r>
        <w:rPr>
          <w:rFonts w:cstheme="minorHAnsi"/>
          <w:sz w:val="20"/>
          <w:szCs w:val="20"/>
        </w:rPr>
        <w:br w:type="page"/>
      </w:r>
    </w:p>
    <w:p w14:paraId="3C928191" w14:textId="77777777" w:rsidR="00CC6EF5" w:rsidRPr="00620A44" w:rsidRDefault="00CC6EF5" w:rsidP="00CC6EF5">
      <w:pPr>
        <w:rPr>
          <w:rFonts w:cstheme="minorHAnsi"/>
          <w:i/>
          <w:color w:val="44546A" w:themeColor="text2"/>
          <w:sz w:val="18"/>
        </w:rPr>
      </w:pPr>
      <w:r w:rsidRPr="00620A44">
        <w:rPr>
          <w:rFonts w:cstheme="minorHAnsi"/>
          <w:i/>
          <w:color w:val="44546A" w:themeColor="text2"/>
          <w:sz w:val="18"/>
        </w:rPr>
        <w:lastRenderedPageBreak/>
        <w:t>Tabela F.3 Wymaganie Konkursowe – Zużycie energii</w:t>
      </w:r>
    </w:p>
    <w:tbl>
      <w:tblPr>
        <w:tblStyle w:val="Tabela-Siatka"/>
        <w:tblW w:w="9771" w:type="dxa"/>
        <w:jc w:val="center"/>
        <w:tblLayout w:type="fixed"/>
        <w:tblLook w:val="04A0" w:firstRow="1" w:lastRow="0" w:firstColumn="1" w:lastColumn="0" w:noHBand="0" w:noVBand="1"/>
      </w:tblPr>
      <w:tblGrid>
        <w:gridCol w:w="846"/>
        <w:gridCol w:w="562"/>
        <w:gridCol w:w="3402"/>
        <w:gridCol w:w="1418"/>
        <w:gridCol w:w="1701"/>
        <w:gridCol w:w="1842"/>
      </w:tblGrid>
      <w:tr w:rsidR="00CC6EF5" w:rsidRPr="00620A44" w:rsidDel="004278AA" w14:paraId="76127C40" w14:textId="77777777" w:rsidTr="009E090C">
        <w:trPr>
          <w:cantSplit/>
          <w:trHeight w:val="1123"/>
          <w:tblHeader/>
          <w:jc w:val="center"/>
        </w:trPr>
        <w:tc>
          <w:tcPr>
            <w:tcW w:w="846" w:type="dxa"/>
            <w:tcBorders>
              <w:bottom w:val="single" w:sz="4" w:space="0" w:color="auto"/>
            </w:tcBorders>
            <w:shd w:val="clear" w:color="auto" w:fill="A8D08D" w:themeFill="accent6" w:themeFillTint="99"/>
          </w:tcPr>
          <w:p w14:paraId="5B8160CE" w14:textId="77777777" w:rsidR="00CC6EF5" w:rsidRPr="00620A44" w:rsidRDefault="00CC6EF5" w:rsidP="00F9638A">
            <w:pPr>
              <w:jc w:val="center"/>
              <w:rPr>
                <w:rFonts w:cstheme="minorHAnsi"/>
                <w:bCs/>
                <w:sz w:val="12"/>
                <w:szCs w:val="12"/>
              </w:rPr>
            </w:pPr>
            <w:r w:rsidRPr="00620A44">
              <w:rPr>
                <w:rFonts w:cstheme="minorHAnsi"/>
                <w:bCs/>
                <w:sz w:val="12"/>
                <w:szCs w:val="12"/>
              </w:rPr>
              <w:t>Tajemnica przedsię-biorstwa?</w:t>
            </w:r>
          </w:p>
          <w:p w14:paraId="0D6BA378"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756AE3E5"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8925" w:type="dxa"/>
            <w:gridSpan w:val="5"/>
            <w:shd w:val="clear" w:color="auto" w:fill="A8D08D" w:themeFill="accent6" w:themeFillTint="99"/>
            <w:vAlign w:val="center"/>
          </w:tcPr>
          <w:p w14:paraId="20B5B5F7" w14:textId="77777777" w:rsidR="00CC6EF5" w:rsidRPr="00620A44" w:rsidRDefault="00CC6EF5" w:rsidP="00F9638A">
            <w:pPr>
              <w:jc w:val="center"/>
              <w:rPr>
                <w:rFonts w:cstheme="minorHAnsi"/>
                <w:sz w:val="20"/>
              </w:rPr>
            </w:pPr>
            <w:r w:rsidRPr="00620A44">
              <w:rPr>
                <w:rFonts w:cstheme="minorHAnsi"/>
                <w:b/>
                <w:sz w:val="20"/>
                <w:szCs w:val="20"/>
              </w:rPr>
              <w:t>Zużycie energii</w:t>
            </w:r>
          </w:p>
        </w:tc>
      </w:tr>
      <w:tr w:rsidR="00CC6EF5" w:rsidRPr="00620A44" w:rsidDel="004278AA" w14:paraId="2B544705" w14:textId="77777777" w:rsidTr="009E090C">
        <w:trPr>
          <w:cantSplit/>
          <w:trHeight w:val="1123"/>
          <w:jc w:val="center"/>
        </w:trPr>
        <w:tc>
          <w:tcPr>
            <w:tcW w:w="846" w:type="dxa"/>
            <w:tcBorders>
              <w:bottom w:val="single" w:sz="4" w:space="0" w:color="auto"/>
              <w:tl2br w:val="single" w:sz="4" w:space="0" w:color="auto"/>
            </w:tcBorders>
            <w:shd w:val="clear" w:color="auto" w:fill="C5E0B3" w:themeFill="accent6" w:themeFillTint="66"/>
          </w:tcPr>
          <w:p w14:paraId="3E3593F1" w14:textId="77777777" w:rsidR="00CC6EF5" w:rsidRPr="00620A44" w:rsidRDefault="00CC6EF5" w:rsidP="00F9638A">
            <w:pPr>
              <w:jc w:val="both"/>
              <w:rPr>
                <w:rStyle w:val="Domylnaczcionkaakapitu1"/>
                <w:rFonts w:cstheme="minorHAnsi"/>
                <w:sz w:val="20"/>
                <w:szCs w:val="20"/>
                <w:lang w:eastAsia="pl-PL"/>
              </w:rPr>
            </w:pPr>
          </w:p>
        </w:tc>
        <w:tc>
          <w:tcPr>
            <w:tcW w:w="8925" w:type="dxa"/>
            <w:gridSpan w:val="5"/>
            <w:shd w:val="clear" w:color="auto" w:fill="C5E0B3" w:themeFill="accent6" w:themeFillTint="66"/>
            <w:vAlign w:val="center"/>
          </w:tcPr>
          <w:p w14:paraId="28796596" w14:textId="12DE01D7" w:rsidR="00CC6EF5" w:rsidRPr="00620A44" w:rsidRDefault="00CC6EF5" w:rsidP="00F9638A">
            <w:pPr>
              <w:jc w:val="both"/>
              <w:rPr>
                <w:rStyle w:val="Domylnaczcionkaakapitu1"/>
                <w:rFonts w:cstheme="minorHAnsi"/>
                <w:sz w:val="20"/>
                <w:szCs w:val="20"/>
                <w:lang w:eastAsia="pl-PL"/>
              </w:rPr>
            </w:pPr>
            <w:r w:rsidRPr="00620A44">
              <w:rPr>
                <w:rStyle w:val="Domylnaczcionkaakapitu1"/>
                <w:rFonts w:cstheme="minorHAnsi"/>
                <w:sz w:val="20"/>
                <w:szCs w:val="20"/>
                <w:lang w:eastAsia="pl-PL"/>
              </w:rPr>
              <w:t xml:space="preserve">W ramach wymagania </w:t>
            </w:r>
            <w:r w:rsidRPr="00620A44">
              <w:rPr>
                <w:rStyle w:val="Domylnaczcionkaakapitu1"/>
                <w:rFonts w:cstheme="minorHAnsi"/>
                <w:sz w:val="20"/>
                <w:szCs w:val="20"/>
                <w:u w:val="single"/>
                <w:lang w:eastAsia="pl-PL"/>
              </w:rPr>
              <w:t>Zużycie energii</w:t>
            </w:r>
            <w:r w:rsidRPr="00620A44">
              <w:rPr>
                <w:rStyle w:val="Domylnaczcionkaakapitu1"/>
                <w:rFonts w:cstheme="minorHAnsi"/>
                <w:sz w:val="20"/>
                <w:szCs w:val="20"/>
                <w:lang w:eastAsia="pl-PL"/>
              </w:rPr>
              <w:t xml:space="preserve"> oceniane będzie roczne zużycie energii w budynku </w:t>
            </w:r>
            <w:r w:rsidR="00795F44" w:rsidRPr="00620A44">
              <w:rPr>
                <w:rStyle w:val="Domylnaczcionkaakapitu1"/>
                <w:rFonts w:cstheme="minorHAnsi"/>
                <w:sz w:val="20"/>
                <w:szCs w:val="20"/>
                <w:lang w:eastAsia="pl-PL"/>
              </w:rPr>
              <w:t>Demonstrator</w:t>
            </w:r>
            <w:r w:rsidRPr="00620A44">
              <w:rPr>
                <w:rStyle w:val="Domylnaczcionkaakapitu1"/>
                <w:rFonts w:cstheme="minorHAnsi"/>
                <w:sz w:val="20"/>
                <w:szCs w:val="20"/>
                <w:lang w:eastAsia="pl-PL"/>
              </w:rPr>
              <w:t xml:space="preserve">a na potrzeby działania urządzeń elektrycznych, podgrzewania ciepłej wody użytkowej i ogrzewania w </w:t>
            </w:r>
            <w:r w:rsidRPr="00321A19">
              <w:rPr>
                <w:rStyle w:val="Domylnaczcionkaakapitu1"/>
                <w:rFonts w:cstheme="minorHAnsi"/>
                <w:sz w:val="20"/>
                <w:szCs w:val="20"/>
                <w:lang w:eastAsia="pl-PL"/>
              </w:rPr>
              <w:t>przeliczeniu na</w:t>
            </w:r>
            <w:ins w:id="97" w:author="Autor">
              <w:r w:rsidR="00321A19" w:rsidRPr="00321A19">
                <w:rPr>
                  <w:rStyle w:val="Domylnaczcionkaakapitu1"/>
                  <w:rFonts w:cstheme="minorHAnsi"/>
                  <w:sz w:val="20"/>
                  <w:szCs w:val="20"/>
                  <w:lang w:eastAsia="pl-PL"/>
                </w:rPr>
                <w:t xml:space="preserve"> </w:t>
              </w:r>
              <w:r w:rsidR="006B1C7D" w:rsidRPr="00321A19">
                <w:rPr>
                  <w:rStyle w:val="Domylnaczcionkaakapitu1"/>
                  <w:rFonts w:cstheme="minorHAnsi"/>
                  <w:sz w:val="20"/>
                  <w:szCs w:val="20"/>
                  <w:lang w:eastAsia="pl-PL"/>
                </w:rPr>
                <w:t>w przeliczeniu na 1</w:t>
              </w:r>
              <w:r w:rsidR="006B1C7D">
                <w:rPr>
                  <w:rStyle w:val="Domylnaczcionkaakapitu1"/>
                  <w:rFonts w:cstheme="minorHAnsi"/>
                  <w:sz w:val="20"/>
                  <w:szCs w:val="20"/>
                  <w:lang w:eastAsia="pl-PL"/>
                </w:rPr>
                <w:t xml:space="preserve"> </w:t>
              </w:r>
              <w:r w:rsidR="006B1C7D" w:rsidRPr="00321A19">
                <w:rPr>
                  <w:rStyle w:val="Domylnaczcionkaakapitu1"/>
                  <w:rFonts w:cstheme="minorHAnsi"/>
                  <w:sz w:val="20"/>
                  <w:szCs w:val="20"/>
                  <w:lang w:eastAsia="pl-PL"/>
                </w:rPr>
                <w:t xml:space="preserve">m2 łącznej </w:t>
              </w:r>
              <w:r w:rsidR="006B1C7D">
                <w:rPr>
                  <w:rStyle w:val="Domylnaczcionkaakapitu1"/>
                  <w:rFonts w:cstheme="minorHAnsi"/>
                  <w:sz w:val="20"/>
                  <w:szCs w:val="20"/>
                  <w:lang w:eastAsia="pl-PL"/>
                </w:rPr>
                <w:t xml:space="preserve">sumy powierzchni o regulowanej temperaturze powietrza </w:t>
              </w:r>
              <w:r w:rsidR="006B1C7D" w:rsidRPr="006B1C7D">
                <w:rPr>
                  <w:rStyle w:val="Domylnaczcionkaakapitu1"/>
                  <w:rFonts w:cstheme="minorHAnsi"/>
                  <w:sz w:val="20"/>
                  <w:szCs w:val="20"/>
                  <w:lang w:eastAsia="pl-PL"/>
                </w:rPr>
                <w:t xml:space="preserve">rozumianych jako ogrzewana lub chłodzona powierzchnia kondygnacji netto </w:t>
              </w:r>
              <w:r w:rsidR="006B1C7D">
                <w:rPr>
                  <w:rStyle w:val="Domylnaczcionkaakapitu1"/>
                  <w:rFonts w:cstheme="minorHAnsi"/>
                  <w:sz w:val="20"/>
                  <w:szCs w:val="20"/>
                  <w:lang w:eastAsia="pl-PL"/>
                </w:rPr>
                <w:t xml:space="preserve">zgodnie z normą </w:t>
              </w:r>
              <w:r w:rsidR="006B1C7D" w:rsidRPr="006B1C7D">
                <w:rPr>
                  <w:rStyle w:val="Domylnaczcionkaakapitu1"/>
                  <w:rFonts w:cstheme="minorHAnsi"/>
                  <w:sz w:val="20"/>
                  <w:szCs w:val="20"/>
                  <w:lang w:eastAsia="pl-PL"/>
                </w:rPr>
                <w:t>PN-ISO 9836:2015-12</w:t>
              </w:r>
              <w:r w:rsidR="006B1C7D">
                <w:rPr>
                  <w:rStyle w:val="Domylnaczcionkaakapitu1"/>
                  <w:rFonts w:cstheme="minorHAnsi"/>
                  <w:sz w:val="20"/>
                  <w:szCs w:val="20"/>
                  <w:lang w:eastAsia="pl-PL"/>
                </w:rPr>
                <w:t>.</w:t>
              </w:r>
            </w:ins>
            <w:del w:id="98" w:author="Autor">
              <w:r w:rsidRPr="00321A19" w:rsidDel="00321A19">
                <w:rPr>
                  <w:rStyle w:val="Domylnaczcionkaakapitu1"/>
                  <w:rFonts w:cstheme="minorHAnsi"/>
                  <w:sz w:val="20"/>
                  <w:szCs w:val="20"/>
                  <w:lang w:eastAsia="pl-PL"/>
                </w:rPr>
                <w:delText xml:space="preserve"> 1</w:delText>
              </w:r>
              <w:r w:rsidR="0042766E" w:rsidRPr="00321A19" w:rsidDel="00321A19">
                <w:rPr>
                  <w:rStyle w:val="Domylnaczcionkaakapitu1"/>
                  <w:rFonts w:cstheme="minorHAnsi"/>
                  <w:sz w:val="20"/>
                  <w:szCs w:val="20"/>
                  <w:lang w:eastAsia="pl-PL"/>
                </w:rPr>
                <w:delText>m</w:delText>
              </w:r>
              <w:r w:rsidR="0042766E" w:rsidRPr="00321A19" w:rsidDel="00321A19">
                <w:rPr>
                  <w:rStyle w:val="Domylnaczcionkaakapitu1"/>
                  <w:rFonts w:cstheme="minorHAnsi"/>
                  <w:sz w:val="20"/>
                  <w:szCs w:val="20"/>
                  <w:vertAlign w:val="superscript"/>
                  <w:lang w:eastAsia="pl-PL"/>
                </w:rPr>
                <w:delText>2</w:delText>
              </w:r>
              <w:r w:rsidRPr="00321A19" w:rsidDel="00321A19">
                <w:rPr>
                  <w:rStyle w:val="Domylnaczcionkaakapitu1"/>
                  <w:rFonts w:cstheme="minorHAnsi"/>
                  <w:sz w:val="20"/>
                  <w:szCs w:val="20"/>
                  <w:lang w:eastAsia="pl-PL"/>
                </w:rPr>
                <w:delText xml:space="preserve"> łącznej powierzchni całkowitej wg normy</w:delText>
              </w:r>
              <w:r w:rsidRPr="00321A19" w:rsidDel="006B1C7D">
                <w:rPr>
                  <w:rStyle w:val="Domylnaczcionkaakapitu1"/>
                  <w:rFonts w:cstheme="minorHAnsi"/>
                  <w:sz w:val="20"/>
                  <w:szCs w:val="20"/>
                  <w:lang w:eastAsia="pl-PL"/>
                </w:rPr>
                <w:delText xml:space="preserve"> </w:delText>
              </w:r>
              <w:r w:rsidRPr="00321A19" w:rsidDel="00321A19">
                <w:rPr>
                  <w:rStyle w:val="Domylnaczcionkaakapitu1"/>
                  <w:rFonts w:cstheme="minorHAnsi"/>
                  <w:sz w:val="20"/>
                  <w:szCs w:val="20"/>
                  <w:lang w:eastAsia="pl-PL"/>
                </w:rPr>
                <w:delText>(</w:delText>
              </w:r>
              <w:r w:rsidRPr="00321A19" w:rsidDel="006B1C7D">
                <w:rPr>
                  <w:rStyle w:val="Domylnaczcionkaakapitu1"/>
                  <w:rFonts w:cstheme="minorHAnsi"/>
                  <w:sz w:val="20"/>
                  <w:szCs w:val="20"/>
                  <w:lang w:eastAsia="pl-PL"/>
                </w:rPr>
                <w:delText>PN-ISO 9836:2015-12</w:delText>
              </w:r>
              <w:r w:rsidRPr="00321A19" w:rsidDel="00321A19">
                <w:rPr>
                  <w:rStyle w:val="Domylnaczcionkaakapitu1"/>
                  <w:rFonts w:cstheme="minorHAnsi"/>
                  <w:sz w:val="20"/>
                  <w:szCs w:val="20"/>
                  <w:lang w:eastAsia="pl-PL"/>
                </w:rPr>
                <w:delText>)</w:delText>
              </w:r>
            </w:del>
            <w:r w:rsidRPr="00321A19">
              <w:rPr>
                <w:rStyle w:val="Domylnaczcionkaakapitu1"/>
                <w:rFonts w:cstheme="minorHAnsi"/>
                <w:sz w:val="20"/>
                <w:szCs w:val="20"/>
                <w:lang w:eastAsia="pl-PL"/>
              </w:rPr>
              <w:t>.</w:t>
            </w:r>
          </w:p>
          <w:p w14:paraId="543AE795" w14:textId="77777777" w:rsidR="00CC6EF5" w:rsidRPr="00620A44" w:rsidRDefault="00CC6EF5" w:rsidP="00F9638A">
            <w:pPr>
              <w:rPr>
                <w:rFonts w:cstheme="minorHAnsi"/>
                <w:sz w:val="20"/>
                <w:szCs w:val="20"/>
              </w:rPr>
            </w:pPr>
          </w:p>
          <w:p w14:paraId="72D332E4" w14:textId="77777777" w:rsidR="00CC6EF5" w:rsidRPr="00620A44" w:rsidRDefault="00CC6EF5" w:rsidP="00F9638A">
            <w:pPr>
              <w:rPr>
                <w:rFonts w:cstheme="minorHAnsi"/>
                <w:b/>
                <w:sz w:val="20"/>
                <w:szCs w:val="20"/>
              </w:rPr>
            </w:pPr>
            <w:r w:rsidRPr="00620A44">
              <w:rPr>
                <w:rFonts w:cstheme="minorHAnsi"/>
                <w:sz w:val="20"/>
                <w:szCs w:val="20"/>
              </w:rPr>
              <w:t>Wnioskodawca zobligowany jest do wpisania w kolumnie „</w:t>
            </w:r>
            <w:r w:rsidRPr="00620A44">
              <w:rPr>
                <w:rFonts w:cstheme="minorHAnsi"/>
                <w:i/>
                <w:sz w:val="20"/>
                <w:szCs w:val="20"/>
              </w:rPr>
              <w:t>Deklarowana wartość</w:t>
            </w:r>
            <w:r w:rsidRPr="00620A44">
              <w:rPr>
                <w:rFonts w:cstheme="minorHAnsi"/>
                <w:sz w:val="20"/>
                <w:szCs w:val="20"/>
              </w:rPr>
              <w:t>” wartości parametru.</w:t>
            </w:r>
          </w:p>
        </w:tc>
      </w:tr>
      <w:tr w:rsidR="00CC6EF5" w:rsidRPr="00620A44" w:rsidDel="004278AA" w14:paraId="65A82E4F" w14:textId="77777777" w:rsidTr="009E090C">
        <w:trPr>
          <w:cantSplit/>
          <w:trHeight w:val="1123"/>
          <w:jc w:val="center"/>
        </w:trPr>
        <w:tc>
          <w:tcPr>
            <w:tcW w:w="846" w:type="dxa"/>
            <w:tcBorders>
              <w:tl2br w:val="single" w:sz="4" w:space="0" w:color="auto"/>
            </w:tcBorders>
            <w:shd w:val="clear" w:color="auto" w:fill="C5E0B3" w:themeFill="accent6" w:themeFillTint="66"/>
          </w:tcPr>
          <w:p w14:paraId="5B355DC3" w14:textId="77777777" w:rsidR="00CC6EF5" w:rsidRPr="00620A44" w:rsidRDefault="00CC6EF5" w:rsidP="00F9638A">
            <w:pPr>
              <w:rPr>
                <w:rFonts w:cstheme="minorHAnsi"/>
                <w:b/>
                <w:sz w:val="20"/>
                <w:szCs w:val="20"/>
              </w:rPr>
            </w:pPr>
          </w:p>
        </w:tc>
        <w:tc>
          <w:tcPr>
            <w:tcW w:w="562" w:type="dxa"/>
            <w:shd w:val="clear" w:color="auto" w:fill="C5E0B3" w:themeFill="accent6" w:themeFillTint="66"/>
            <w:vAlign w:val="center"/>
          </w:tcPr>
          <w:p w14:paraId="295ADE9A" w14:textId="77777777" w:rsidR="00CC6EF5" w:rsidRPr="00620A44" w:rsidRDefault="00CC6EF5" w:rsidP="00F9638A">
            <w:pPr>
              <w:rPr>
                <w:rFonts w:cstheme="minorHAnsi"/>
                <w:sz w:val="20"/>
                <w:szCs w:val="20"/>
              </w:rPr>
            </w:pPr>
            <w:r w:rsidRPr="00620A44">
              <w:rPr>
                <w:rFonts w:cstheme="minorHAnsi"/>
                <w:b/>
                <w:sz w:val="20"/>
                <w:szCs w:val="20"/>
              </w:rPr>
              <w:t>L.p.</w:t>
            </w:r>
          </w:p>
        </w:tc>
        <w:tc>
          <w:tcPr>
            <w:tcW w:w="3402" w:type="dxa"/>
            <w:shd w:val="clear" w:color="auto" w:fill="C5E0B3" w:themeFill="accent6" w:themeFillTint="66"/>
            <w:vAlign w:val="center"/>
          </w:tcPr>
          <w:p w14:paraId="1E1A8ED7" w14:textId="5EEE4BAD" w:rsidR="00CC6EF5" w:rsidRPr="00620A44" w:rsidRDefault="00CC6EF5" w:rsidP="052EF04F">
            <w:pPr>
              <w:jc w:val="center"/>
              <w:rPr>
                <w:rFonts w:cstheme="minorHAnsi"/>
                <w:b/>
                <w:bCs/>
                <w:sz w:val="20"/>
                <w:szCs w:val="20"/>
              </w:rPr>
            </w:pPr>
            <w:r w:rsidRPr="00620A44">
              <w:rPr>
                <w:rFonts w:cstheme="minorHAnsi"/>
                <w:b/>
                <w:bCs/>
                <w:sz w:val="20"/>
                <w:szCs w:val="20"/>
              </w:rPr>
              <w:t xml:space="preserve">Nazwa </w:t>
            </w:r>
            <w:r w:rsidR="001F5D5C" w:rsidRPr="00620A44">
              <w:rPr>
                <w:rFonts w:cstheme="minorHAnsi"/>
                <w:b/>
                <w:bCs/>
                <w:sz w:val="20"/>
                <w:szCs w:val="20"/>
              </w:rPr>
              <w:t>Wymagania Konkursowego</w:t>
            </w:r>
          </w:p>
        </w:tc>
        <w:tc>
          <w:tcPr>
            <w:tcW w:w="1418" w:type="dxa"/>
            <w:shd w:val="clear" w:color="auto" w:fill="C5E0B3" w:themeFill="accent6" w:themeFillTint="66"/>
            <w:vAlign w:val="center"/>
          </w:tcPr>
          <w:p w14:paraId="7BE6A039" w14:textId="77777777" w:rsidR="00CC6EF5" w:rsidRPr="00620A44" w:rsidRDefault="00CC6EF5" w:rsidP="00F9638A">
            <w:pPr>
              <w:jc w:val="center"/>
              <w:rPr>
                <w:rFonts w:cstheme="minorHAnsi"/>
                <w:b/>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599DADE8" w14:textId="77777777" w:rsidR="00CC6EF5" w:rsidRPr="00620A44" w:rsidRDefault="00CC6EF5" w:rsidP="00F9638A">
            <w:pPr>
              <w:jc w:val="center"/>
              <w:rPr>
                <w:rFonts w:cstheme="minorHAnsi"/>
                <w:b/>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11257939" w14:textId="77777777" w:rsidR="00CC6EF5" w:rsidRPr="00620A44"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0A3305C7" w14:textId="77777777" w:rsidTr="009E090C">
        <w:trPr>
          <w:cantSplit/>
          <w:trHeight w:val="70"/>
          <w:jc w:val="center"/>
        </w:trPr>
        <w:sdt>
          <w:sdtPr>
            <w:rPr>
              <w:rFonts w:cstheme="minorHAnsi"/>
              <w:color w:val="44546A" w:themeColor="text2"/>
              <w:sz w:val="20"/>
              <w:szCs w:val="20"/>
            </w:rPr>
            <w:id w:val="-223673549"/>
            <w14:checkbox>
              <w14:checked w14:val="0"/>
              <w14:checkedState w14:val="2612" w14:font="MS Gothic"/>
              <w14:uncheckedState w14:val="2610" w14:font="MS Gothic"/>
            </w14:checkbox>
          </w:sdtPr>
          <w:sdtEndPr/>
          <w:sdtContent>
            <w:tc>
              <w:tcPr>
                <w:tcW w:w="846" w:type="dxa"/>
                <w:shd w:val="clear" w:color="auto" w:fill="E2EFD9" w:themeFill="accent6" w:themeFillTint="33"/>
              </w:tcPr>
              <w:p w14:paraId="00058C28" w14:textId="34303235" w:rsidR="00CC6EF5" w:rsidRPr="00620A44" w:rsidRDefault="00CC6EF5" w:rsidP="00F9638A">
                <w:pPr>
                  <w:pStyle w:val="Akapitzlist"/>
                  <w:ind w:left="0"/>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562" w:type="dxa"/>
            <w:shd w:val="clear" w:color="auto" w:fill="E2EFD9" w:themeFill="accent6" w:themeFillTint="33"/>
            <w:vAlign w:val="center"/>
          </w:tcPr>
          <w:p w14:paraId="6FDE8CE1" w14:textId="77777777" w:rsidR="00CC6EF5" w:rsidRPr="00620A44" w:rsidRDefault="00CC6EF5" w:rsidP="00F9638A">
            <w:pPr>
              <w:pStyle w:val="Akapitzlist"/>
              <w:ind w:left="0"/>
              <w:rPr>
                <w:rFonts w:cstheme="minorHAnsi"/>
                <w:sz w:val="20"/>
                <w:szCs w:val="20"/>
              </w:rPr>
            </w:pPr>
            <w:r w:rsidRPr="00620A44">
              <w:rPr>
                <w:rFonts w:cstheme="minorHAnsi"/>
                <w:sz w:val="20"/>
                <w:szCs w:val="20"/>
              </w:rPr>
              <w:t>K3</w:t>
            </w:r>
          </w:p>
        </w:tc>
        <w:tc>
          <w:tcPr>
            <w:tcW w:w="3402" w:type="dxa"/>
            <w:shd w:val="clear" w:color="auto" w:fill="E2EFD9" w:themeFill="accent6" w:themeFillTint="33"/>
            <w:vAlign w:val="center"/>
          </w:tcPr>
          <w:p w14:paraId="47CF9657" w14:textId="77777777" w:rsidR="00CC6EF5" w:rsidRPr="00620A44" w:rsidRDefault="00CC6EF5" w:rsidP="00F9638A">
            <w:pPr>
              <w:jc w:val="center"/>
              <w:rPr>
                <w:rFonts w:cstheme="minorHAnsi"/>
                <w:sz w:val="20"/>
                <w:szCs w:val="20"/>
              </w:rPr>
            </w:pPr>
            <w:r w:rsidRPr="00620A44">
              <w:rPr>
                <w:rFonts w:cstheme="minorHAnsi"/>
                <w:b/>
                <w:sz w:val="20"/>
                <w:szCs w:val="20"/>
              </w:rPr>
              <w:t>Zużycie energii</w:t>
            </w:r>
          </w:p>
        </w:tc>
        <w:tc>
          <w:tcPr>
            <w:tcW w:w="1418" w:type="dxa"/>
          </w:tcPr>
          <w:p w14:paraId="01C75FF3" w14:textId="77777777" w:rsidR="00CC6EF5" w:rsidRPr="00620A44" w:rsidDel="004278AA" w:rsidRDefault="00CC6EF5" w:rsidP="00F9638A">
            <w:pPr>
              <w:rPr>
                <w:rFonts w:cstheme="minorHAnsi"/>
                <w:b/>
                <w:sz w:val="20"/>
                <w:szCs w:val="20"/>
              </w:rPr>
            </w:pPr>
          </w:p>
        </w:tc>
        <w:tc>
          <w:tcPr>
            <w:tcW w:w="1701" w:type="dxa"/>
            <w:shd w:val="clear" w:color="auto" w:fill="E2EFD9" w:themeFill="accent6" w:themeFillTint="33"/>
            <w:vAlign w:val="center"/>
          </w:tcPr>
          <w:p w14:paraId="58B8A6AC" w14:textId="37324FEA" w:rsidR="00CC6EF5" w:rsidRPr="00620A44" w:rsidDel="004278AA" w:rsidRDefault="00CC6EF5" w:rsidP="00F9638A">
            <w:pPr>
              <w:jc w:val="center"/>
              <w:rPr>
                <w:rFonts w:cstheme="minorHAnsi"/>
                <w:sz w:val="20"/>
                <w:szCs w:val="20"/>
              </w:rPr>
            </w:pPr>
            <w:r w:rsidRPr="00620A44">
              <w:rPr>
                <w:rStyle w:val="Domylnaczcionkaakapitu1"/>
                <w:rFonts w:cstheme="minorHAnsi"/>
                <w:szCs w:val="20"/>
                <w:lang w:eastAsia="pl-PL"/>
              </w:rPr>
              <w:t>[zł/</w:t>
            </w:r>
            <w:r w:rsidR="0042766E" w:rsidRPr="00620A44">
              <w:rPr>
                <w:rStyle w:val="Domylnaczcionkaakapitu1"/>
                <w:rFonts w:cstheme="minorHAnsi"/>
                <w:szCs w:val="20"/>
                <w:lang w:eastAsia="pl-PL"/>
              </w:rPr>
              <w:t>m</w:t>
            </w:r>
            <w:r w:rsidR="0042766E" w:rsidRPr="00620A44">
              <w:rPr>
                <w:rStyle w:val="Domylnaczcionkaakapitu1"/>
                <w:rFonts w:cstheme="minorHAnsi"/>
                <w:szCs w:val="20"/>
                <w:vertAlign w:val="superscript"/>
                <w:lang w:eastAsia="pl-PL"/>
              </w:rPr>
              <w:t>2</w:t>
            </w:r>
            <w:r w:rsidRPr="00620A44">
              <w:rPr>
                <w:rStyle w:val="Domylnaczcionkaakapitu1"/>
                <w:rFonts w:cstheme="minorHAnsi"/>
                <w:szCs w:val="20"/>
                <w:lang w:eastAsia="pl-PL"/>
              </w:rPr>
              <w:t xml:space="preserve"> na rok]</w:t>
            </w:r>
          </w:p>
        </w:tc>
        <w:tc>
          <w:tcPr>
            <w:tcW w:w="1842" w:type="dxa"/>
          </w:tcPr>
          <w:p w14:paraId="3EDEF392" w14:textId="77777777" w:rsidR="00CC6EF5" w:rsidRPr="00620A44" w:rsidDel="004278AA" w:rsidRDefault="00CC6EF5" w:rsidP="00F9638A">
            <w:pPr>
              <w:rPr>
                <w:rFonts w:cstheme="minorHAnsi"/>
                <w:b/>
                <w:sz w:val="20"/>
                <w:szCs w:val="20"/>
              </w:rPr>
            </w:pPr>
          </w:p>
        </w:tc>
      </w:tr>
      <w:tr w:rsidR="00CC6EF5" w:rsidRPr="00620A44" w:rsidDel="004278AA" w14:paraId="51346042" w14:textId="77777777" w:rsidTr="009E090C">
        <w:trPr>
          <w:cantSplit/>
          <w:trHeight w:val="817"/>
          <w:jc w:val="center"/>
        </w:trPr>
        <w:sdt>
          <w:sdtPr>
            <w:rPr>
              <w:rFonts w:cstheme="minorHAnsi"/>
              <w:color w:val="44546A" w:themeColor="text2"/>
              <w:sz w:val="20"/>
              <w:szCs w:val="20"/>
            </w:rPr>
            <w:id w:val="90434877"/>
            <w14:checkbox>
              <w14:checked w14:val="0"/>
              <w14:checkedState w14:val="2612" w14:font="MS Gothic"/>
              <w14:uncheckedState w14:val="2610" w14:font="MS Gothic"/>
            </w14:checkbox>
          </w:sdtPr>
          <w:sdtEndPr/>
          <w:sdtContent>
            <w:tc>
              <w:tcPr>
                <w:tcW w:w="846" w:type="dxa"/>
              </w:tcPr>
              <w:p w14:paraId="62715FAF" w14:textId="5F02B1ED" w:rsidR="00CC6EF5" w:rsidRPr="00620A44" w:rsidRDefault="00CC6EF5" w:rsidP="00F9638A">
                <w:pPr>
                  <w:spacing w:line="276" w:lineRule="auto"/>
                  <w:jc w:val="both"/>
                  <w:rPr>
                    <w:rFonts w:eastAsia="Calibri"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5"/>
          </w:tcPr>
          <w:p w14:paraId="3270A5DA" w14:textId="2DBA4D62" w:rsidR="00CC6EF5" w:rsidRPr="00620A44" w:rsidRDefault="00CC6EF5" w:rsidP="052EF04F">
            <w:pPr>
              <w:spacing w:after="160" w:line="276" w:lineRule="auto"/>
              <w:jc w:val="both"/>
              <w:rPr>
                <w:rFonts w:eastAsia="Calibri" w:cstheme="minorHAnsi"/>
                <w:i/>
                <w:iCs/>
                <w:sz w:val="20"/>
                <w:szCs w:val="20"/>
              </w:rPr>
            </w:pPr>
            <w:r w:rsidRPr="00620A44">
              <w:rPr>
                <w:rFonts w:eastAsia="Calibri" w:cstheme="minorHAnsi"/>
                <w:i/>
                <w:iCs/>
                <w:sz w:val="20"/>
                <w:szCs w:val="20"/>
              </w:rPr>
              <w:t xml:space="preserve">Wnioskodawca uzasadnia założenia przyjęte przez siebie dla wyliczenia </w:t>
            </w:r>
            <w:r w:rsidR="00157EEE" w:rsidRPr="00620A44">
              <w:rPr>
                <w:rFonts w:eastAsia="Calibri" w:cstheme="minorHAnsi"/>
                <w:i/>
                <w:iCs/>
                <w:sz w:val="20"/>
                <w:szCs w:val="20"/>
              </w:rPr>
              <w:t xml:space="preserve">Wymagania Konkursowego </w:t>
            </w:r>
            <w:r w:rsidRPr="00620A44">
              <w:rPr>
                <w:rFonts w:eastAsia="Calibri" w:cstheme="minorHAnsi"/>
                <w:i/>
                <w:iCs/>
                <w:sz w:val="20"/>
                <w:szCs w:val="20"/>
              </w:rPr>
              <w:t xml:space="preserve">nr 3 Zużycie energii, poprzez przedłożenie obliczeń w formacie </w:t>
            </w:r>
            <w:r w:rsidR="001F5D5C" w:rsidRPr="00620A44">
              <w:rPr>
                <w:rFonts w:eastAsia="Calibri" w:cstheme="minorHAnsi"/>
                <w:i/>
                <w:iCs/>
                <w:sz w:val="20"/>
                <w:szCs w:val="20"/>
              </w:rPr>
              <w:t>skoroszytu programu Excel</w:t>
            </w:r>
            <w:r w:rsidRPr="00620A44">
              <w:rPr>
                <w:rFonts w:eastAsia="Calibri" w:cstheme="minorHAnsi"/>
                <w:i/>
                <w:iCs/>
                <w:sz w:val="20"/>
                <w:szCs w:val="20"/>
              </w:rPr>
              <w:t>, obejmujących wszystkie aspekty uwzględnione w ww. wymaganiu, przy czym podane obliczenia mają stanowić kompletny model obliczeniowy z rozbiciem wyników na poniższe obszary z podziałem na  porę dnia (szczyt dzienny, szczyt wieczorny, noc) i porę roku (zima, lato)</w:t>
            </w:r>
          </w:p>
          <w:p w14:paraId="2697578A" w14:textId="50CEB2BD" w:rsidR="00CC6EF5" w:rsidRPr="00620A44" w:rsidRDefault="00CC6EF5" w:rsidP="00CC6EF5">
            <w:pPr>
              <w:numPr>
                <w:ilvl w:val="0"/>
                <w:numId w:val="46"/>
              </w:numPr>
              <w:spacing w:after="160" w:line="276" w:lineRule="auto"/>
              <w:contextualSpacing/>
              <w:jc w:val="both"/>
              <w:rPr>
                <w:rFonts w:cstheme="minorHAnsi"/>
                <w:i/>
                <w:sz w:val="20"/>
              </w:rPr>
            </w:pPr>
            <w:r w:rsidRPr="00620A44">
              <w:rPr>
                <w:rFonts w:cstheme="minorHAnsi"/>
                <w:i/>
                <w:sz w:val="20"/>
                <w:szCs w:val="20"/>
              </w:rPr>
              <w:t>zużycie energii na ogrzewanie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 xml:space="preserve">/rok - </w:t>
            </w:r>
            <w:r w:rsidRPr="00620A44">
              <w:rPr>
                <w:rFonts w:cstheme="minorHAnsi"/>
                <w:i/>
                <w:sz w:val="20"/>
              </w:rPr>
              <w:t>Obliczenia wykonane w programie Audytor OZC.</w:t>
            </w:r>
          </w:p>
          <w:p w14:paraId="17061D94" w14:textId="70AF6E64" w:rsidR="00CC6EF5" w:rsidRPr="00620A44" w:rsidRDefault="00CC6EF5" w:rsidP="00CC6EF5">
            <w:pPr>
              <w:numPr>
                <w:ilvl w:val="0"/>
                <w:numId w:val="46"/>
              </w:numPr>
              <w:spacing w:after="160" w:line="276" w:lineRule="auto"/>
              <w:contextualSpacing/>
              <w:jc w:val="both"/>
              <w:rPr>
                <w:rFonts w:cstheme="minorHAnsi"/>
                <w:i/>
                <w:sz w:val="20"/>
                <w:szCs w:val="20"/>
              </w:rPr>
            </w:pPr>
            <w:r w:rsidRPr="00620A44">
              <w:rPr>
                <w:rFonts w:cstheme="minorHAnsi"/>
                <w:i/>
                <w:sz w:val="20"/>
                <w:szCs w:val="20"/>
              </w:rPr>
              <w:t>zużycie energii na otrzymanie ciepłej wody użytkowej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/rok,</w:t>
            </w:r>
          </w:p>
          <w:p w14:paraId="60A98570" w14:textId="2AFAA4EA" w:rsidR="00CC6EF5" w:rsidRPr="00620A44" w:rsidRDefault="00CC6EF5" w:rsidP="00CC6EF5">
            <w:pPr>
              <w:numPr>
                <w:ilvl w:val="0"/>
                <w:numId w:val="46"/>
              </w:numPr>
              <w:spacing w:after="160" w:line="276" w:lineRule="auto"/>
              <w:contextualSpacing/>
              <w:jc w:val="both"/>
              <w:rPr>
                <w:rFonts w:cstheme="minorHAnsi"/>
                <w:i/>
                <w:sz w:val="20"/>
                <w:szCs w:val="20"/>
              </w:rPr>
            </w:pPr>
            <w:r w:rsidRPr="00620A44">
              <w:rPr>
                <w:rFonts w:cstheme="minorHAnsi"/>
                <w:i/>
                <w:sz w:val="20"/>
                <w:szCs w:val="20"/>
              </w:rPr>
              <w:t>zużycie energii na działanie pozostałych instalacji (np. wentylacja, system BMS, zasilanie instalacji OZE)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/rok,</w:t>
            </w:r>
          </w:p>
          <w:p w14:paraId="62710F40" w14:textId="3BF9D5FB" w:rsidR="00CC6EF5" w:rsidRPr="00620A44" w:rsidRDefault="00CC6EF5" w:rsidP="00CC6EF5">
            <w:pPr>
              <w:numPr>
                <w:ilvl w:val="0"/>
                <w:numId w:val="46"/>
              </w:numPr>
              <w:spacing w:after="160" w:line="276" w:lineRule="auto"/>
              <w:contextualSpacing/>
              <w:jc w:val="both"/>
              <w:rPr>
                <w:rFonts w:cstheme="minorHAnsi"/>
                <w:i/>
                <w:sz w:val="20"/>
                <w:szCs w:val="20"/>
              </w:rPr>
            </w:pPr>
            <w:r w:rsidRPr="00620A44">
              <w:rPr>
                <w:rFonts w:cstheme="minorHAnsi"/>
                <w:i/>
                <w:sz w:val="20"/>
                <w:szCs w:val="20"/>
              </w:rPr>
              <w:t>zużycie energii na działanie urządzeń AGD i RTV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/rok,</w:t>
            </w:r>
          </w:p>
          <w:p w14:paraId="2662E3DE" w14:textId="6F5665C3" w:rsidR="00CC6EF5" w:rsidRPr="00620A44" w:rsidRDefault="00CC6EF5" w:rsidP="00CC6EF5">
            <w:pPr>
              <w:numPr>
                <w:ilvl w:val="0"/>
                <w:numId w:val="46"/>
              </w:numPr>
              <w:spacing w:after="160" w:line="276" w:lineRule="auto"/>
              <w:contextualSpacing/>
              <w:jc w:val="both"/>
              <w:rPr>
                <w:rFonts w:cstheme="minorHAnsi"/>
                <w:i/>
                <w:sz w:val="20"/>
                <w:szCs w:val="20"/>
              </w:rPr>
            </w:pPr>
            <w:r w:rsidRPr="00620A44">
              <w:rPr>
                <w:rFonts w:cstheme="minorHAnsi"/>
                <w:i/>
                <w:sz w:val="20"/>
                <w:szCs w:val="20"/>
              </w:rPr>
              <w:t>zużycie energii na działanie innych urządzeń w kWh/</w:t>
            </w:r>
            <w:r w:rsidR="0042766E" w:rsidRPr="00620A44">
              <w:rPr>
                <w:rFonts w:cstheme="minorHAnsi"/>
                <w:i/>
                <w:sz w:val="20"/>
                <w:szCs w:val="20"/>
              </w:rPr>
              <w:t>m</w:t>
            </w:r>
            <w:r w:rsidR="0042766E" w:rsidRPr="00620A44">
              <w:rPr>
                <w:rFonts w:cstheme="minorHAnsi"/>
                <w:i/>
                <w:sz w:val="20"/>
                <w:szCs w:val="20"/>
                <w:vertAlign w:val="superscript"/>
              </w:rPr>
              <w:t>2</w:t>
            </w:r>
            <w:r w:rsidRPr="00620A44">
              <w:rPr>
                <w:rFonts w:cstheme="minorHAnsi"/>
                <w:i/>
                <w:sz w:val="20"/>
                <w:szCs w:val="20"/>
              </w:rPr>
              <w:t>/rok.</w:t>
            </w:r>
          </w:p>
          <w:p w14:paraId="3ACC786A" w14:textId="77777777" w:rsidR="00CC6EF5" w:rsidRPr="00620A44" w:rsidDel="004278AA" w:rsidRDefault="00CC6EF5" w:rsidP="00F9638A">
            <w:pPr>
              <w:rPr>
                <w:rFonts w:cstheme="minorHAnsi"/>
                <w:i/>
                <w:sz w:val="20"/>
                <w:szCs w:val="20"/>
              </w:rPr>
            </w:pPr>
          </w:p>
        </w:tc>
      </w:tr>
    </w:tbl>
    <w:p w14:paraId="615DB770" w14:textId="77777777" w:rsidR="00CC6EF5" w:rsidRPr="00620A44" w:rsidRDefault="00CC6EF5" w:rsidP="00CC6EF5">
      <w:pPr>
        <w:rPr>
          <w:rFonts w:cstheme="minorHAnsi"/>
          <w:i/>
          <w:color w:val="44546A" w:themeColor="text2"/>
          <w:sz w:val="18"/>
        </w:rPr>
      </w:pPr>
    </w:p>
    <w:p w14:paraId="6353405E" w14:textId="77777777" w:rsidR="00CC6EF5" w:rsidRPr="00620A44" w:rsidRDefault="00CC6EF5" w:rsidP="00CC6EF5">
      <w:pPr>
        <w:rPr>
          <w:rFonts w:cstheme="minorHAnsi"/>
          <w:i/>
          <w:color w:val="44546A" w:themeColor="text2"/>
          <w:sz w:val="18"/>
        </w:rPr>
      </w:pPr>
      <w:r w:rsidRPr="00620A44">
        <w:rPr>
          <w:rFonts w:cstheme="minorHAnsi"/>
          <w:i/>
          <w:color w:val="44546A" w:themeColor="text2"/>
          <w:sz w:val="18"/>
        </w:rPr>
        <w:t>Tabela F.4 Wymaganie Konkursowe – Bilans wodny</w:t>
      </w:r>
    </w:p>
    <w:tbl>
      <w:tblPr>
        <w:tblStyle w:val="Tabela-Siatka"/>
        <w:tblW w:w="9771" w:type="dxa"/>
        <w:jc w:val="center"/>
        <w:tblLayout w:type="fixed"/>
        <w:tblLook w:val="04A0" w:firstRow="1" w:lastRow="0" w:firstColumn="1" w:lastColumn="0" w:noHBand="0" w:noVBand="1"/>
      </w:tblPr>
      <w:tblGrid>
        <w:gridCol w:w="846"/>
        <w:gridCol w:w="562"/>
        <w:gridCol w:w="2126"/>
        <w:gridCol w:w="2694"/>
        <w:gridCol w:w="1701"/>
        <w:gridCol w:w="1842"/>
      </w:tblGrid>
      <w:tr w:rsidR="00CC6EF5" w:rsidRPr="00620A44" w:rsidDel="004278AA" w14:paraId="357EF67B" w14:textId="77777777" w:rsidTr="009E090C">
        <w:trPr>
          <w:cantSplit/>
          <w:trHeight w:val="1134"/>
          <w:tblHeader/>
          <w:jc w:val="center"/>
        </w:trPr>
        <w:tc>
          <w:tcPr>
            <w:tcW w:w="846" w:type="dxa"/>
            <w:tcBorders>
              <w:bottom w:val="single" w:sz="4" w:space="0" w:color="auto"/>
            </w:tcBorders>
            <w:shd w:val="clear" w:color="auto" w:fill="A8D08D" w:themeFill="accent6" w:themeFillTint="99"/>
          </w:tcPr>
          <w:p w14:paraId="0BD93995" w14:textId="77777777" w:rsidR="00CC6EF5" w:rsidRPr="00620A44" w:rsidRDefault="00CC6EF5" w:rsidP="00F9638A">
            <w:pPr>
              <w:jc w:val="center"/>
              <w:rPr>
                <w:rFonts w:cstheme="minorHAnsi"/>
                <w:bCs/>
                <w:sz w:val="12"/>
                <w:szCs w:val="12"/>
              </w:rPr>
            </w:pPr>
            <w:r w:rsidRPr="00620A44">
              <w:rPr>
                <w:rFonts w:cstheme="minorHAnsi"/>
                <w:bCs/>
                <w:sz w:val="12"/>
                <w:szCs w:val="12"/>
              </w:rPr>
              <w:t>Tajemnica przedsię-biorstwa?</w:t>
            </w:r>
          </w:p>
          <w:p w14:paraId="2782BE08"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5DC0F586"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8925" w:type="dxa"/>
            <w:gridSpan w:val="5"/>
            <w:shd w:val="clear" w:color="auto" w:fill="A8D08D" w:themeFill="accent6" w:themeFillTint="99"/>
            <w:vAlign w:val="center"/>
          </w:tcPr>
          <w:p w14:paraId="4E97ED7F" w14:textId="77777777" w:rsidR="00CC6EF5" w:rsidRPr="00620A44" w:rsidRDefault="00CC6EF5" w:rsidP="00F9638A">
            <w:pPr>
              <w:jc w:val="center"/>
              <w:rPr>
                <w:rFonts w:cstheme="minorHAnsi"/>
                <w:i/>
                <w:color w:val="44546A" w:themeColor="text2"/>
                <w:sz w:val="18"/>
              </w:rPr>
            </w:pPr>
            <w:r w:rsidRPr="00620A44">
              <w:rPr>
                <w:rFonts w:cstheme="minorHAnsi"/>
                <w:b/>
                <w:sz w:val="20"/>
                <w:szCs w:val="20"/>
              </w:rPr>
              <w:t>Bilans wodny</w:t>
            </w:r>
          </w:p>
        </w:tc>
      </w:tr>
      <w:tr w:rsidR="00CC6EF5" w:rsidRPr="00620A44" w:rsidDel="004278AA" w14:paraId="3C2E3810" w14:textId="77777777" w:rsidTr="009E090C">
        <w:trPr>
          <w:cantSplit/>
          <w:trHeight w:val="1134"/>
          <w:jc w:val="center"/>
        </w:trPr>
        <w:tc>
          <w:tcPr>
            <w:tcW w:w="846" w:type="dxa"/>
            <w:tcBorders>
              <w:tl2br w:val="single" w:sz="4" w:space="0" w:color="auto"/>
            </w:tcBorders>
            <w:shd w:val="clear" w:color="auto" w:fill="C5E0B3" w:themeFill="accent6" w:themeFillTint="66"/>
          </w:tcPr>
          <w:p w14:paraId="62C2A240" w14:textId="77777777" w:rsidR="00CC6EF5" w:rsidRPr="00620A44" w:rsidRDefault="00CC6EF5" w:rsidP="00F9638A">
            <w:pPr>
              <w:rPr>
                <w:rFonts w:cstheme="minorHAnsi"/>
                <w:i/>
                <w:color w:val="44546A" w:themeColor="text2"/>
                <w:sz w:val="18"/>
              </w:rPr>
            </w:pPr>
          </w:p>
        </w:tc>
        <w:tc>
          <w:tcPr>
            <w:tcW w:w="8925" w:type="dxa"/>
            <w:gridSpan w:val="5"/>
            <w:shd w:val="clear" w:color="auto" w:fill="C5E0B3" w:themeFill="accent6" w:themeFillTint="66"/>
            <w:vAlign w:val="center"/>
          </w:tcPr>
          <w:p w14:paraId="5FD75BB9" w14:textId="77777777" w:rsidR="00CC6EF5" w:rsidRPr="00620A44" w:rsidRDefault="00CC6EF5" w:rsidP="00F9638A">
            <w:pPr>
              <w:rPr>
                <w:rFonts w:cstheme="minorHAnsi"/>
                <w:i/>
                <w:color w:val="44546A" w:themeColor="text2"/>
                <w:sz w:val="18"/>
              </w:rPr>
            </w:pPr>
          </w:p>
          <w:p w14:paraId="63E6A651" w14:textId="26CD9920" w:rsidR="00CC6EF5" w:rsidRPr="00620A44" w:rsidRDefault="00CC6EF5" w:rsidP="00F9638A">
            <w:pPr>
              <w:jc w:val="both"/>
              <w:rPr>
                <w:rStyle w:val="Domylnaczcionkaakapitu1"/>
                <w:rFonts w:cstheme="minorHAnsi"/>
                <w:sz w:val="20"/>
                <w:szCs w:val="20"/>
                <w:lang w:eastAsia="pl-PL"/>
              </w:rPr>
            </w:pPr>
            <w:r w:rsidRPr="00620A44">
              <w:rPr>
                <w:rFonts w:cstheme="minorHAnsi"/>
                <w:sz w:val="20"/>
                <w:szCs w:val="20"/>
              </w:rPr>
              <w:t xml:space="preserve">W ramach wymagania </w:t>
            </w:r>
            <w:r w:rsidRPr="00620A44">
              <w:rPr>
                <w:rFonts w:cstheme="minorHAnsi"/>
                <w:sz w:val="20"/>
                <w:szCs w:val="20"/>
                <w:u w:val="single"/>
              </w:rPr>
              <w:t>Bilans wodny</w:t>
            </w:r>
            <w:r w:rsidRPr="00620A44">
              <w:rPr>
                <w:rFonts w:cstheme="minorHAnsi"/>
                <w:sz w:val="20"/>
                <w:szCs w:val="20"/>
              </w:rPr>
              <w:t xml:space="preserve"> oceniany jest współczynnik </w:t>
            </w:r>
            <w:r w:rsidR="00BC78A7" w:rsidRPr="00620A44">
              <w:rPr>
                <w:rFonts w:cstheme="minorHAnsi"/>
                <w:sz w:val="20"/>
                <w:szCs w:val="20"/>
              </w:rPr>
              <w:t xml:space="preserve">oszczędzania wody w budynku demostratora </w:t>
            </w:r>
            <w:r w:rsidRPr="00620A44">
              <w:rPr>
                <w:rStyle w:val="Domylnaczcionkaakapitu1"/>
                <w:rFonts w:cstheme="minorHAnsi"/>
                <w:sz w:val="20"/>
                <w:szCs w:val="20"/>
                <w:lang w:eastAsia="pl-PL"/>
              </w:rPr>
              <w:t>zgodnie z metodologią określoną w Zał. C1 do Wymagań konkursowych – Bilans wodny. Metodyka obliczeń.</w:t>
            </w:r>
          </w:p>
          <w:p w14:paraId="228750A9" w14:textId="77777777" w:rsidR="00CC6EF5" w:rsidRPr="00620A44" w:rsidRDefault="00CC6EF5" w:rsidP="00F9638A">
            <w:pPr>
              <w:jc w:val="center"/>
              <w:rPr>
                <w:rFonts w:cstheme="minorHAnsi"/>
                <w:b/>
                <w:sz w:val="20"/>
                <w:szCs w:val="20"/>
              </w:rPr>
            </w:pPr>
          </w:p>
        </w:tc>
      </w:tr>
      <w:tr w:rsidR="00CC6EF5" w:rsidRPr="00620A44" w:rsidDel="004278AA" w14:paraId="0D69FB82" w14:textId="77777777" w:rsidTr="009E090C">
        <w:trPr>
          <w:cantSplit/>
          <w:trHeight w:val="1134"/>
          <w:jc w:val="center"/>
        </w:trPr>
        <w:tc>
          <w:tcPr>
            <w:tcW w:w="846" w:type="dxa"/>
            <w:tcBorders>
              <w:tl2br w:val="single" w:sz="4" w:space="0" w:color="auto"/>
            </w:tcBorders>
            <w:shd w:val="clear" w:color="auto" w:fill="C5E0B3" w:themeFill="accent6" w:themeFillTint="66"/>
          </w:tcPr>
          <w:p w14:paraId="5429A164" w14:textId="77777777" w:rsidR="00CC6EF5" w:rsidRPr="00620A44" w:rsidRDefault="00CC6EF5" w:rsidP="00F9638A">
            <w:pPr>
              <w:rPr>
                <w:rFonts w:cstheme="minorHAnsi"/>
                <w:b/>
                <w:sz w:val="20"/>
                <w:szCs w:val="20"/>
              </w:rPr>
            </w:pPr>
          </w:p>
        </w:tc>
        <w:tc>
          <w:tcPr>
            <w:tcW w:w="562" w:type="dxa"/>
            <w:shd w:val="clear" w:color="auto" w:fill="C5E0B3" w:themeFill="accent6" w:themeFillTint="66"/>
            <w:vAlign w:val="center"/>
          </w:tcPr>
          <w:p w14:paraId="5C216287" w14:textId="77777777" w:rsidR="00CC6EF5" w:rsidRPr="00620A44" w:rsidRDefault="00CC6EF5" w:rsidP="00F9638A">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07CDAFC9" w14:textId="28514F7F" w:rsidR="00CC6EF5" w:rsidRPr="00620A44" w:rsidDel="00DC1E78" w:rsidRDefault="00CC6EF5" w:rsidP="052EF04F">
            <w:pPr>
              <w:rPr>
                <w:rFonts w:cstheme="minorHAnsi"/>
                <w:b/>
                <w:bCs/>
                <w:sz w:val="20"/>
                <w:szCs w:val="20"/>
              </w:rPr>
            </w:pPr>
            <w:r w:rsidRPr="00620A44">
              <w:rPr>
                <w:rFonts w:cstheme="minorHAnsi"/>
                <w:b/>
                <w:bCs/>
                <w:sz w:val="20"/>
                <w:szCs w:val="20"/>
              </w:rPr>
              <w:t xml:space="preserve">Nazwa </w:t>
            </w:r>
            <w:r w:rsidR="00A00E6D" w:rsidRPr="00620A44">
              <w:rPr>
                <w:rFonts w:cstheme="minorHAnsi"/>
                <w:b/>
                <w:bCs/>
                <w:sz w:val="20"/>
                <w:szCs w:val="20"/>
              </w:rPr>
              <w:t>Wymagania Konkursowego</w:t>
            </w:r>
          </w:p>
        </w:tc>
        <w:tc>
          <w:tcPr>
            <w:tcW w:w="2694" w:type="dxa"/>
            <w:shd w:val="clear" w:color="auto" w:fill="C5E0B3" w:themeFill="accent6" w:themeFillTint="66"/>
            <w:vAlign w:val="center"/>
          </w:tcPr>
          <w:p w14:paraId="78DD6438" w14:textId="77777777" w:rsidR="00CC6EF5" w:rsidRPr="00620A44" w:rsidDel="004278AA" w:rsidRDefault="00CC6EF5" w:rsidP="00F9638A">
            <w:pPr>
              <w:jc w:val="center"/>
              <w:rPr>
                <w:rFonts w:cstheme="minorHAnsi"/>
                <w:b/>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605AAD01" w14:textId="77777777" w:rsidR="00CC6EF5" w:rsidRPr="00620A44" w:rsidRDefault="00CC6EF5" w:rsidP="00F9638A">
            <w:pPr>
              <w:jc w:val="center"/>
              <w:rPr>
                <w:rFonts w:cstheme="minorHAnsi"/>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11ABF887" w14:textId="77777777" w:rsidR="00CC6EF5" w:rsidRPr="00620A44" w:rsidDel="004278AA"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2128557E" w14:textId="77777777" w:rsidTr="009E090C">
        <w:trPr>
          <w:cantSplit/>
          <w:trHeight w:val="298"/>
          <w:jc w:val="center"/>
        </w:trPr>
        <w:sdt>
          <w:sdtPr>
            <w:rPr>
              <w:rFonts w:cstheme="minorHAnsi"/>
              <w:color w:val="44546A" w:themeColor="text2"/>
              <w:sz w:val="20"/>
              <w:szCs w:val="20"/>
            </w:rPr>
            <w:id w:val="1949881515"/>
            <w14:checkbox>
              <w14:checked w14:val="0"/>
              <w14:checkedState w14:val="2612" w14:font="MS Gothic"/>
              <w14:uncheckedState w14:val="2610" w14:font="MS Gothic"/>
            </w14:checkbox>
          </w:sdtPr>
          <w:sdtEndPr/>
          <w:sdtContent>
            <w:tc>
              <w:tcPr>
                <w:tcW w:w="846" w:type="dxa"/>
                <w:shd w:val="clear" w:color="auto" w:fill="E2EFD9" w:themeFill="accent6" w:themeFillTint="33"/>
              </w:tcPr>
              <w:p w14:paraId="35E26100" w14:textId="50A0898D" w:rsidR="00CC6EF5" w:rsidRPr="00620A44" w:rsidRDefault="00CC6EF5" w:rsidP="00F9638A">
                <w:pPr>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562" w:type="dxa"/>
            <w:shd w:val="clear" w:color="auto" w:fill="E2EFD9" w:themeFill="accent6" w:themeFillTint="33"/>
            <w:vAlign w:val="center"/>
          </w:tcPr>
          <w:p w14:paraId="48B00E5F" w14:textId="77777777" w:rsidR="00CC6EF5" w:rsidRPr="00620A44" w:rsidRDefault="00CC6EF5" w:rsidP="00F9638A">
            <w:pPr>
              <w:rPr>
                <w:rFonts w:cstheme="minorHAnsi"/>
                <w:sz w:val="20"/>
                <w:szCs w:val="20"/>
              </w:rPr>
            </w:pPr>
            <w:r w:rsidRPr="00620A44">
              <w:rPr>
                <w:rFonts w:cstheme="minorHAnsi"/>
                <w:sz w:val="20"/>
                <w:szCs w:val="20"/>
              </w:rPr>
              <w:t>K4</w:t>
            </w:r>
          </w:p>
        </w:tc>
        <w:tc>
          <w:tcPr>
            <w:tcW w:w="2126" w:type="dxa"/>
            <w:shd w:val="clear" w:color="auto" w:fill="E2EFD9" w:themeFill="accent6" w:themeFillTint="33"/>
            <w:vAlign w:val="center"/>
          </w:tcPr>
          <w:p w14:paraId="25243665" w14:textId="77777777" w:rsidR="00CC6EF5" w:rsidRPr="00620A44" w:rsidRDefault="00CC6EF5" w:rsidP="00F9638A">
            <w:pPr>
              <w:rPr>
                <w:rFonts w:cstheme="minorHAnsi"/>
                <w:b/>
                <w:sz w:val="20"/>
                <w:szCs w:val="20"/>
              </w:rPr>
            </w:pPr>
            <w:r w:rsidRPr="00620A44">
              <w:rPr>
                <w:rFonts w:cstheme="minorHAnsi"/>
                <w:b/>
                <w:sz w:val="20"/>
                <w:szCs w:val="20"/>
              </w:rPr>
              <w:t>Bilans wodny</w:t>
            </w:r>
          </w:p>
        </w:tc>
        <w:tc>
          <w:tcPr>
            <w:tcW w:w="2694" w:type="dxa"/>
            <w:vAlign w:val="center"/>
          </w:tcPr>
          <w:p w14:paraId="79477909" w14:textId="77777777" w:rsidR="00CC6EF5" w:rsidRPr="00620A44" w:rsidDel="004278AA" w:rsidRDefault="00CC6EF5" w:rsidP="00F9638A">
            <w:pPr>
              <w:rPr>
                <w:rFonts w:cstheme="minorHAnsi"/>
                <w:b/>
                <w:sz w:val="20"/>
                <w:szCs w:val="20"/>
              </w:rPr>
            </w:pPr>
          </w:p>
        </w:tc>
        <w:tc>
          <w:tcPr>
            <w:tcW w:w="1701" w:type="dxa"/>
            <w:shd w:val="clear" w:color="auto" w:fill="E2EFD9" w:themeFill="accent6" w:themeFillTint="33"/>
            <w:vAlign w:val="center"/>
          </w:tcPr>
          <w:p w14:paraId="45FB3EE3" w14:textId="77777777" w:rsidR="00CC6EF5" w:rsidRPr="00620A44" w:rsidDel="004278AA" w:rsidRDefault="00CC6EF5" w:rsidP="00F9638A">
            <w:pPr>
              <w:jc w:val="center"/>
              <w:rPr>
                <w:rFonts w:cstheme="minorHAnsi"/>
                <w:b/>
                <w:sz w:val="20"/>
                <w:szCs w:val="20"/>
              </w:rPr>
            </w:pPr>
            <w:r w:rsidRPr="00620A44">
              <w:rPr>
                <w:rFonts w:cstheme="minorHAnsi"/>
                <w:sz w:val="20"/>
                <w:szCs w:val="20"/>
              </w:rPr>
              <w:t>[%]</w:t>
            </w:r>
          </w:p>
        </w:tc>
        <w:tc>
          <w:tcPr>
            <w:tcW w:w="1842" w:type="dxa"/>
          </w:tcPr>
          <w:p w14:paraId="52A8649A" w14:textId="77777777" w:rsidR="00CC6EF5" w:rsidRPr="00620A44" w:rsidDel="004278AA" w:rsidRDefault="00CC6EF5" w:rsidP="00F9638A">
            <w:pPr>
              <w:rPr>
                <w:rFonts w:cstheme="minorHAnsi"/>
                <w:b/>
                <w:sz w:val="20"/>
                <w:szCs w:val="20"/>
              </w:rPr>
            </w:pPr>
          </w:p>
        </w:tc>
      </w:tr>
      <w:tr w:rsidR="00CC6EF5" w:rsidRPr="00620A44" w:rsidDel="004278AA" w14:paraId="749D7B26" w14:textId="77777777" w:rsidTr="009E090C">
        <w:trPr>
          <w:cantSplit/>
          <w:trHeight w:val="711"/>
          <w:jc w:val="center"/>
        </w:trPr>
        <w:sdt>
          <w:sdtPr>
            <w:rPr>
              <w:rFonts w:cstheme="minorHAnsi"/>
              <w:color w:val="44546A" w:themeColor="text2"/>
              <w:sz w:val="20"/>
              <w:szCs w:val="20"/>
            </w:rPr>
            <w:id w:val="260582565"/>
            <w14:checkbox>
              <w14:checked w14:val="0"/>
              <w14:checkedState w14:val="2612" w14:font="MS Gothic"/>
              <w14:uncheckedState w14:val="2610" w14:font="MS Gothic"/>
            </w14:checkbox>
          </w:sdtPr>
          <w:sdtEndPr/>
          <w:sdtContent>
            <w:tc>
              <w:tcPr>
                <w:tcW w:w="846" w:type="dxa"/>
              </w:tcPr>
              <w:p w14:paraId="23648BAE" w14:textId="24577EC8"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5"/>
          </w:tcPr>
          <w:p w14:paraId="634F61EF" w14:textId="4ADC34FB" w:rsidR="00CC6EF5" w:rsidRPr="00620A44" w:rsidRDefault="00CC6EF5" w:rsidP="052EF04F">
            <w:pPr>
              <w:rPr>
                <w:rFonts w:cstheme="minorHAnsi"/>
                <w:i/>
                <w:iCs/>
                <w:sz w:val="20"/>
                <w:szCs w:val="20"/>
              </w:rPr>
            </w:pPr>
            <w:r w:rsidRPr="00620A44">
              <w:rPr>
                <w:rFonts w:cstheme="minorHAnsi"/>
                <w:i/>
                <w:iCs/>
                <w:sz w:val="20"/>
                <w:szCs w:val="20"/>
              </w:rPr>
              <w:t xml:space="preserve">Uzasadnienie spełnienia wymagania, konieczne uzupełnienie i załączenie arkusza kalkulacyjnego stanowiącego Załącznik do </w:t>
            </w:r>
            <w:r w:rsidR="00EA4A67" w:rsidRPr="00620A44">
              <w:rPr>
                <w:rFonts w:cstheme="minorHAnsi"/>
                <w:i/>
                <w:iCs/>
                <w:sz w:val="20"/>
                <w:szCs w:val="20"/>
              </w:rPr>
              <w:t>Załącznika nr 1 do Regulaminu</w:t>
            </w:r>
            <w:r w:rsidRPr="00620A44">
              <w:rPr>
                <w:rFonts w:cstheme="minorHAnsi"/>
                <w:i/>
                <w:iCs/>
                <w:sz w:val="20"/>
                <w:szCs w:val="20"/>
              </w:rPr>
              <w:t xml:space="preserve"> - Załącznik C2. Bilans wodny.</w:t>
            </w:r>
          </w:p>
          <w:p w14:paraId="776CF1DA" w14:textId="77777777" w:rsidR="00CC6EF5" w:rsidRPr="00620A44" w:rsidRDefault="00CC6EF5" w:rsidP="00F9638A">
            <w:pPr>
              <w:rPr>
                <w:rFonts w:cstheme="minorHAnsi"/>
                <w:i/>
                <w:sz w:val="20"/>
                <w:szCs w:val="20"/>
              </w:rPr>
            </w:pPr>
          </w:p>
          <w:p w14:paraId="298724D8" w14:textId="25C2F2B2" w:rsidR="00CC6EF5" w:rsidRPr="00620A44" w:rsidRDefault="00CC6EF5" w:rsidP="052EF04F">
            <w:pPr>
              <w:rPr>
                <w:rFonts w:cstheme="minorHAnsi"/>
                <w:i/>
                <w:iCs/>
                <w:sz w:val="20"/>
                <w:szCs w:val="20"/>
              </w:rPr>
            </w:pPr>
            <w:r w:rsidRPr="00620A44">
              <w:rPr>
                <w:rFonts w:cstheme="minorHAnsi"/>
                <w:i/>
                <w:iCs/>
                <w:sz w:val="20"/>
                <w:szCs w:val="20"/>
              </w:rPr>
              <w:t xml:space="preserve">Wnioskodawca uzasadnia założenia przyjęte przez siebie dla wyliczenia </w:t>
            </w:r>
            <w:r w:rsidR="00CA1719" w:rsidRPr="00620A44">
              <w:rPr>
                <w:rFonts w:cstheme="minorHAnsi"/>
                <w:i/>
                <w:iCs/>
                <w:sz w:val="20"/>
                <w:szCs w:val="20"/>
              </w:rPr>
              <w:t xml:space="preserve">Wymagania Konkursowego </w:t>
            </w:r>
            <w:r w:rsidRPr="00620A44">
              <w:rPr>
                <w:rFonts w:cstheme="minorHAnsi"/>
                <w:i/>
                <w:iCs/>
                <w:sz w:val="20"/>
                <w:szCs w:val="20"/>
              </w:rPr>
              <w:t xml:space="preserve">nr 4 Bilans wodny, poprzez przedłożenie obliczeń w formacie </w:t>
            </w:r>
            <w:r w:rsidR="001F5D5C" w:rsidRPr="00620A44">
              <w:rPr>
                <w:rFonts w:cstheme="minorHAnsi"/>
                <w:i/>
                <w:iCs/>
                <w:sz w:val="20"/>
                <w:szCs w:val="20"/>
              </w:rPr>
              <w:t>skoroszytu programu Excel</w:t>
            </w:r>
            <w:r w:rsidRPr="00620A44">
              <w:rPr>
                <w:rFonts w:cstheme="minorHAnsi"/>
                <w:i/>
                <w:iCs/>
                <w:sz w:val="20"/>
                <w:szCs w:val="20"/>
              </w:rPr>
              <w:t>, obejmujących wszystkie aspekty uwzględnione w ww. wymaganiu, z podaniem poniższych wyników:</w:t>
            </w:r>
          </w:p>
          <w:p w14:paraId="409D34A1" w14:textId="0813462A" w:rsidR="00CC6EF5" w:rsidRPr="00192098" w:rsidRDefault="00CC6EF5" w:rsidP="052EF04F">
            <w:pPr>
              <w:numPr>
                <w:ilvl w:val="0"/>
                <w:numId w:val="47"/>
              </w:numPr>
              <w:spacing w:after="160" w:line="276" w:lineRule="auto"/>
              <w:contextualSpacing/>
              <w:jc w:val="both"/>
              <w:rPr>
                <w:rFonts w:eastAsiaTheme="minorEastAsia" w:cstheme="minorHAnsi"/>
                <w:color w:val="000000" w:themeColor="text1"/>
                <w:sz w:val="20"/>
                <w:szCs w:val="20"/>
              </w:rPr>
            </w:pPr>
            <w:r w:rsidRPr="00192098">
              <w:rPr>
                <w:rFonts w:cstheme="minorHAnsi"/>
                <w:i/>
                <w:iCs/>
                <w:sz w:val="20"/>
                <w:szCs w:val="20"/>
              </w:rPr>
              <w:t>zużycie wody w budynku w l/rok</w:t>
            </w:r>
            <w:r w:rsidR="12866BE1" w:rsidRPr="00192098">
              <w:rPr>
                <w:rFonts w:cstheme="minorHAnsi"/>
                <w:i/>
                <w:iCs/>
                <w:sz w:val="20"/>
                <w:szCs w:val="20"/>
              </w:rPr>
              <w:t xml:space="preserve"> z uwzględnieniem </w:t>
            </w:r>
            <w:r w:rsidR="12866BE1" w:rsidRPr="00192098">
              <w:rPr>
                <w:rFonts w:cstheme="minorHAnsi"/>
                <w:i/>
                <w:iCs/>
              </w:rPr>
              <w:t>dobowej wartość maksymalnej zużycia wody pitnej, 100 [l/mieszkańca na dobę] w przypadku budownictwa społecznego i jednorodzinnego, 60 [l/mieszkańca na dobę] w przypadku budownictwa senioralnego, z uwzględnieniem zużycia na poszczególne obszary: higiena – 35%, spłukiwanie toalety – 3</w:t>
            </w:r>
            <w:ins w:id="99" w:author="Autor">
              <w:r w:rsidR="00192098" w:rsidRPr="00192098">
                <w:rPr>
                  <w:rFonts w:cstheme="minorHAnsi"/>
                  <w:i/>
                  <w:iCs/>
                </w:rPr>
                <w:t>5</w:t>
              </w:r>
            </w:ins>
            <w:del w:id="100" w:author="Autor">
              <w:r w:rsidR="12866BE1" w:rsidRPr="00192098" w:rsidDel="00192098">
                <w:rPr>
                  <w:rFonts w:cstheme="minorHAnsi"/>
                  <w:i/>
                  <w:iCs/>
                </w:rPr>
                <w:delText>3</w:delText>
              </w:r>
            </w:del>
            <w:r w:rsidR="12866BE1" w:rsidRPr="00192098">
              <w:rPr>
                <w:rFonts w:cstheme="minorHAnsi"/>
                <w:i/>
                <w:iCs/>
              </w:rPr>
              <w:t>%, pranie – 1</w:t>
            </w:r>
            <w:ins w:id="101" w:author="Autor">
              <w:r w:rsidR="00192098" w:rsidRPr="00192098">
                <w:rPr>
                  <w:rFonts w:cstheme="minorHAnsi"/>
                  <w:i/>
                  <w:iCs/>
                </w:rPr>
                <w:t>2</w:t>
              </w:r>
            </w:ins>
            <w:del w:id="102" w:author="Autor">
              <w:r w:rsidR="12866BE1" w:rsidRPr="00192098" w:rsidDel="00192098">
                <w:rPr>
                  <w:rFonts w:cstheme="minorHAnsi"/>
                  <w:i/>
                  <w:iCs/>
                </w:rPr>
                <w:delText>3</w:delText>
              </w:r>
            </w:del>
            <w:r w:rsidR="12866BE1" w:rsidRPr="00192098">
              <w:rPr>
                <w:rFonts w:cstheme="minorHAnsi"/>
                <w:i/>
                <w:iCs/>
              </w:rPr>
              <w:t xml:space="preserve">%, zmywanie naczyń </w:t>
            </w:r>
            <w:ins w:id="103" w:author="Autor">
              <w:r w:rsidR="00192098" w:rsidRPr="00192098">
                <w:rPr>
                  <w:rFonts w:cstheme="minorHAnsi"/>
                  <w:i/>
                  <w:iCs/>
                </w:rPr>
                <w:t>i sprzątanie</w:t>
              </w:r>
            </w:ins>
            <w:r w:rsidR="12866BE1" w:rsidRPr="00192098">
              <w:rPr>
                <w:rFonts w:cstheme="minorHAnsi"/>
                <w:i/>
                <w:iCs/>
              </w:rPr>
              <w:t xml:space="preserve">– 10%, </w:t>
            </w:r>
            <w:ins w:id="104" w:author="Autor">
              <w:r w:rsidR="00192098" w:rsidRPr="00192098">
                <w:rPr>
                  <w:rFonts w:cstheme="minorHAnsi"/>
                  <w:i/>
                  <w:iCs/>
                </w:rPr>
                <w:t xml:space="preserve">picie i </w:t>
              </w:r>
            </w:ins>
            <w:r w:rsidR="12866BE1" w:rsidRPr="00192098">
              <w:rPr>
                <w:rFonts w:cstheme="minorHAnsi"/>
                <w:i/>
                <w:iCs/>
              </w:rPr>
              <w:t xml:space="preserve">gotowanie - </w:t>
            </w:r>
            <w:ins w:id="105" w:author="Autor">
              <w:r w:rsidR="00192098" w:rsidRPr="00192098">
                <w:rPr>
                  <w:rFonts w:cstheme="minorHAnsi"/>
                  <w:i/>
                  <w:iCs/>
                </w:rPr>
                <w:t>3</w:t>
              </w:r>
            </w:ins>
            <w:del w:id="106" w:author="Autor">
              <w:r w:rsidR="12866BE1" w:rsidRPr="00192098" w:rsidDel="00192098">
                <w:rPr>
                  <w:rFonts w:cstheme="minorHAnsi"/>
                  <w:i/>
                  <w:iCs/>
                </w:rPr>
                <w:delText>2</w:delText>
              </w:r>
            </w:del>
            <w:r w:rsidR="12866BE1" w:rsidRPr="00192098">
              <w:rPr>
                <w:rFonts w:cstheme="minorHAnsi"/>
                <w:i/>
                <w:iCs/>
              </w:rPr>
              <w:t xml:space="preserve">%, </w:t>
            </w:r>
            <w:del w:id="107" w:author="Autor">
              <w:r w:rsidR="12866BE1" w:rsidRPr="00192098" w:rsidDel="00192098">
                <w:rPr>
                  <w:rFonts w:cstheme="minorHAnsi"/>
                  <w:i/>
                  <w:iCs/>
                </w:rPr>
                <w:delText>podlewanie ogrodu</w:delText>
              </w:r>
            </w:del>
            <w:ins w:id="108" w:author="Autor">
              <w:r w:rsidR="00192098" w:rsidRPr="00192098">
                <w:rPr>
                  <w:rFonts w:cstheme="minorHAnsi"/>
                  <w:i/>
                  <w:iCs/>
                </w:rPr>
                <w:t xml:space="preserve">inne </w:t>
              </w:r>
            </w:ins>
            <w:r w:rsidR="12866BE1" w:rsidRPr="00192098">
              <w:rPr>
                <w:rFonts w:cstheme="minorHAnsi"/>
                <w:i/>
                <w:iCs/>
              </w:rPr>
              <w:t xml:space="preserve">– </w:t>
            </w:r>
            <w:ins w:id="109" w:author="Autor">
              <w:r w:rsidR="00192098" w:rsidRPr="00192098">
                <w:rPr>
                  <w:rFonts w:cstheme="minorHAnsi"/>
                  <w:i/>
                  <w:iCs/>
                </w:rPr>
                <w:t>5</w:t>
              </w:r>
            </w:ins>
            <w:del w:id="110" w:author="Autor">
              <w:r w:rsidR="12866BE1" w:rsidRPr="00192098" w:rsidDel="00192098">
                <w:rPr>
                  <w:rFonts w:cstheme="minorHAnsi"/>
                  <w:i/>
                  <w:iCs/>
                </w:rPr>
                <w:delText>7</w:delText>
              </w:r>
            </w:del>
            <w:r w:rsidR="12866BE1" w:rsidRPr="00192098">
              <w:rPr>
                <w:rFonts w:cstheme="minorHAnsi"/>
                <w:i/>
                <w:iCs/>
              </w:rPr>
              <w:t>%</w:t>
            </w:r>
            <w:ins w:id="111" w:author="Autor">
              <w:r w:rsidR="00192098" w:rsidRPr="00192098">
                <w:rPr>
                  <w:rFonts w:cstheme="minorHAnsi"/>
                  <w:i/>
                  <w:iCs/>
                </w:rPr>
                <w:t>,</w:t>
              </w:r>
            </w:ins>
            <w:del w:id="112" w:author="Autor">
              <w:r w:rsidR="12866BE1" w:rsidRPr="00192098" w:rsidDel="00192098">
                <w:rPr>
                  <w:rFonts w:cstheme="minorHAnsi"/>
                  <w:i/>
                  <w:iCs/>
                </w:rPr>
                <w:delText>.</w:delText>
              </w:r>
            </w:del>
          </w:p>
          <w:p w14:paraId="69F8ED3C" w14:textId="77777777" w:rsidR="00CC6EF5" w:rsidRPr="00620A44" w:rsidRDefault="00CC6EF5" w:rsidP="4D38A986">
            <w:pPr>
              <w:numPr>
                <w:ilvl w:val="0"/>
                <w:numId w:val="47"/>
              </w:numPr>
              <w:spacing w:after="160" w:line="276" w:lineRule="auto"/>
              <w:contextualSpacing/>
              <w:jc w:val="both"/>
              <w:rPr>
                <w:rFonts w:cstheme="minorHAnsi"/>
                <w:i/>
                <w:iCs/>
                <w:sz w:val="20"/>
                <w:szCs w:val="20"/>
              </w:rPr>
            </w:pPr>
            <w:r w:rsidRPr="00620A44">
              <w:rPr>
                <w:rFonts w:cstheme="minorHAnsi"/>
                <w:i/>
                <w:iCs/>
                <w:sz w:val="20"/>
                <w:szCs w:val="20"/>
              </w:rPr>
              <w:t>produkcja ścieków w budynku w l/rok,</w:t>
            </w:r>
          </w:p>
          <w:p w14:paraId="0DB21474" w14:textId="77777777" w:rsidR="00CC6EF5" w:rsidRPr="00620A44" w:rsidRDefault="00CC6EF5" w:rsidP="4D38A986">
            <w:pPr>
              <w:numPr>
                <w:ilvl w:val="0"/>
                <w:numId w:val="47"/>
              </w:numPr>
              <w:spacing w:after="160" w:line="276" w:lineRule="auto"/>
              <w:contextualSpacing/>
              <w:jc w:val="both"/>
              <w:rPr>
                <w:rFonts w:cstheme="minorHAnsi"/>
                <w:i/>
                <w:iCs/>
                <w:sz w:val="20"/>
                <w:szCs w:val="20"/>
              </w:rPr>
            </w:pPr>
            <w:r w:rsidRPr="00620A44">
              <w:rPr>
                <w:rFonts w:cstheme="minorHAnsi"/>
                <w:i/>
                <w:iCs/>
                <w:sz w:val="20"/>
                <w:szCs w:val="20"/>
              </w:rPr>
              <w:t>pobór wody z instalacji wodociągowej do budynku w l/rok,</w:t>
            </w:r>
          </w:p>
          <w:p w14:paraId="03C77113" w14:textId="77777777" w:rsidR="00CC6EF5" w:rsidRPr="00620A44" w:rsidRDefault="00CC6EF5" w:rsidP="4D38A986">
            <w:pPr>
              <w:numPr>
                <w:ilvl w:val="0"/>
                <w:numId w:val="47"/>
              </w:numPr>
              <w:spacing w:after="160" w:line="276" w:lineRule="auto"/>
              <w:contextualSpacing/>
              <w:jc w:val="both"/>
              <w:rPr>
                <w:rFonts w:cstheme="minorHAnsi"/>
                <w:i/>
                <w:iCs/>
                <w:sz w:val="20"/>
                <w:szCs w:val="20"/>
              </w:rPr>
            </w:pPr>
            <w:r w:rsidRPr="00620A44">
              <w:rPr>
                <w:rFonts w:cstheme="minorHAnsi"/>
                <w:i/>
                <w:iCs/>
                <w:sz w:val="20"/>
                <w:szCs w:val="20"/>
              </w:rPr>
              <w:t>wolumen wody pozyskiwanej lokalnie dla budynku (np. gromadzona woda deszczowa, odzyskiwana woda szara, oczyszczane ścieki) w l/rok,</w:t>
            </w:r>
          </w:p>
          <w:p w14:paraId="15498B98" w14:textId="26F5ACB0" w:rsidR="00CC6EF5" w:rsidRDefault="00CC6EF5" w:rsidP="4D38A986">
            <w:pPr>
              <w:numPr>
                <w:ilvl w:val="0"/>
                <w:numId w:val="47"/>
              </w:numPr>
              <w:spacing w:after="160" w:line="276" w:lineRule="auto"/>
              <w:contextualSpacing/>
              <w:jc w:val="both"/>
              <w:rPr>
                <w:ins w:id="113" w:author="Autor"/>
                <w:rFonts w:cstheme="minorHAnsi"/>
                <w:i/>
                <w:iCs/>
                <w:sz w:val="20"/>
                <w:szCs w:val="20"/>
              </w:rPr>
            </w:pPr>
            <w:r w:rsidRPr="00620A44">
              <w:rPr>
                <w:rFonts w:cstheme="minorHAnsi"/>
                <w:i/>
                <w:iCs/>
                <w:sz w:val="20"/>
                <w:szCs w:val="20"/>
              </w:rPr>
              <w:t>prognozowane przepływy wody i ścieków między instalacjami oraz siecią wodociągowo-kanalizacyjną w l/doba i l/rok, wraz z uzasadnieniem.</w:t>
            </w:r>
          </w:p>
          <w:p w14:paraId="39EE9AA7" w14:textId="1DB3BD77" w:rsidR="00CB4329" w:rsidRPr="00620A44" w:rsidRDefault="003E0DA9" w:rsidP="003E0DA9">
            <w:pPr>
              <w:spacing w:after="160" w:line="276" w:lineRule="auto"/>
              <w:contextualSpacing/>
              <w:jc w:val="both"/>
              <w:rPr>
                <w:rFonts w:cstheme="minorHAnsi"/>
                <w:i/>
                <w:iCs/>
                <w:sz w:val="20"/>
                <w:szCs w:val="20"/>
              </w:rPr>
            </w:pPr>
            <w:ins w:id="114" w:author="Autor">
              <w:r>
                <w:rPr>
                  <w:rFonts w:cstheme="minorHAnsi"/>
                  <w:i/>
                  <w:iCs/>
                  <w:sz w:val="20"/>
                  <w:szCs w:val="20"/>
                </w:rPr>
                <w:t xml:space="preserve">Uwaga: </w:t>
              </w:r>
              <w:r w:rsidR="00CB4329">
                <w:rPr>
                  <w:rFonts w:cstheme="minorHAnsi"/>
                  <w:i/>
                  <w:iCs/>
                  <w:sz w:val="20"/>
                  <w:szCs w:val="20"/>
                </w:rPr>
                <w:t xml:space="preserve">Woda do czyszczenia w toaletach </w:t>
              </w:r>
              <w:r w:rsidR="000740E5">
                <w:rPr>
                  <w:rFonts w:cstheme="minorHAnsi"/>
                  <w:i/>
                  <w:iCs/>
                  <w:sz w:val="20"/>
                  <w:szCs w:val="20"/>
                </w:rPr>
                <w:t xml:space="preserve">z funkcją mycia w strumieniu 2 – Budownictwo senioralne </w:t>
              </w:r>
              <w:r w:rsidR="00CB4329">
                <w:rPr>
                  <w:rFonts w:cstheme="minorHAnsi"/>
                  <w:i/>
                  <w:iCs/>
                  <w:sz w:val="20"/>
                  <w:szCs w:val="20"/>
                </w:rPr>
                <w:t>nie może pochodzić z wody szarej i deszczowej.</w:t>
              </w:r>
            </w:ins>
          </w:p>
          <w:p w14:paraId="417D07B5" w14:textId="77777777" w:rsidR="00CC6EF5" w:rsidRPr="00620A44" w:rsidDel="004278AA" w:rsidRDefault="00CC6EF5" w:rsidP="00F9638A">
            <w:pPr>
              <w:rPr>
                <w:rFonts w:cstheme="minorHAnsi"/>
                <w:b/>
                <w:i/>
                <w:sz w:val="20"/>
                <w:szCs w:val="20"/>
              </w:rPr>
            </w:pPr>
          </w:p>
        </w:tc>
      </w:tr>
    </w:tbl>
    <w:p w14:paraId="4F25C1FE" w14:textId="77777777" w:rsidR="00CC6EF5" w:rsidRPr="00620A44" w:rsidRDefault="00CC6EF5" w:rsidP="00CC6EF5">
      <w:pPr>
        <w:rPr>
          <w:rFonts w:cstheme="minorHAnsi"/>
        </w:rPr>
      </w:pPr>
    </w:p>
    <w:p w14:paraId="76901904" w14:textId="77777777" w:rsidR="00CC6EF5" w:rsidRPr="00620A44" w:rsidRDefault="00CC6EF5" w:rsidP="00CC6EF5">
      <w:pPr>
        <w:rPr>
          <w:rFonts w:cstheme="minorHAnsi"/>
        </w:rPr>
      </w:pPr>
      <w:r w:rsidRPr="00620A44">
        <w:rPr>
          <w:rFonts w:cstheme="minorHAnsi"/>
          <w:i/>
          <w:color w:val="44546A" w:themeColor="text2"/>
          <w:sz w:val="18"/>
        </w:rPr>
        <w:t>Tabela F.5 Wymaganie Konkursowe – Ślad węglowy materiałów budowlanych</w:t>
      </w:r>
    </w:p>
    <w:tbl>
      <w:tblPr>
        <w:tblStyle w:val="Tabela-Siatka"/>
        <w:tblW w:w="9771" w:type="dxa"/>
        <w:jc w:val="center"/>
        <w:tblLayout w:type="fixed"/>
        <w:tblLook w:val="04A0" w:firstRow="1" w:lastRow="0" w:firstColumn="1" w:lastColumn="0" w:noHBand="0" w:noVBand="1"/>
      </w:tblPr>
      <w:tblGrid>
        <w:gridCol w:w="846"/>
        <w:gridCol w:w="562"/>
        <w:gridCol w:w="2126"/>
        <w:gridCol w:w="2694"/>
        <w:gridCol w:w="1701"/>
        <w:gridCol w:w="1842"/>
      </w:tblGrid>
      <w:tr w:rsidR="00CC6EF5" w:rsidRPr="00620A44" w:rsidDel="004278AA" w14:paraId="33669DC5" w14:textId="77777777" w:rsidTr="009E090C">
        <w:trPr>
          <w:cantSplit/>
          <w:trHeight w:val="1134"/>
          <w:jc w:val="center"/>
        </w:trPr>
        <w:tc>
          <w:tcPr>
            <w:tcW w:w="846" w:type="dxa"/>
            <w:tcBorders>
              <w:bottom w:val="single" w:sz="4" w:space="0" w:color="auto"/>
            </w:tcBorders>
            <w:shd w:val="clear" w:color="auto" w:fill="A8D08D" w:themeFill="accent6" w:themeFillTint="99"/>
          </w:tcPr>
          <w:p w14:paraId="111CB64D" w14:textId="77777777" w:rsidR="00CC6EF5" w:rsidRPr="00620A44" w:rsidRDefault="00CC6EF5" w:rsidP="00F9638A">
            <w:pPr>
              <w:jc w:val="center"/>
              <w:rPr>
                <w:rFonts w:cstheme="minorHAnsi"/>
                <w:bCs/>
                <w:sz w:val="12"/>
                <w:szCs w:val="12"/>
              </w:rPr>
            </w:pPr>
            <w:r w:rsidRPr="00620A44">
              <w:rPr>
                <w:rFonts w:cstheme="minorHAnsi"/>
                <w:bCs/>
                <w:sz w:val="12"/>
                <w:szCs w:val="12"/>
              </w:rPr>
              <w:t>Tajemnica przedsię-biorstwa?</w:t>
            </w:r>
          </w:p>
          <w:p w14:paraId="158A6797"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79B4C77F"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8925" w:type="dxa"/>
            <w:gridSpan w:val="5"/>
            <w:shd w:val="clear" w:color="auto" w:fill="A8D08D" w:themeFill="accent6" w:themeFillTint="99"/>
            <w:vAlign w:val="center"/>
          </w:tcPr>
          <w:p w14:paraId="27564375" w14:textId="77777777" w:rsidR="00CC6EF5" w:rsidRPr="00620A44" w:rsidRDefault="00CC6EF5" w:rsidP="00F9638A">
            <w:pPr>
              <w:jc w:val="center"/>
              <w:rPr>
                <w:rFonts w:cstheme="minorHAnsi"/>
                <w:sz w:val="20"/>
                <w:szCs w:val="20"/>
              </w:rPr>
            </w:pPr>
            <w:r w:rsidRPr="00620A44">
              <w:rPr>
                <w:rFonts w:cstheme="minorHAnsi"/>
                <w:b/>
                <w:sz w:val="20"/>
                <w:szCs w:val="20"/>
              </w:rPr>
              <w:t>Ślad węglowy materiałów budowlanych</w:t>
            </w:r>
          </w:p>
        </w:tc>
      </w:tr>
      <w:tr w:rsidR="00CC6EF5" w:rsidRPr="00620A44" w:rsidDel="004278AA" w14:paraId="3DD04FB4" w14:textId="77777777" w:rsidTr="009E090C">
        <w:trPr>
          <w:cantSplit/>
          <w:trHeight w:val="1134"/>
          <w:jc w:val="center"/>
        </w:trPr>
        <w:tc>
          <w:tcPr>
            <w:tcW w:w="846" w:type="dxa"/>
            <w:tcBorders>
              <w:tl2br w:val="single" w:sz="4" w:space="0" w:color="auto"/>
            </w:tcBorders>
            <w:shd w:val="clear" w:color="auto" w:fill="C5E0B3" w:themeFill="accent6" w:themeFillTint="66"/>
          </w:tcPr>
          <w:p w14:paraId="02BF663D" w14:textId="77777777" w:rsidR="00CC6EF5" w:rsidRPr="00620A44" w:rsidRDefault="00CC6EF5" w:rsidP="00F9638A">
            <w:pPr>
              <w:jc w:val="both"/>
              <w:rPr>
                <w:rFonts w:cstheme="minorHAnsi"/>
                <w:sz w:val="20"/>
                <w:szCs w:val="20"/>
              </w:rPr>
            </w:pPr>
          </w:p>
        </w:tc>
        <w:tc>
          <w:tcPr>
            <w:tcW w:w="8925" w:type="dxa"/>
            <w:gridSpan w:val="5"/>
            <w:shd w:val="clear" w:color="auto" w:fill="C5E0B3" w:themeFill="accent6" w:themeFillTint="66"/>
            <w:vAlign w:val="center"/>
          </w:tcPr>
          <w:p w14:paraId="03C1D335" w14:textId="170D4746" w:rsidR="00CC6EF5" w:rsidRPr="00620A44" w:rsidRDefault="00CC6EF5" w:rsidP="00BC78A7">
            <w:pPr>
              <w:jc w:val="both"/>
              <w:rPr>
                <w:rFonts w:cstheme="minorHAnsi"/>
                <w:sz w:val="20"/>
                <w:szCs w:val="20"/>
              </w:rPr>
            </w:pPr>
            <w:r w:rsidRPr="00620A44">
              <w:rPr>
                <w:rFonts w:cstheme="minorHAnsi"/>
                <w:sz w:val="20"/>
                <w:szCs w:val="20"/>
              </w:rPr>
              <w:t xml:space="preserve">W ramach wymagania </w:t>
            </w:r>
            <w:r w:rsidRPr="00620A44">
              <w:rPr>
                <w:rFonts w:cstheme="minorHAnsi"/>
                <w:sz w:val="20"/>
                <w:szCs w:val="20"/>
                <w:u w:val="single"/>
              </w:rPr>
              <w:t>Ślad węglowy materiałów budowlanych</w:t>
            </w:r>
            <w:r w:rsidRPr="00620A44">
              <w:rPr>
                <w:rFonts w:cstheme="minorHAnsi"/>
                <w:sz w:val="20"/>
                <w:szCs w:val="20"/>
              </w:rPr>
              <w:t xml:space="preserve"> oceniany jest </w:t>
            </w:r>
            <w:r w:rsidR="00BC78A7" w:rsidRPr="00620A44">
              <w:rPr>
                <w:rFonts w:cstheme="minorHAnsi"/>
                <w:sz w:val="20"/>
                <w:szCs w:val="20"/>
              </w:rPr>
              <w:t>ślad węglowy</w:t>
            </w:r>
            <w:r w:rsidRPr="00620A44">
              <w:rPr>
                <w:rFonts w:cstheme="minorHAnsi"/>
                <w:sz w:val="20"/>
                <w:szCs w:val="20"/>
              </w:rPr>
              <w:t xml:space="preserve"> </w:t>
            </w:r>
            <w:r w:rsidR="00BC78A7" w:rsidRPr="00620A44">
              <w:rPr>
                <w:rFonts w:cstheme="minorHAnsi"/>
                <w:sz w:val="20"/>
                <w:szCs w:val="20"/>
              </w:rPr>
              <w:t xml:space="preserve">materiałów budowlanych </w:t>
            </w:r>
            <w:r w:rsidR="00BC78A7" w:rsidRPr="00620A44">
              <w:rPr>
                <w:rFonts w:cstheme="minorHAnsi"/>
                <w:sz w:val="20"/>
              </w:rPr>
              <w:t xml:space="preserve">użytych do budowy </w:t>
            </w:r>
            <w:r w:rsidR="00795F44" w:rsidRPr="00620A44">
              <w:rPr>
                <w:rFonts w:cstheme="minorHAnsi"/>
                <w:sz w:val="20"/>
              </w:rPr>
              <w:t>Demonstrator</w:t>
            </w:r>
            <w:r w:rsidR="00BC78A7" w:rsidRPr="00620A44">
              <w:rPr>
                <w:rFonts w:cstheme="minorHAnsi"/>
                <w:sz w:val="20"/>
              </w:rPr>
              <w:t>a</w:t>
            </w:r>
            <w:r w:rsidRPr="00620A44">
              <w:rPr>
                <w:rFonts w:cstheme="minorHAnsi"/>
                <w:sz w:val="20"/>
                <w:szCs w:val="20"/>
              </w:rPr>
              <w:t xml:space="preserve"> do stanu deweloperskiego w przeliczeniu </w:t>
            </w:r>
            <w:r w:rsidRPr="005900DA">
              <w:rPr>
                <w:rFonts w:cstheme="minorHAnsi"/>
                <w:sz w:val="20"/>
                <w:szCs w:val="20"/>
              </w:rPr>
              <w:t>na 1</w:t>
            </w:r>
            <w:r w:rsidR="0042766E" w:rsidRPr="005900DA">
              <w:rPr>
                <w:rFonts w:cstheme="minorHAnsi"/>
                <w:sz w:val="20"/>
                <w:szCs w:val="20"/>
              </w:rPr>
              <w:t>m</w:t>
            </w:r>
            <w:r w:rsidR="0042766E" w:rsidRPr="005900DA">
              <w:rPr>
                <w:rFonts w:cstheme="minorHAnsi"/>
                <w:sz w:val="20"/>
                <w:szCs w:val="20"/>
                <w:vertAlign w:val="superscript"/>
              </w:rPr>
              <w:t>2</w:t>
            </w:r>
            <w:r w:rsidRPr="005900DA">
              <w:rPr>
                <w:rFonts w:cstheme="minorHAnsi"/>
                <w:sz w:val="20"/>
                <w:szCs w:val="20"/>
              </w:rPr>
              <w:t xml:space="preserve"> łącznej powierzchni całkowitej wg normy (PN-ISO 9836:2015</w:t>
            </w:r>
            <w:r w:rsidRPr="00620A44">
              <w:rPr>
                <w:rFonts w:cstheme="minorHAnsi"/>
                <w:sz w:val="20"/>
                <w:szCs w:val="20"/>
              </w:rPr>
              <w:t>-12) zgodnie z metodologią określoną w Zał. D1 do Wymagań konkursowych – Ślad węglowy materiałów budowlanych. Metodyka obliczeń.</w:t>
            </w:r>
          </w:p>
        </w:tc>
      </w:tr>
      <w:tr w:rsidR="00CC6EF5" w:rsidRPr="00620A44" w:rsidDel="004278AA" w14:paraId="641E3B59" w14:textId="77777777" w:rsidTr="009E090C">
        <w:trPr>
          <w:cantSplit/>
          <w:trHeight w:val="1134"/>
          <w:jc w:val="center"/>
        </w:trPr>
        <w:tc>
          <w:tcPr>
            <w:tcW w:w="846" w:type="dxa"/>
            <w:tcBorders>
              <w:tl2br w:val="single" w:sz="4" w:space="0" w:color="auto"/>
            </w:tcBorders>
            <w:shd w:val="clear" w:color="auto" w:fill="C5E0B3" w:themeFill="accent6" w:themeFillTint="66"/>
          </w:tcPr>
          <w:p w14:paraId="7B8E86BE" w14:textId="77777777" w:rsidR="00CC6EF5" w:rsidRPr="00620A44" w:rsidRDefault="00CC6EF5" w:rsidP="00F9638A">
            <w:pPr>
              <w:rPr>
                <w:rFonts w:cstheme="minorHAnsi"/>
                <w:b/>
                <w:sz w:val="20"/>
                <w:szCs w:val="20"/>
              </w:rPr>
            </w:pPr>
          </w:p>
        </w:tc>
        <w:tc>
          <w:tcPr>
            <w:tcW w:w="562" w:type="dxa"/>
            <w:shd w:val="clear" w:color="auto" w:fill="C5E0B3" w:themeFill="accent6" w:themeFillTint="66"/>
            <w:vAlign w:val="center"/>
          </w:tcPr>
          <w:p w14:paraId="25D41A31" w14:textId="77777777" w:rsidR="00CC6EF5" w:rsidRPr="00620A44" w:rsidRDefault="00CC6EF5" w:rsidP="00F9638A">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54FD8452" w14:textId="762A56DF" w:rsidR="00CC6EF5" w:rsidRPr="00620A44" w:rsidRDefault="00CC6EF5" w:rsidP="052EF04F">
            <w:pPr>
              <w:rPr>
                <w:rFonts w:cstheme="minorHAnsi"/>
                <w:b/>
                <w:bCs/>
                <w:sz w:val="20"/>
                <w:szCs w:val="20"/>
              </w:rPr>
            </w:pPr>
            <w:r w:rsidRPr="00620A44">
              <w:rPr>
                <w:rFonts w:cstheme="minorHAnsi"/>
                <w:b/>
                <w:bCs/>
                <w:sz w:val="20"/>
                <w:szCs w:val="20"/>
              </w:rPr>
              <w:t xml:space="preserve">Nazwa </w:t>
            </w:r>
            <w:r w:rsidR="0053508A" w:rsidRPr="00620A44">
              <w:rPr>
                <w:rFonts w:cstheme="minorHAnsi"/>
                <w:b/>
                <w:bCs/>
                <w:sz w:val="20"/>
                <w:szCs w:val="20"/>
              </w:rPr>
              <w:t>Wymagania Konkursowego</w:t>
            </w:r>
          </w:p>
        </w:tc>
        <w:tc>
          <w:tcPr>
            <w:tcW w:w="2694" w:type="dxa"/>
            <w:shd w:val="clear" w:color="auto" w:fill="C5E0B3" w:themeFill="accent6" w:themeFillTint="66"/>
            <w:vAlign w:val="center"/>
          </w:tcPr>
          <w:p w14:paraId="1CCA1250" w14:textId="77777777" w:rsidR="00CC6EF5" w:rsidRPr="00620A44" w:rsidDel="004278AA" w:rsidRDefault="00CC6EF5" w:rsidP="00F9638A">
            <w:pPr>
              <w:jc w:val="center"/>
              <w:rPr>
                <w:rFonts w:cstheme="minorHAnsi"/>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0F2D3658" w14:textId="77777777" w:rsidR="00CC6EF5" w:rsidRPr="00620A44" w:rsidRDefault="00CC6EF5" w:rsidP="00F9638A">
            <w:pPr>
              <w:jc w:val="center"/>
              <w:rPr>
                <w:rFonts w:cstheme="minorHAnsi"/>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548A990C" w14:textId="77777777" w:rsidR="00CC6EF5" w:rsidRPr="00620A44" w:rsidDel="004278AA"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45EFF6CE" w14:textId="77777777" w:rsidTr="009E090C">
        <w:trPr>
          <w:cantSplit/>
          <w:trHeight w:val="833"/>
          <w:jc w:val="center"/>
        </w:trPr>
        <w:sdt>
          <w:sdtPr>
            <w:rPr>
              <w:rFonts w:cstheme="minorHAnsi"/>
              <w:color w:val="44546A" w:themeColor="text2"/>
              <w:sz w:val="20"/>
              <w:szCs w:val="20"/>
            </w:rPr>
            <w:id w:val="-1578278499"/>
            <w14:checkbox>
              <w14:checked w14:val="0"/>
              <w14:checkedState w14:val="2612" w14:font="MS Gothic"/>
              <w14:uncheckedState w14:val="2610" w14:font="MS Gothic"/>
            </w14:checkbox>
          </w:sdtPr>
          <w:sdtEndPr/>
          <w:sdtContent>
            <w:tc>
              <w:tcPr>
                <w:tcW w:w="846" w:type="dxa"/>
                <w:shd w:val="clear" w:color="auto" w:fill="E2EFD9" w:themeFill="accent6" w:themeFillTint="33"/>
              </w:tcPr>
              <w:p w14:paraId="76D7A4F0" w14:textId="375760C6" w:rsidR="00CC6EF5" w:rsidRPr="00620A44" w:rsidRDefault="00CC6EF5" w:rsidP="00F9638A">
                <w:pPr>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562" w:type="dxa"/>
            <w:shd w:val="clear" w:color="auto" w:fill="E2EFD9" w:themeFill="accent6" w:themeFillTint="33"/>
            <w:vAlign w:val="center"/>
          </w:tcPr>
          <w:p w14:paraId="49DF82B3" w14:textId="77777777" w:rsidR="00CC6EF5" w:rsidRPr="00620A44" w:rsidRDefault="00CC6EF5" w:rsidP="00F9638A">
            <w:pPr>
              <w:rPr>
                <w:rFonts w:cstheme="minorHAnsi"/>
                <w:sz w:val="20"/>
                <w:szCs w:val="20"/>
              </w:rPr>
            </w:pPr>
            <w:r w:rsidRPr="00620A44">
              <w:rPr>
                <w:rFonts w:cstheme="minorHAnsi"/>
                <w:sz w:val="20"/>
                <w:szCs w:val="20"/>
              </w:rPr>
              <w:t>K5</w:t>
            </w:r>
          </w:p>
        </w:tc>
        <w:tc>
          <w:tcPr>
            <w:tcW w:w="2126" w:type="dxa"/>
            <w:shd w:val="clear" w:color="auto" w:fill="E2EFD9" w:themeFill="accent6" w:themeFillTint="33"/>
            <w:vAlign w:val="center"/>
          </w:tcPr>
          <w:p w14:paraId="1EA5DC14" w14:textId="77777777" w:rsidR="00CC6EF5" w:rsidRPr="00620A44" w:rsidRDefault="00CC6EF5" w:rsidP="00F9638A">
            <w:pPr>
              <w:rPr>
                <w:rFonts w:cstheme="minorHAnsi"/>
                <w:b/>
                <w:sz w:val="20"/>
                <w:szCs w:val="20"/>
              </w:rPr>
            </w:pPr>
            <w:r w:rsidRPr="00620A44">
              <w:rPr>
                <w:rFonts w:cstheme="minorHAnsi"/>
                <w:b/>
                <w:sz w:val="20"/>
                <w:szCs w:val="20"/>
              </w:rPr>
              <w:t>Ślad węglowy materiałów budowlanych</w:t>
            </w:r>
          </w:p>
        </w:tc>
        <w:tc>
          <w:tcPr>
            <w:tcW w:w="2694" w:type="dxa"/>
            <w:vAlign w:val="center"/>
          </w:tcPr>
          <w:p w14:paraId="5BF8B6F1" w14:textId="77777777" w:rsidR="00CC6EF5" w:rsidRPr="00620A44" w:rsidDel="004278AA" w:rsidRDefault="00CC6EF5" w:rsidP="00F9638A">
            <w:pPr>
              <w:rPr>
                <w:rFonts w:cstheme="minorHAnsi"/>
                <w:sz w:val="20"/>
                <w:szCs w:val="20"/>
              </w:rPr>
            </w:pPr>
          </w:p>
        </w:tc>
        <w:tc>
          <w:tcPr>
            <w:tcW w:w="1701" w:type="dxa"/>
            <w:shd w:val="clear" w:color="auto" w:fill="E2EFD9" w:themeFill="accent6" w:themeFillTint="33"/>
            <w:vAlign w:val="center"/>
          </w:tcPr>
          <w:p w14:paraId="6F8F26EC" w14:textId="6E995AB4" w:rsidR="00CC6EF5" w:rsidRPr="00620A44" w:rsidDel="004278AA" w:rsidRDefault="00CC6EF5" w:rsidP="00F9638A">
            <w:pPr>
              <w:jc w:val="center"/>
              <w:rPr>
                <w:rFonts w:cstheme="minorHAnsi"/>
                <w:sz w:val="20"/>
                <w:szCs w:val="20"/>
              </w:rPr>
            </w:pPr>
            <w:r w:rsidRPr="00620A44">
              <w:rPr>
                <w:rFonts w:cstheme="minorHAnsi"/>
                <w:sz w:val="20"/>
                <w:szCs w:val="20"/>
              </w:rPr>
              <w:t>[</w:t>
            </w:r>
            <w:r w:rsidRPr="00620A44">
              <w:rPr>
                <w:rStyle w:val="Domylnaczcionkaakapitu1"/>
                <w:rFonts w:cstheme="minorHAnsi"/>
                <w:szCs w:val="20"/>
                <w:lang w:eastAsia="pl-PL"/>
              </w:rPr>
              <w:t>kgCO2/</w:t>
            </w:r>
            <w:r w:rsidR="0042766E" w:rsidRPr="00620A44">
              <w:rPr>
                <w:rStyle w:val="Domylnaczcionkaakapitu1"/>
                <w:rFonts w:cstheme="minorHAnsi"/>
                <w:szCs w:val="20"/>
                <w:lang w:eastAsia="pl-PL"/>
              </w:rPr>
              <w:t>m</w:t>
            </w:r>
            <w:r w:rsidR="0042766E" w:rsidRPr="00620A44">
              <w:rPr>
                <w:rStyle w:val="Domylnaczcionkaakapitu1"/>
                <w:rFonts w:cstheme="minorHAnsi"/>
                <w:szCs w:val="20"/>
                <w:vertAlign w:val="superscript"/>
                <w:lang w:eastAsia="pl-PL"/>
              </w:rPr>
              <w:t>2</w:t>
            </w:r>
            <w:r w:rsidRPr="00620A44">
              <w:rPr>
                <w:rFonts w:cstheme="minorHAnsi"/>
                <w:sz w:val="20"/>
                <w:szCs w:val="20"/>
              </w:rPr>
              <w:t>]</w:t>
            </w:r>
          </w:p>
        </w:tc>
        <w:tc>
          <w:tcPr>
            <w:tcW w:w="1842" w:type="dxa"/>
          </w:tcPr>
          <w:p w14:paraId="61D510BC" w14:textId="77777777" w:rsidR="00CC6EF5" w:rsidRPr="00620A44" w:rsidDel="004278AA" w:rsidRDefault="00CC6EF5" w:rsidP="00F9638A">
            <w:pPr>
              <w:rPr>
                <w:rFonts w:cstheme="minorHAnsi"/>
                <w:b/>
                <w:sz w:val="20"/>
                <w:szCs w:val="20"/>
              </w:rPr>
            </w:pPr>
          </w:p>
        </w:tc>
      </w:tr>
      <w:tr w:rsidR="00CC6EF5" w:rsidRPr="00620A44" w:rsidDel="004278AA" w14:paraId="1DBAB24C" w14:textId="77777777" w:rsidTr="009E090C">
        <w:trPr>
          <w:cantSplit/>
          <w:trHeight w:val="683"/>
          <w:jc w:val="center"/>
        </w:trPr>
        <w:sdt>
          <w:sdtPr>
            <w:rPr>
              <w:rFonts w:cstheme="minorHAnsi"/>
              <w:color w:val="44546A" w:themeColor="text2"/>
              <w:sz w:val="20"/>
              <w:szCs w:val="20"/>
            </w:rPr>
            <w:id w:val="330498585"/>
            <w14:checkbox>
              <w14:checked w14:val="0"/>
              <w14:checkedState w14:val="2612" w14:font="MS Gothic"/>
              <w14:uncheckedState w14:val="2610" w14:font="MS Gothic"/>
            </w14:checkbox>
          </w:sdtPr>
          <w:sdtEndPr/>
          <w:sdtContent>
            <w:tc>
              <w:tcPr>
                <w:tcW w:w="846" w:type="dxa"/>
              </w:tcPr>
              <w:p w14:paraId="21DC1601" w14:textId="21F21F47"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5"/>
          </w:tcPr>
          <w:p w14:paraId="1344DDB0" w14:textId="703FBCBE" w:rsidR="00CC6EF5" w:rsidRPr="00620A44" w:rsidRDefault="00CC6EF5" w:rsidP="052EF04F">
            <w:pPr>
              <w:spacing w:after="160" w:line="259" w:lineRule="auto"/>
              <w:rPr>
                <w:rFonts w:cstheme="minorHAnsi"/>
                <w:i/>
                <w:iCs/>
                <w:sz w:val="20"/>
                <w:szCs w:val="20"/>
              </w:rPr>
            </w:pPr>
            <w:r w:rsidRPr="00620A44">
              <w:rPr>
                <w:rFonts w:cstheme="minorHAnsi"/>
                <w:i/>
                <w:iCs/>
                <w:sz w:val="20"/>
                <w:szCs w:val="20"/>
              </w:rPr>
              <w:t xml:space="preserve">Uzasadnienie spełnienia wymagania, konieczne uzupełnienie i załączenie arkusza kalkulacyjnego stanowiącego Załącznik do </w:t>
            </w:r>
            <w:r w:rsidR="003F4C11" w:rsidRPr="00620A44">
              <w:rPr>
                <w:rFonts w:cstheme="minorHAnsi"/>
                <w:i/>
                <w:iCs/>
                <w:sz w:val="20"/>
                <w:szCs w:val="20"/>
              </w:rPr>
              <w:t>Załącznika nr 1 do Regulaminu</w:t>
            </w:r>
            <w:r w:rsidRPr="00620A44">
              <w:rPr>
                <w:rFonts w:cstheme="minorHAnsi"/>
                <w:i/>
                <w:iCs/>
                <w:sz w:val="20"/>
                <w:szCs w:val="20"/>
              </w:rPr>
              <w:t xml:space="preserve"> - Załącznik D2. Ślad węglowy materiałów budowlanych.</w:t>
            </w:r>
          </w:p>
          <w:p w14:paraId="53F95AB0" w14:textId="0FEF45AC" w:rsidR="00CC6EF5" w:rsidRPr="00620A44" w:rsidRDefault="00CC6EF5" w:rsidP="052EF04F">
            <w:pPr>
              <w:spacing w:line="276" w:lineRule="auto"/>
              <w:jc w:val="both"/>
              <w:rPr>
                <w:rFonts w:eastAsia="Calibri" w:cstheme="minorHAnsi"/>
                <w:i/>
                <w:iCs/>
                <w:sz w:val="20"/>
                <w:szCs w:val="20"/>
              </w:rPr>
            </w:pPr>
            <w:r w:rsidRPr="00620A44">
              <w:rPr>
                <w:rFonts w:eastAsia="Calibri" w:cstheme="minorHAnsi"/>
                <w:i/>
                <w:iCs/>
                <w:sz w:val="20"/>
                <w:szCs w:val="20"/>
              </w:rPr>
              <w:t xml:space="preserve">Wnioskodawca uzasadnia założenia przyjęte przez siebie dla wyliczenia wymagania konkursowego nr 6 Ślad węglowy materiałów budowlanych, poprzez przedłożenie obliczeń w formacie </w:t>
            </w:r>
            <w:r w:rsidR="001F5D5C" w:rsidRPr="00620A44">
              <w:rPr>
                <w:rFonts w:eastAsia="Calibri" w:cstheme="minorHAnsi"/>
                <w:i/>
                <w:iCs/>
                <w:sz w:val="20"/>
                <w:szCs w:val="20"/>
              </w:rPr>
              <w:t>skoroszytu programu Excel</w:t>
            </w:r>
            <w:r w:rsidRPr="00620A44">
              <w:rPr>
                <w:rFonts w:eastAsia="Calibri" w:cstheme="minorHAnsi"/>
                <w:i/>
                <w:iCs/>
                <w:sz w:val="20"/>
                <w:szCs w:val="20"/>
              </w:rPr>
              <w:t>, obejmujących wszystkie aspekty uwzględnione w ww. wymaganiu, przy czym podane obliczenia mają stanowić kompletny model obliczeniowy z rozbiciem wyników na poniższe obszary:</w:t>
            </w:r>
          </w:p>
          <w:p w14:paraId="20190328"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fundamenty,</w:t>
            </w:r>
          </w:p>
          <w:p w14:paraId="7A9ADA9D"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ściany zewnętrzne,</w:t>
            </w:r>
          </w:p>
          <w:p w14:paraId="21C1A502"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ściany wewnętrzne,</w:t>
            </w:r>
          </w:p>
          <w:p w14:paraId="1CE40DD4"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stropy,</w:t>
            </w:r>
          </w:p>
          <w:p w14:paraId="73F33828"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schody,</w:t>
            </w:r>
          </w:p>
          <w:p w14:paraId="54BE54EF"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dach,</w:t>
            </w:r>
          </w:p>
          <w:p w14:paraId="24CD3F26" w14:textId="77777777" w:rsidR="00CC6EF5" w:rsidRPr="00620A44" w:rsidRDefault="00CC6EF5" w:rsidP="00CC6EF5">
            <w:pPr>
              <w:numPr>
                <w:ilvl w:val="0"/>
                <w:numId w:val="48"/>
              </w:numPr>
              <w:spacing w:after="160" w:line="276" w:lineRule="auto"/>
              <w:contextualSpacing/>
              <w:jc w:val="both"/>
              <w:rPr>
                <w:rFonts w:cstheme="minorHAnsi"/>
                <w:i/>
                <w:sz w:val="20"/>
                <w:szCs w:val="20"/>
              </w:rPr>
            </w:pPr>
            <w:r w:rsidRPr="00620A44">
              <w:rPr>
                <w:rFonts w:cstheme="minorHAnsi"/>
                <w:i/>
                <w:sz w:val="20"/>
                <w:szCs w:val="20"/>
              </w:rPr>
              <w:t>stolarka okienna i drzwiowa, parapety.</w:t>
            </w:r>
          </w:p>
          <w:p w14:paraId="70FC64FA" w14:textId="77777777" w:rsidR="00CC6EF5" w:rsidRPr="00620A44" w:rsidDel="004278AA" w:rsidRDefault="00CC6EF5" w:rsidP="00F9638A">
            <w:pPr>
              <w:spacing w:after="160" w:line="259" w:lineRule="auto"/>
              <w:rPr>
                <w:rFonts w:cstheme="minorHAnsi"/>
                <w:b/>
                <w:i/>
                <w:sz w:val="20"/>
                <w:szCs w:val="20"/>
              </w:rPr>
            </w:pPr>
          </w:p>
        </w:tc>
      </w:tr>
    </w:tbl>
    <w:p w14:paraId="0619C28A" w14:textId="77777777" w:rsidR="00CC6EF5" w:rsidRPr="00620A44" w:rsidRDefault="00CC6EF5" w:rsidP="00CC6EF5">
      <w:pPr>
        <w:rPr>
          <w:rFonts w:cstheme="minorHAnsi"/>
          <w:i/>
          <w:color w:val="44546A" w:themeColor="text2"/>
          <w:sz w:val="18"/>
        </w:rPr>
      </w:pPr>
    </w:p>
    <w:p w14:paraId="2548E9B2" w14:textId="77777777" w:rsidR="00CC6EF5" w:rsidRPr="00620A44" w:rsidRDefault="00CC6EF5" w:rsidP="00CC6EF5">
      <w:pPr>
        <w:rPr>
          <w:rFonts w:cstheme="minorHAnsi"/>
        </w:rPr>
      </w:pPr>
      <w:r w:rsidRPr="00620A44">
        <w:rPr>
          <w:rFonts w:cstheme="minorHAnsi"/>
          <w:i/>
          <w:color w:val="44546A" w:themeColor="text2"/>
          <w:sz w:val="18"/>
        </w:rPr>
        <w:t>Tabela F.6 Wymaganie Konkursowe – Recykling materiałów budowlanych</w:t>
      </w:r>
    </w:p>
    <w:tbl>
      <w:tblPr>
        <w:tblStyle w:val="Tabela-Siatka"/>
        <w:tblW w:w="9771" w:type="dxa"/>
        <w:jc w:val="center"/>
        <w:tblLayout w:type="fixed"/>
        <w:tblLook w:val="04A0" w:firstRow="1" w:lastRow="0" w:firstColumn="1" w:lastColumn="0" w:noHBand="0" w:noVBand="1"/>
      </w:tblPr>
      <w:tblGrid>
        <w:gridCol w:w="704"/>
        <w:gridCol w:w="704"/>
        <w:gridCol w:w="2126"/>
        <w:gridCol w:w="2694"/>
        <w:gridCol w:w="1701"/>
        <w:gridCol w:w="1842"/>
      </w:tblGrid>
      <w:tr w:rsidR="00CC6EF5" w:rsidRPr="00620A44" w:rsidDel="004278AA" w14:paraId="5C7D60BA" w14:textId="77777777" w:rsidTr="052EF04F">
        <w:trPr>
          <w:cantSplit/>
          <w:trHeight w:val="1134"/>
          <w:jc w:val="center"/>
        </w:trPr>
        <w:tc>
          <w:tcPr>
            <w:tcW w:w="704" w:type="dxa"/>
            <w:tcBorders>
              <w:bottom w:val="single" w:sz="4" w:space="0" w:color="auto"/>
            </w:tcBorders>
            <w:shd w:val="clear" w:color="auto" w:fill="A8D08D" w:themeFill="accent6" w:themeFillTint="99"/>
          </w:tcPr>
          <w:p w14:paraId="793A2907" w14:textId="77777777" w:rsidR="00CC6EF5" w:rsidRPr="00620A44" w:rsidRDefault="00CC6EF5" w:rsidP="00F9638A">
            <w:pPr>
              <w:jc w:val="center"/>
              <w:rPr>
                <w:rFonts w:cstheme="minorHAnsi"/>
                <w:bCs/>
                <w:sz w:val="12"/>
                <w:szCs w:val="12"/>
              </w:rPr>
            </w:pPr>
            <w:r w:rsidRPr="00620A44">
              <w:rPr>
                <w:rFonts w:cstheme="minorHAnsi"/>
                <w:bCs/>
                <w:sz w:val="12"/>
                <w:szCs w:val="12"/>
              </w:rPr>
              <w:t>Tajemnica przedsię-biorstwa?</w:t>
            </w:r>
          </w:p>
          <w:p w14:paraId="4744E9CE" w14:textId="77777777" w:rsidR="00CC6EF5" w:rsidRPr="00620A44" w:rsidRDefault="00CC6EF5"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39CA4BD8" w14:textId="77777777" w:rsidR="00CC6EF5" w:rsidRPr="00620A44" w:rsidRDefault="00CC6EF5" w:rsidP="00F9638A">
            <w:pPr>
              <w:jc w:val="cente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9067" w:type="dxa"/>
            <w:gridSpan w:val="5"/>
            <w:shd w:val="clear" w:color="auto" w:fill="A8D08D" w:themeFill="accent6" w:themeFillTint="99"/>
            <w:vAlign w:val="center"/>
          </w:tcPr>
          <w:p w14:paraId="20CC664D" w14:textId="77777777" w:rsidR="00CC6EF5" w:rsidRPr="00620A44" w:rsidRDefault="00CC6EF5" w:rsidP="00F9638A">
            <w:pPr>
              <w:jc w:val="center"/>
              <w:rPr>
                <w:rFonts w:cstheme="minorHAnsi"/>
                <w:sz w:val="20"/>
                <w:szCs w:val="20"/>
              </w:rPr>
            </w:pPr>
            <w:r w:rsidRPr="00620A44">
              <w:rPr>
                <w:rFonts w:cstheme="minorHAnsi"/>
                <w:b/>
                <w:sz w:val="20"/>
                <w:szCs w:val="20"/>
              </w:rPr>
              <w:t>Recykling materiałów budowlanych</w:t>
            </w:r>
          </w:p>
        </w:tc>
      </w:tr>
      <w:tr w:rsidR="00CC6EF5" w:rsidRPr="00620A44" w:rsidDel="004278AA" w14:paraId="4403866F" w14:textId="77777777" w:rsidTr="052EF04F">
        <w:trPr>
          <w:cantSplit/>
          <w:trHeight w:val="1134"/>
          <w:jc w:val="center"/>
        </w:trPr>
        <w:tc>
          <w:tcPr>
            <w:tcW w:w="704" w:type="dxa"/>
            <w:tcBorders>
              <w:tl2br w:val="single" w:sz="4" w:space="0" w:color="auto"/>
            </w:tcBorders>
            <w:shd w:val="clear" w:color="auto" w:fill="C5E0B3" w:themeFill="accent6" w:themeFillTint="66"/>
          </w:tcPr>
          <w:p w14:paraId="50F4A7B8" w14:textId="77777777" w:rsidR="00CC6EF5" w:rsidRPr="00620A44" w:rsidRDefault="00CC6EF5" w:rsidP="00F9638A">
            <w:pPr>
              <w:jc w:val="both"/>
              <w:rPr>
                <w:rFonts w:cstheme="minorHAnsi"/>
                <w:sz w:val="20"/>
                <w:szCs w:val="20"/>
              </w:rPr>
            </w:pPr>
          </w:p>
        </w:tc>
        <w:tc>
          <w:tcPr>
            <w:tcW w:w="9067" w:type="dxa"/>
            <w:gridSpan w:val="5"/>
            <w:shd w:val="clear" w:color="auto" w:fill="C5E0B3" w:themeFill="accent6" w:themeFillTint="66"/>
            <w:vAlign w:val="center"/>
          </w:tcPr>
          <w:p w14:paraId="54D32A1D" w14:textId="3449E7FC" w:rsidR="00CC6EF5" w:rsidRPr="00620A44" w:rsidRDefault="00CC6EF5" w:rsidP="00BC78A7">
            <w:pPr>
              <w:jc w:val="both"/>
              <w:rPr>
                <w:rFonts w:cstheme="minorHAnsi"/>
              </w:rPr>
            </w:pPr>
            <w:r w:rsidRPr="00620A44">
              <w:rPr>
                <w:rFonts w:cstheme="minorHAnsi"/>
                <w:sz w:val="20"/>
                <w:szCs w:val="20"/>
              </w:rPr>
              <w:t xml:space="preserve">W ramach wymagania </w:t>
            </w:r>
            <w:r w:rsidRPr="00620A44">
              <w:rPr>
                <w:rFonts w:cstheme="minorHAnsi"/>
                <w:sz w:val="20"/>
                <w:szCs w:val="20"/>
                <w:u w:val="single"/>
              </w:rPr>
              <w:t>Recykling materiałów budowlanych</w:t>
            </w:r>
            <w:r w:rsidRPr="00620A44">
              <w:rPr>
                <w:rFonts w:cstheme="minorHAnsi"/>
                <w:sz w:val="20"/>
                <w:szCs w:val="20"/>
              </w:rPr>
              <w:t xml:space="preserve"> oceniany </w:t>
            </w:r>
            <w:r w:rsidR="00BC78A7" w:rsidRPr="00620A44">
              <w:rPr>
                <w:rFonts w:cstheme="minorHAnsi"/>
                <w:sz w:val="20"/>
                <w:szCs w:val="20"/>
              </w:rPr>
              <w:t>współczynnik recyklingu materiałów odnawialnych w procesie budowlanym</w:t>
            </w:r>
            <w:r w:rsidR="00BC78A7" w:rsidRPr="00CB4329">
              <w:rPr>
                <w:rFonts w:cstheme="minorHAnsi"/>
                <w:sz w:val="20"/>
                <w:szCs w:val="20"/>
              </w:rPr>
              <w:t xml:space="preserve"> użytych do budowy </w:t>
            </w:r>
            <w:r w:rsidR="00795F44" w:rsidRPr="00CB4329">
              <w:rPr>
                <w:rFonts w:cstheme="minorHAnsi"/>
                <w:sz w:val="20"/>
                <w:szCs w:val="20"/>
              </w:rPr>
              <w:t>Demonstrator</w:t>
            </w:r>
            <w:r w:rsidR="00BC78A7" w:rsidRPr="00CB4329">
              <w:rPr>
                <w:rFonts w:cstheme="minorHAnsi"/>
                <w:sz w:val="20"/>
                <w:szCs w:val="20"/>
              </w:rPr>
              <w:t>a</w:t>
            </w:r>
            <w:r w:rsidRPr="00620A44">
              <w:rPr>
                <w:rFonts w:cstheme="minorHAnsi"/>
                <w:sz w:val="20"/>
                <w:szCs w:val="20"/>
              </w:rPr>
              <w:t xml:space="preserve"> do uzyskania stanu deweloperskiego </w:t>
            </w:r>
            <w:r w:rsidRPr="00CB4329">
              <w:rPr>
                <w:rFonts w:cstheme="minorHAnsi"/>
                <w:sz w:val="20"/>
                <w:szCs w:val="20"/>
              </w:rPr>
              <w:t xml:space="preserve">zgodnie z metodologią określoną w Zał. E1 do Wymagań </w:t>
            </w:r>
            <w:r w:rsidRPr="00620A44">
              <w:rPr>
                <w:rFonts w:cstheme="minorHAnsi"/>
                <w:sz w:val="20"/>
                <w:szCs w:val="20"/>
              </w:rPr>
              <w:t>konkursowych – Recykling materiałów budowlanych. Metodyka obliczeń.</w:t>
            </w:r>
          </w:p>
        </w:tc>
      </w:tr>
      <w:tr w:rsidR="00CC6EF5" w:rsidRPr="00620A44" w:rsidDel="004278AA" w14:paraId="38E423E6" w14:textId="77777777" w:rsidTr="052EF04F">
        <w:trPr>
          <w:cantSplit/>
          <w:trHeight w:val="1134"/>
          <w:jc w:val="center"/>
        </w:trPr>
        <w:tc>
          <w:tcPr>
            <w:tcW w:w="704" w:type="dxa"/>
            <w:tcBorders>
              <w:tl2br w:val="single" w:sz="4" w:space="0" w:color="auto"/>
            </w:tcBorders>
            <w:shd w:val="clear" w:color="auto" w:fill="C5E0B3" w:themeFill="accent6" w:themeFillTint="66"/>
          </w:tcPr>
          <w:p w14:paraId="56491961" w14:textId="77777777" w:rsidR="00CC6EF5" w:rsidRPr="00620A44" w:rsidRDefault="00CC6EF5" w:rsidP="00F9638A">
            <w:pPr>
              <w:rPr>
                <w:rFonts w:cstheme="minorHAnsi"/>
                <w:b/>
                <w:sz w:val="20"/>
                <w:szCs w:val="20"/>
              </w:rPr>
            </w:pPr>
          </w:p>
        </w:tc>
        <w:tc>
          <w:tcPr>
            <w:tcW w:w="704" w:type="dxa"/>
            <w:shd w:val="clear" w:color="auto" w:fill="C5E0B3" w:themeFill="accent6" w:themeFillTint="66"/>
            <w:vAlign w:val="center"/>
          </w:tcPr>
          <w:p w14:paraId="4D5F7BE6" w14:textId="77777777" w:rsidR="00CC6EF5" w:rsidRPr="00620A44" w:rsidRDefault="00CC6EF5" w:rsidP="00F9638A">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63210257" w14:textId="74C6621A" w:rsidR="00CC6EF5" w:rsidRPr="00620A44" w:rsidRDefault="00CC6EF5" w:rsidP="052EF04F">
            <w:pPr>
              <w:rPr>
                <w:rFonts w:cstheme="minorHAnsi"/>
                <w:b/>
                <w:bCs/>
                <w:sz w:val="20"/>
                <w:szCs w:val="20"/>
              </w:rPr>
            </w:pPr>
            <w:r w:rsidRPr="00620A44">
              <w:rPr>
                <w:rFonts w:cstheme="minorHAnsi"/>
                <w:b/>
                <w:bCs/>
                <w:sz w:val="20"/>
                <w:szCs w:val="20"/>
              </w:rPr>
              <w:t xml:space="preserve">Nazwa </w:t>
            </w:r>
            <w:r w:rsidR="00AD0051" w:rsidRPr="00620A44">
              <w:rPr>
                <w:rFonts w:cstheme="minorHAnsi"/>
                <w:b/>
                <w:bCs/>
                <w:sz w:val="20"/>
                <w:szCs w:val="20"/>
              </w:rPr>
              <w:t>Wymagania Konkursowego</w:t>
            </w:r>
          </w:p>
        </w:tc>
        <w:tc>
          <w:tcPr>
            <w:tcW w:w="2694" w:type="dxa"/>
            <w:shd w:val="clear" w:color="auto" w:fill="C5E0B3" w:themeFill="accent6" w:themeFillTint="66"/>
            <w:vAlign w:val="center"/>
          </w:tcPr>
          <w:p w14:paraId="0463B101" w14:textId="77777777" w:rsidR="00CC6EF5" w:rsidRPr="00620A44" w:rsidDel="004278AA" w:rsidRDefault="00CC6EF5" w:rsidP="00F9638A">
            <w:pPr>
              <w:jc w:val="center"/>
              <w:rPr>
                <w:rFonts w:cstheme="minorHAnsi"/>
                <w:sz w:val="20"/>
                <w:szCs w:val="20"/>
              </w:rPr>
            </w:pPr>
            <w:r w:rsidRPr="00620A44">
              <w:rPr>
                <w:rFonts w:cstheme="minorHAnsi"/>
                <w:b/>
                <w:sz w:val="20"/>
                <w:szCs w:val="20"/>
              </w:rPr>
              <w:t>Deklarowana wartość</w:t>
            </w:r>
          </w:p>
        </w:tc>
        <w:tc>
          <w:tcPr>
            <w:tcW w:w="1701" w:type="dxa"/>
            <w:shd w:val="clear" w:color="auto" w:fill="C5E0B3" w:themeFill="accent6" w:themeFillTint="66"/>
            <w:vAlign w:val="center"/>
          </w:tcPr>
          <w:p w14:paraId="7F8A2E54" w14:textId="77777777" w:rsidR="00CC6EF5" w:rsidRPr="00620A44" w:rsidRDefault="00CC6EF5" w:rsidP="00F9638A">
            <w:pPr>
              <w:jc w:val="center"/>
              <w:rPr>
                <w:rFonts w:cstheme="minorHAnsi"/>
                <w:sz w:val="20"/>
                <w:szCs w:val="20"/>
              </w:rPr>
            </w:pPr>
            <w:r w:rsidRPr="00620A44">
              <w:rPr>
                <w:rFonts w:cstheme="minorHAnsi"/>
                <w:b/>
                <w:sz w:val="20"/>
                <w:szCs w:val="20"/>
              </w:rPr>
              <w:t>Jednostka</w:t>
            </w:r>
          </w:p>
        </w:tc>
        <w:tc>
          <w:tcPr>
            <w:tcW w:w="1842" w:type="dxa"/>
            <w:shd w:val="clear" w:color="auto" w:fill="C5E0B3" w:themeFill="accent6" w:themeFillTint="66"/>
            <w:vAlign w:val="center"/>
          </w:tcPr>
          <w:p w14:paraId="73204AD8" w14:textId="77777777" w:rsidR="00CC6EF5" w:rsidRPr="00620A44" w:rsidDel="004278AA" w:rsidRDefault="00CC6EF5" w:rsidP="00F9638A">
            <w:pPr>
              <w:jc w:val="center"/>
              <w:rPr>
                <w:rFonts w:cstheme="minorHAnsi"/>
                <w:b/>
                <w:sz w:val="20"/>
                <w:szCs w:val="20"/>
              </w:rPr>
            </w:pPr>
            <w:r w:rsidRPr="00620A44">
              <w:rPr>
                <w:rFonts w:cstheme="minorHAnsi"/>
                <w:b/>
                <w:sz w:val="20"/>
                <w:szCs w:val="20"/>
              </w:rPr>
              <w:t>Uwagi</w:t>
            </w:r>
          </w:p>
        </w:tc>
      </w:tr>
      <w:tr w:rsidR="00CC6EF5" w:rsidRPr="00620A44" w:rsidDel="004278AA" w14:paraId="3A2FED33" w14:textId="77777777" w:rsidTr="052EF04F">
        <w:trPr>
          <w:cantSplit/>
          <w:trHeight w:val="833"/>
          <w:jc w:val="center"/>
        </w:trPr>
        <w:sdt>
          <w:sdtPr>
            <w:rPr>
              <w:rFonts w:cstheme="minorHAnsi"/>
              <w:color w:val="44546A" w:themeColor="text2"/>
              <w:sz w:val="20"/>
              <w:szCs w:val="20"/>
            </w:rPr>
            <w:id w:val="-203552810"/>
            <w14:checkbox>
              <w14:checked w14:val="0"/>
              <w14:checkedState w14:val="2612" w14:font="MS Gothic"/>
              <w14:uncheckedState w14:val="2610" w14:font="MS Gothic"/>
            </w14:checkbox>
          </w:sdtPr>
          <w:sdtEndPr/>
          <w:sdtContent>
            <w:tc>
              <w:tcPr>
                <w:tcW w:w="704" w:type="dxa"/>
                <w:shd w:val="clear" w:color="auto" w:fill="E2EFD9" w:themeFill="accent6" w:themeFillTint="33"/>
              </w:tcPr>
              <w:p w14:paraId="234209E5" w14:textId="680A6117" w:rsidR="00CC6EF5" w:rsidRPr="00620A44" w:rsidRDefault="00CC6EF5" w:rsidP="00F9638A">
                <w:pPr>
                  <w:rPr>
                    <w:rFonts w:cstheme="minorHAnsi"/>
                    <w:sz w:val="20"/>
                    <w:szCs w:val="20"/>
                  </w:rPr>
                </w:pPr>
                <w:r w:rsidRPr="00620A44">
                  <w:rPr>
                    <w:rFonts w:ascii="Segoe UI Symbol" w:eastAsia="MS Gothic" w:hAnsi="Segoe UI Symbol" w:cs="Segoe UI Symbol"/>
                    <w:color w:val="44546A" w:themeColor="text2"/>
                    <w:sz w:val="20"/>
                    <w:szCs w:val="20"/>
                  </w:rPr>
                  <w:t>☐</w:t>
                </w:r>
              </w:p>
            </w:tc>
          </w:sdtContent>
        </w:sdt>
        <w:tc>
          <w:tcPr>
            <w:tcW w:w="704" w:type="dxa"/>
            <w:shd w:val="clear" w:color="auto" w:fill="E2EFD9" w:themeFill="accent6" w:themeFillTint="33"/>
            <w:vAlign w:val="center"/>
          </w:tcPr>
          <w:p w14:paraId="378259C7" w14:textId="77777777" w:rsidR="00CC6EF5" w:rsidRPr="00620A44" w:rsidRDefault="00CC6EF5" w:rsidP="00F9638A">
            <w:pPr>
              <w:rPr>
                <w:rFonts w:cstheme="minorHAnsi"/>
                <w:sz w:val="20"/>
                <w:szCs w:val="20"/>
              </w:rPr>
            </w:pPr>
            <w:r w:rsidRPr="00620A44">
              <w:rPr>
                <w:rFonts w:cstheme="minorHAnsi"/>
                <w:sz w:val="20"/>
                <w:szCs w:val="20"/>
              </w:rPr>
              <w:t>K6</w:t>
            </w:r>
          </w:p>
        </w:tc>
        <w:tc>
          <w:tcPr>
            <w:tcW w:w="2126" w:type="dxa"/>
            <w:shd w:val="clear" w:color="auto" w:fill="E2EFD9" w:themeFill="accent6" w:themeFillTint="33"/>
            <w:vAlign w:val="center"/>
          </w:tcPr>
          <w:p w14:paraId="1EBAFAFD" w14:textId="77777777" w:rsidR="00CC6EF5" w:rsidRPr="00620A44" w:rsidRDefault="00CC6EF5" w:rsidP="00F9638A">
            <w:pPr>
              <w:rPr>
                <w:rFonts w:cstheme="minorHAnsi"/>
                <w:b/>
                <w:sz w:val="20"/>
                <w:szCs w:val="20"/>
              </w:rPr>
            </w:pPr>
            <w:r w:rsidRPr="00620A44">
              <w:rPr>
                <w:rFonts w:cstheme="minorHAnsi"/>
                <w:b/>
                <w:sz w:val="20"/>
                <w:szCs w:val="20"/>
              </w:rPr>
              <w:t>Recykling materiałów budowlanych</w:t>
            </w:r>
          </w:p>
        </w:tc>
        <w:tc>
          <w:tcPr>
            <w:tcW w:w="2694" w:type="dxa"/>
            <w:vAlign w:val="center"/>
          </w:tcPr>
          <w:p w14:paraId="063B91A2" w14:textId="77777777" w:rsidR="00CC6EF5" w:rsidRPr="00620A44" w:rsidDel="004278AA" w:rsidRDefault="00CC6EF5" w:rsidP="00F9638A">
            <w:pPr>
              <w:rPr>
                <w:rFonts w:cstheme="minorHAnsi"/>
                <w:sz w:val="20"/>
                <w:szCs w:val="20"/>
              </w:rPr>
            </w:pPr>
          </w:p>
        </w:tc>
        <w:tc>
          <w:tcPr>
            <w:tcW w:w="1701" w:type="dxa"/>
            <w:shd w:val="clear" w:color="auto" w:fill="E2EFD9" w:themeFill="accent6" w:themeFillTint="33"/>
            <w:vAlign w:val="center"/>
          </w:tcPr>
          <w:p w14:paraId="364E9F89" w14:textId="77777777" w:rsidR="00CC6EF5" w:rsidRPr="00620A44" w:rsidDel="004278AA" w:rsidRDefault="00CC6EF5" w:rsidP="00F9638A">
            <w:pPr>
              <w:jc w:val="center"/>
              <w:rPr>
                <w:rFonts w:cstheme="minorHAnsi"/>
                <w:sz w:val="20"/>
                <w:szCs w:val="20"/>
              </w:rPr>
            </w:pPr>
            <w:r w:rsidRPr="00620A44">
              <w:rPr>
                <w:rFonts w:cstheme="minorHAnsi"/>
                <w:sz w:val="20"/>
                <w:szCs w:val="20"/>
              </w:rPr>
              <w:t>[%]</w:t>
            </w:r>
          </w:p>
        </w:tc>
        <w:tc>
          <w:tcPr>
            <w:tcW w:w="1842" w:type="dxa"/>
          </w:tcPr>
          <w:p w14:paraId="014B20A4" w14:textId="77777777" w:rsidR="00CC6EF5" w:rsidRPr="00620A44" w:rsidDel="004278AA" w:rsidRDefault="00CC6EF5" w:rsidP="00F9638A">
            <w:pPr>
              <w:rPr>
                <w:rFonts w:cstheme="minorHAnsi"/>
                <w:b/>
                <w:sz w:val="20"/>
                <w:szCs w:val="20"/>
              </w:rPr>
            </w:pPr>
          </w:p>
        </w:tc>
      </w:tr>
      <w:tr w:rsidR="00CC6EF5" w:rsidRPr="00620A44" w:rsidDel="004278AA" w14:paraId="27C0D8A9" w14:textId="77777777" w:rsidTr="052EF04F">
        <w:trPr>
          <w:cantSplit/>
          <w:trHeight w:val="683"/>
          <w:jc w:val="center"/>
        </w:trPr>
        <w:sdt>
          <w:sdtPr>
            <w:rPr>
              <w:rFonts w:cstheme="minorHAnsi"/>
              <w:color w:val="44546A" w:themeColor="text2"/>
              <w:sz w:val="20"/>
              <w:szCs w:val="20"/>
            </w:rPr>
            <w:id w:val="-413703144"/>
            <w14:checkbox>
              <w14:checked w14:val="0"/>
              <w14:checkedState w14:val="2612" w14:font="MS Gothic"/>
              <w14:uncheckedState w14:val="2610" w14:font="MS Gothic"/>
            </w14:checkbox>
          </w:sdtPr>
          <w:sdtEndPr/>
          <w:sdtContent>
            <w:tc>
              <w:tcPr>
                <w:tcW w:w="704" w:type="dxa"/>
              </w:tcPr>
              <w:p w14:paraId="5BAB8B27" w14:textId="420B1E0F" w:rsidR="00CC6EF5" w:rsidRPr="00620A44" w:rsidRDefault="00CC6EF5"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9067" w:type="dxa"/>
            <w:gridSpan w:val="5"/>
          </w:tcPr>
          <w:p w14:paraId="5F06435D" w14:textId="1029A8F0" w:rsidR="00CC6EF5" w:rsidRPr="00620A44" w:rsidRDefault="00CC6EF5" w:rsidP="052EF04F">
            <w:pPr>
              <w:spacing w:after="160" w:line="259" w:lineRule="auto"/>
              <w:rPr>
                <w:rFonts w:cstheme="minorHAnsi"/>
                <w:i/>
                <w:iCs/>
                <w:sz w:val="20"/>
                <w:szCs w:val="20"/>
              </w:rPr>
            </w:pPr>
            <w:r w:rsidRPr="00620A44">
              <w:rPr>
                <w:rFonts w:cstheme="minorHAnsi"/>
                <w:i/>
                <w:iCs/>
                <w:sz w:val="20"/>
                <w:szCs w:val="20"/>
              </w:rPr>
              <w:t xml:space="preserve">Uzasadnienie spełnienia wymagania, konieczne uzupełnienie i załączenie arkusza kalkulacyjnego stanowiącego Załącznik </w:t>
            </w:r>
            <w:r w:rsidR="00B755A1" w:rsidRPr="00620A44">
              <w:rPr>
                <w:rFonts w:cstheme="minorHAnsi"/>
                <w:i/>
                <w:iCs/>
                <w:sz w:val="20"/>
                <w:szCs w:val="20"/>
              </w:rPr>
              <w:t>Załącznika nr 1 do Regulaminu</w:t>
            </w:r>
            <w:r w:rsidRPr="00620A44">
              <w:rPr>
                <w:rFonts w:cstheme="minorHAnsi"/>
                <w:i/>
                <w:iCs/>
                <w:sz w:val="20"/>
                <w:szCs w:val="20"/>
              </w:rPr>
              <w:t xml:space="preserve"> - Załącznik E2. Recykling materiałów budowlanych.</w:t>
            </w:r>
          </w:p>
          <w:p w14:paraId="0E532BB8" w14:textId="63AEC7FF" w:rsidR="00CC6EF5" w:rsidRPr="00620A44" w:rsidDel="004278AA" w:rsidRDefault="00CC6EF5" w:rsidP="052EF04F">
            <w:pPr>
              <w:spacing w:after="160" w:line="259" w:lineRule="auto"/>
              <w:rPr>
                <w:rFonts w:cstheme="minorHAnsi"/>
                <w:i/>
                <w:iCs/>
                <w:sz w:val="20"/>
                <w:szCs w:val="20"/>
              </w:rPr>
            </w:pPr>
            <w:r w:rsidRPr="00620A44">
              <w:rPr>
                <w:rFonts w:cstheme="minorHAnsi"/>
                <w:i/>
                <w:iCs/>
                <w:sz w:val="20"/>
                <w:szCs w:val="20"/>
              </w:rPr>
              <w:t xml:space="preserve">Wnioskodawca uzasadnia założenia przyjętych przez siebie dla wyliczenia </w:t>
            </w:r>
            <w:r w:rsidR="00566B8A" w:rsidRPr="00620A44">
              <w:rPr>
                <w:rFonts w:cstheme="minorHAnsi"/>
                <w:i/>
                <w:iCs/>
                <w:sz w:val="20"/>
                <w:szCs w:val="20"/>
              </w:rPr>
              <w:t>Wymagania Konkursowego</w:t>
            </w:r>
            <w:r w:rsidR="0050341B" w:rsidRPr="00620A44">
              <w:rPr>
                <w:rFonts w:cstheme="minorHAnsi"/>
                <w:i/>
                <w:iCs/>
                <w:sz w:val="20"/>
                <w:szCs w:val="20"/>
              </w:rPr>
              <w:t xml:space="preserve"> </w:t>
            </w:r>
            <w:r w:rsidRPr="00620A44">
              <w:rPr>
                <w:rFonts w:cstheme="minorHAnsi"/>
                <w:i/>
                <w:iCs/>
                <w:sz w:val="20"/>
                <w:szCs w:val="20"/>
              </w:rPr>
              <w:t xml:space="preserve">nr 6 Recykling materiałów budowlanych, poprzez przedłożenie obliczeń w formacie </w:t>
            </w:r>
            <w:r w:rsidR="001F5D5C" w:rsidRPr="00620A44">
              <w:rPr>
                <w:rFonts w:cstheme="minorHAnsi"/>
                <w:i/>
                <w:iCs/>
                <w:sz w:val="20"/>
                <w:szCs w:val="20"/>
              </w:rPr>
              <w:t>skoroszytu programu Excel</w:t>
            </w:r>
            <w:r w:rsidRPr="00620A44">
              <w:rPr>
                <w:rFonts w:cstheme="minorHAnsi"/>
                <w:i/>
                <w:iCs/>
                <w:sz w:val="20"/>
                <w:szCs w:val="20"/>
              </w:rPr>
              <w:t>, obejmujących wszystkie aspekty uwzględnione w ww. wymaganiu, przy czym podane obliczenia mają stanowić kompletny model obliczeniowy.</w:t>
            </w:r>
          </w:p>
        </w:tc>
      </w:tr>
    </w:tbl>
    <w:p w14:paraId="2C448252" w14:textId="77777777" w:rsidR="00CC6EF5" w:rsidRPr="00620A44" w:rsidRDefault="00CC6EF5" w:rsidP="00CC6EF5">
      <w:pPr>
        <w:rPr>
          <w:rFonts w:cstheme="minorHAnsi"/>
          <w:i/>
          <w:color w:val="44546A" w:themeColor="text2"/>
          <w:sz w:val="18"/>
        </w:rPr>
      </w:pPr>
    </w:p>
    <w:p w14:paraId="6E91B2F1" w14:textId="21FF3C4A" w:rsidR="00E17A6C" w:rsidRPr="00620A44" w:rsidRDefault="00E17A6C" w:rsidP="00E17A6C">
      <w:pPr>
        <w:rPr>
          <w:rFonts w:cstheme="minorHAnsi"/>
        </w:rPr>
      </w:pPr>
    </w:p>
    <w:p w14:paraId="668ABC10" w14:textId="753034CF" w:rsidR="00E17A6C" w:rsidRPr="00620A44" w:rsidRDefault="00E17A6C" w:rsidP="00E17A6C">
      <w:pPr>
        <w:rPr>
          <w:rFonts w:cstheme="minorHAnsi"/>
          <w:i/>
          <w:color w:val="44546A" w:themeColor="text2"/>
          <w:sz w:val="18"/>
        </w:rPr>
      </w:pPr>
      <w:r w:rsidRPr="00620A44">
        <w:rPr>
          <w:rFonts w:cstheme="minorHAnsi"/>
          <w:i/>
          <w:color w:val="44546A" w:themeColor="text2"/>
          <w:sz w:val="18"/>
        </w:rPr>
        <w:t>Tabela F.</w:t>
      </w:r>
      <w:r w:rsidR="00CC6EF5" w:rsidRPr="00620A44">
        <w:rPr>
          <w:rFonts w:cstheme="minorHAnsi"/>
          <w:i/>
          <w:color w:val="44546A" w:themeColor="text2"/>
          <w:sz w:val="18"/>
        </w:rPr>
        <w:t>7</w:t>
      </w:r>
      <w:r w:rsidRPr="00620A44">
        <w:rPr>
          <w:rFonts w:cstheme="minorHAnsi"/>
          <w:i/>
          <w:color w:val="44546A" w:themeColor="text2"/>
          <w:sz w:val="18"/>
        </w:rPr>
        <w:t xml:space="preserve"> Wymaganie </w:t>
      </w:r>
      <w:r w:rsidR="00425DD9" w:rsidRPr="00620A44">
        <w:rPr>
          <w:rFonts w:cstheme="minorHAnsi"/>
          <w:i/>
          <w:color w:val="44546A" w:themeColor="text2"/>
          <w:sz w:val="18"/>
        </w:rPr>
        <w:t xml:space="preserve">Konkursowe </w:t>
      </w:r>
      <w:r w:rsidRPr="00620A44">
        <w:rPr>
          <w:rFonts w:cstheme="minorHAnsi"/>
          <w:i/>
          <w:color w:val="44546A" w:themeColor="text2"/>
          <w:sz w:val="18"/>
        </w:rPr>
        <w:t xml:space="preserve">- Przychód z </w:t>
      </w:r>
      <w:r w:rsidR="00425DD9" w:rsidRPr="00620A44">
        <w:rPr>
          <w:rFonts w:cstheme="minorHAnsi"/>
          <w:i/>
          <w:color w:val="44546A" w:themeColor="text2"/>
          <w:sz w:val="18"/>
        </w:rPr>
        <w:t>Komercjalizacji Wyników Prac B+R</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1940DC" w:rsidRPr="00620A44" w:rsidDel="004278AA" w14:paraId="29FE6D25" w14:textId="77777777" w:rsidTr="052EF04F">
        <w:trPr>
          <w:cantSplit/>
          <w:trHeight w:val="1134"/>
          <w:jc w:val="center"/>
        </w:trPr>
        <w:tc>
          <w:tcPr>
            <w:tcW w:w="9067" w:type="dxa"/>
            <w:gridSpan w:val="5"/>
            <w:shd w:val="clear" w:color="auto" w:fill="A8D08D" w:themeFill="accent6" w:themeFillTint="99"/>
            <w:vAlign w:val="center"/>
          </w:tcPr>
          <w:p w14:paraId="157E5137" w14:textId="639119B0" w:rsidR="001940DC" w:rsidRPr="00620A44" w:rsidRDefault="001940DC" w:rsidP="001940DC">
            <w:pPr>
              <w:jc w:val="center"/>
              <w:rPr>
                <w:rFonts w:cstheme="minorHAnsi"/>
                <w:sz w:val="20"/>
                <w:szCs w:val="20"/>
              </w:rPr>
            </w:pPr>
            <w:r w:rsidRPr="00620A44">
              <w:rPr>
                <w:rFonts w:cstheme="minorHAnsi"/>
                <w:b/>
                <w:sz w:val="20"/>
                <w:szCs w:val="20"/>
              </w:rPr>
              <w:t xml:space="preserve">Przychód z </w:t>
            </w:r>
            <w:r w:rsidR="00425DD9" w:rsidRPr="00620A44">
              <w:rPr>
                <w:rFonts w:cstheme="minorHAnsi"/>
                <w:b/>
                <w:sz w:val="20"/>
                <w:szCs w:val="20"/>
              </w:rPr>
              <w:t>Komercjalizacji Wyników Prac B+R</w:t>
            </w:r>
          </w:p>
        </w:tc>
      </w:tr>
      <w:tr w:rsidR="00E17A6C" w:rsidRPr="00620A44" w:rsidDel="004278AA" w14:paraId="695E3956" w14:textId="77777777" w:rsidTr="052EF04F">
        <w:trPr>
          <w:cantSplit/>
          <w:trHeight w:val="1134"/>
          <w:jc w:val="center"/>
        </w:trPr>
        <w:tc>
          <w:tcPr>
            <w:tcW w:w="9067" w:type="dxa"/>
            <w:gridSpan w:val="5"/>
            <w:shd w:val="clear" w:color="auto" w:fill="C5E0B3" w:themeFill="accent6" w:themeFillTint="66"/>
            <w:vAlign w:val="center"/>
          </w:tcPr>
          <w:p w14:paraId="5A10CBEA" w14:textId="6362D1A9" w:rsidR="00E17A6C" w:rsidRPr="00620A44" w:rsidRDefault="00E17A6C" w:rsidP="001C3DAF">
            <w:pPr>
              <w:jc w:val="both"/>
              <w:rPr>
                <w:rFonts w:cstheme="minorHAnsi"/>
                <w:sz w:val="20"/>
                <w:szCs w:val="20"/>
              </w:rPr>
            </w:pPr>
            <w:r w:rsidRPr="00620A44">
              <w:rPr>
                <w:rFonts w:cstheme="minorHAnsi"/>
                <w:sz w:val="20"/>
                <w:szCs w:val="20"/>
              </w:rPr>
              <w:lastRenderedPageBreak/>
              <w:t xml:space="preserve">W ramach wymagania </w:t>
            </w:r>
            <w:r w:rsidRPr="00620A44">
              <w:rPr>
                <w:rFonts w:cstheme="minorHAnsi"/>
                <w:sz w:val="20"/>
                <w:szCs w:val="20"/>
                <w:u w:val="single"/>
              </w:rPr>
              <w:t xml:space="preserve">Przychód z </w:t>
            </w:r>
            <w:r w:rsidR="00425DD9" w:rsidRPr="00620A44">
              <w:rPr>
                <w:rFonts w:cstheme="minorHAnsi"/>
                <w:sz w:val="20"/>
                <w:szCs w:val="20"/>
                <w:u w:val="single"/>
              </w:rPr>
              <w:t>Komercjalizacji Wyników Prac B+R</w:t>
            </w:r>
            <w:r w:rsidR="00425DD9" w:rsidRPr="00620A44">
              <w:rPr>
                <w:rFonts w:cstheme="minorHAnsi"/>
                <w:sz w:val="20"/>
                <w:szCs w:val="20"/>
              </w:rPr>
              <w:t xml:space="preserve"> </w:t>
            </w:r>
            <w:r w:rsidRPr="00620A44">
              <w:rPr>
                <w:rFonts w:cstheme="minorHAnsi"/>
                <w:sz w:val="20"/>
                <w:szCs w:val="20"/>
              </w:rPr>
              <w:t xml:space="preserve">ocenie </w:t>
            </w:r>
            <w:r w:rsidR="00DC2AC6" w:rsidRPr="00620A44">
              <w:rPr>
                <w:rFonts w:cstheme="minorHAnsi"/>
                <w:sz w:val="20"/>
                <w:szCs w:val="20"/>
              </w:rPr>
              <w:t xml:space="preserve">zgodnie z metodologią określoną w Załączniku nr 5 do Regulaminu </w:t>
            </w:r>
            <w:r w:rsidRPr="00620A44">
              <w:rPr>
                <w:rFonts w:cstheme="minorHAnsi"/>
                <w:sz w:val="20"/>
                <w:szCs w:val="20"/>
              </w:rPr>
              <w:t xml:space="preserve">podlegać będzie </w:t>
            </w:r>
            <w:r w:rsidR="00024A53" w:rsidRPr="00620A44">
              <w:rPr>
                <w:rFonts w:cstheme="minorHAnsi"/>
                <w:sz w:val="20"/>
                <w:szCs w:val="20"/>
              </w:rPr>
              <w:t xml:space="preserve">oferowany NCBR </w:t>
            </w:r>
            <w:r w:rsidRPr="00620A44">
              <w:rPr>
                <w:rFonts w:cstheme="minorHAnsi"/>
                <w:sz w:val="20"/>
                <w:szCs w:val="20"/>
              </w:rPr>
              <w:t xml:space="preserve">przez Wnioskodawcę udział w przychodzie z </w:t>
            </w:r>
            <w:r w:rsidR="00425DD9" w:rsidRPr="00620A44">
              <w:rPr>
                <w:rFonts w:cstheme="minorHAnsi"/>
                <w:sz w:val="20"/>
                <w:szCs w:val="20"/>
              </w:rPr>
              <w:t>Komercjalizacji Wyników Prac B+R</w:t>
            </w:r>
            <w:r w:rsidRPr="00620A44">
              <w:rPr>
                <w:rFonts w:cstheme="minorHAnsi"/>
                <w:sz w:val="20"/>
                <w:szCs w:val="20"/>
              </w:rPr>
              <w:t>. W kolumnie „</w:t>
            </w:r>
            <w:r w:rsidRPr="00620A44">
              <w:rPr>
                <w:rFonts w:cstheme="minorHAnsi"/>
                <w:i/>
                <w:sz w:val="20"/>
                <w:szCs w:val="20"/>
              </w:rPr>
              <w:t>Deklarowana wartość</w:t>
            </w:r>
            <w:r w:rsidRPr="00620A44">
              <w:rPr>
                <w:rFonts w:cstheme="minorHAnsi"/>
                <w:sz w:val="20"/>
                <w:szCs w:val="20"/>
              </w:rPr>
              <w:t xml:space="preserve">” w miejscu wielokropku Wnioskodawca wpisuje </w:t>
            </w:r>
            <w:r w:rsidR="0059530F" w:rsidRPr="00620A44">
              <w:rPr>
                <w:rFonts w:cstheme="minorHAnsi"/>
                <w:sz w:val="20"/>
                <w:szCs w:val="20"/>
              </w:rPr>
              <w:t xml:space="preserve">oferowany NCBR </w:t>
            </w:r>
            <w:r w:rsidRPr="00620A44">
              <w:rPr>
                <w:rFonts w:cstheme="minorHAnsi"/>
                <w:sz w:val="20"/>
                <w:szCs w:val="20"/>
              </w:rPr>
              <w:t xml:space="preserve">udział w przychodzie z </w:t>
            </w:r>
            <w:r w:rsidR="00425DD9" w:rsidRPr="00620A44">
              <w:rPr>
                <w:rFonts w:cstheme="minorHAnsi"/>
                <w:sz w:val="20"/>
                <w:szCs w:val="20"/>
              </w:rPr>
              <w:t>Komercjalizacji Wyników Prac B+R</w:t>
            </w:r>
            <w:r w:rsidRPr="00620A44">
              <w:rPr>
                <w:rFonts w:cstheme="minorHAnsi"/>
                <w:sz w:val="20"/>
                <w:szCs w:val="20"/>
              </w:rPr>
              <w:t xml:space="preserve"> ponad minimalne 0.5% (ujęte w tabeli).</w:t>
            </w:r>
          </w:p>
          <w:p w14:paraId="735D9D08" w14:textId="1117D346" w:rsidR="00DC2AC6" w:rsidRPr="00620A44" w:rsidRDefault="00DC2AC6" w:rsidP="001C3DAF">
            <w:pPr>
              <w:jc w:val="both"/>
              <w:rPr>
                <w:rFonts w:cstheme="minorHAnsi"/>
                <w:sz w:val="20"/>
                <w:szCs w:val="20"/>
              </w:rPr>
            </w:pPr>
          </w:p>
        </w:tc>
      </w:tr>
      <w:tr w:rsidR="00E17A6C" w:rsidRPr="00620A44" w:rsidDel="004278AA" w14:paraId="58366714" w14:textId="77777777" w:rsidTr="052EF04F">
        <w:trPr>
          <w:cantSplit/>
          <w:trHeight w:val="1134"/>
          <w:jc w:val="center"/>
        </w:trPr>
        <w:tc>
          <w:tcPr>
            <w:tcW w:w="704" w:type="dxa"/>
            <w:shd w:val="clear" w:color="auto" w:fill="C5E0B3" w:themeFill="accent6" w:themeFillTint="66"/>
            <w:vAlign w:val="center"/>
          </w:tcPr>
          <w:p w14:paraId="5ECA74C7" w14:textId="77777777" w:rsidR="00E17A6C" w:rsidRPr="00620A44" w:rsidDel="0032641A" w:rsidRDefault="00E17A6C" w:rsidP="001C3DAF">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17EEDCA6" w14:textId="3708C6C3" w:rsidR="00E17A6C" w:rsidRPr="00620A44" w:rsidRDefault="00E17A6C" w:rsidP="052EF04F">
            <w:pPr>
              <w:rPr>
                <w:rFonts w:cstheme="minorHAnsi"/>
                <w:b/>
                <w:bCs/>
                <w:sz w:val="20"/>
                <w:szCs w:val="20"/>
              </w:rPr>
            </w:pPr>
            <w:r w:rsidRPr="00620A44">
              <w:rPr>
                <w:rFonts w:cstheme="minorHAnsi"/>
                <w:b/>
                <w:bCs/>
                <w:sz w:val="20"/>
                <w:szCs w:val="20"/>
              </w:rPr>
              <w:t xml:space="preserve">Nazwa </w:t>
            </w:r>
            <w:r w:rsidR="00350EE0" w:rsidRPr="00620A44">
              <w:rPr>
                <w:rFonts w:cstheme="minorHAnsi"/>
                <w:b/>
                <w:bCs/>
                <w:sz w:val="20"/>
                <w:szCs w:val="20"/>
              </w:rPr>
              <w:t>Wymagania Konkursowego</w:t>
            </w:r>
          </w:p>
        </w:tc>
        <w:tc>
          <w:tcPr>
            <w:tcW w:w="1701" w:type="dxa"/>
            <w:shd w:val="clear" w:color="auto" w:fill="C5E0B3" w:themeFill="accent6" w:themeFillTint="66"/>
            <w:vAlign w:val="center"/>
          </w:tcPr>
          <w:p w14:paraId="4193846D" w14:textId="77777777" w:rsidR="00E17A6C" w:rsidRPr="00620A44" w:rsidRDefault="00E17A6C" w:rsidP="001C3DAF">
            <w:pPr>
              <w:pStyle w:val="Akapitzlist"/>
              <w:spacing w:before="60" w:after="60" w:line="276" w:lineRule="auto"/>
              <w:ind w:left="0"/>
              <w:contextualSpacing w:val="0"/>
              <w:jc w:val="center"/>
              <w:rPr>
                <w:rFonts w:cstheme="minorHAnsi"/>
                <w:b/>
              </w:rPr>
            </w:pPr>
            <w:r w:rsidRPr="00620A44">
              <w:rPr>
                <w:rFonts w:cstheme="minorHAnsi"/>
                <w:b/>
                <w:sz w:val="20"/>
                <w:szCs w:val="20"/>
              </w:rPr>
              <w:t>Deklarowana wartość</w:t>
            </w:r>
          </w:p>
        </w:tc>
        <w:tc>
          <w:tcPr>
            <w:tcW w:w="1560" w:type="dxa"/>
            <w:shd w:val="clear" w:color="auto" w:fill="C5E0B3" w:themeFill="accent6" w:themeFillTint="66"/>
            <w:vAlign w:val="center"/>
          </w:tcPr>
          <w:p w14:paraId="534C254F" w14:textId="77777777" w:rsidR="00E17A6C" w:rsidRPr="00620A44" w:rsidRDefault="00E17A6C" w:rsidP="001C3DAF">
            <w:pPr>
              <w:pStyle w:val="Akapitzlist"/>
              <w:spacing w:before="60" w:after="60" w:line="276" w:lineRule="auto"/>
              <w:ind w:left="0"/>
              <w:contextualSpacing w:val="0"/>
              <w:jc w:val="center"/>
              <w:rPr>
                <w:rFonts w:cstheme="minorHAnsi"/>
                <w:sz w:val="20"/>
                <w:szCs w:val="20"/>
              </w:rPr>
            </w:pPr>
            <w:r w:rsidRPr="00620A44">
              <w:rPr>
                <w:rFonts w:cstheme="minorHAnsi"/>
                <w:b/>
                <w:sz w:val="20"/>
                <w:szCs w:val="20"/>
              </w:rPr>
              <w:t>Jednostka</w:t>
            </w:r>
          </w:p>
        </w:tc>
        <w:tc>
          <w:tcPr>
            <w:tcW w:w="2976" w:type="dxa"/>
            <w:shd w:val="clear" w:color="auto" w:fill="C5E0B3" w:themeFill="accent6" w:themeFillTint="66"/>
            <w:vAlign w:val="center"/>
          </w:tcPr>
          <w:p w14:paraId="2B402E21" w14:textId="77777777" w:rsidR="00E17A6C" w:rsidRPr="00620A44" w:rsidDel="004278AA" w:rsidRDefault="00E17A6C" w:rsidP="001C3DAF">
            <w:pPr>
              <w:jc w:val="center"/>
              <w:rPr>
                <w:rFonts w:cstheme="minorHAnsi"/>
                <w:b/>
                <w:sz w:val="20"/>
                <w:szCs w:val="20"/>
              </w:rPr>
            </w:pPr>
            <w:r w:rsidRPr="00620A44">
              <w:rPr>
                <w:rFonts w:cstheme="minorHAnsi"/>
                <w:b/>
                <w:sz w:val="20"/>
                <w:szCs w:val="20"/>
              </w:rPr>
              <w:t>Uwagi</w:t>
            </w:r>
          </w:p>
        </w:tc>
      </w:tr>
      <w:tr w:rsidR="00E17A6C" w:rsidRPr="00620A44" w:rsidDel="004278AA" w14:paraId="51DBBE8C" w14:textId="77777777" w:rsidTr="052EF04F">
        <w:trPr>
          <w:cantSplit/>
          <w:trHeight w:val="70"/>
          <w:jc w:val="center"/>
        </w:trPr>
        <w:tc>
          <w:tcPr>
            <w:tcW w:w="704" w:type="dxa"/>
            <w:shd w:val="clear" w:color="auto" w:fill="E2EFD9" w:themeFill="accent6" w:themeFillTint="33"/>
            <w:vAlign w:val="center"/>
          </w:tcPr>
          <w:p w14:paraId="3A1D41DC" w14:textId="77777777" w:rsidR="00E17A6C" w:rsidRPr="00620A44" w:rsidRDefault="00E17A6C" w:rsidP="001C3DA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0F74555D" w14:textId="11D81B31" w:rsidR="00E17A6C" w:rsidRPr="00620A44" w:rsidRDefault="00E17A6C" w:rsidP="001C3DAF">
            <w:pPr>
              <w:rPr>
                <w:rFonts w:cstheme="minorHAnsi"/>
                <w:b/>
                <w:sz w:val="20"/>
                <w:szCs w:val="20"/>
              </w:rPr>
            </w:pPr>
            <w:r w:rsidRPr="00620A44">
              <w:rPr>
                <w:rFonts w:cstheme="minorHAnsi"/>
                <w:b/>
                <w:sz w:val="20"/>
                <w:szCs w:val="20"/>
              </w:rPr>
              <w:t xml:space="preserve">Przychód z </w:t>
            </w:r>
            <w:r w:rsidR="0059530F" w:rsidRPr="00620A44">
              <w:rPr>
                <w:rFonts w:cstheme="minorHAnsi"/>
                <w:b/>
                <w:sz w:val="20"/>
                <w:szCs w:val="20"/>
              </w:rPr>
              <w:t>Komercjalizacji Wyników Prac B+R</w:t>
            </w:r>
          </w:p>
        </w:tc>
        <w:tc>
          <w:tcPr>
            <w:tcW w:w="1701" w:type="dxa"/>
            <w:vAlign w:val="center"/>
          </w:tcPr>
          <w:p w14:paraId="7CFB8C5A" w14:textId="43B71E66" w:rsidR="00E17A6C" w:rsidRPr="00620A44" w:rsidDel="004278AA" w:rsidRDefault="00E17A6C" w:rsidP="001C3DAF">
            <w:pPr>
              <w:jc w:val="center"/>
              <w:rPr>
                <w:rFonts w:cstheme="minorHAnsi"/>
                <w:b/>
                <w:sz w:val="20"/>
                <w:szCs w:val="20"/>
              </w:rPr>
            </w:pPr>
          </w:p>
        </w:tc>
        <w:tc>
          <w:tcPr>
            <w:tcW w:w="1560" w:type="dxa"/>
            <w:shd w:val="clear" w:color="auto" w:fill="E2EFD9" w:themeFill="accent6" w:themeFillTint="33"/>
            <w:vAlign w:val="center"/>
          </w:tcPr>
          <w:p w14:paraId="5944420B" w14:textId="77777777" w:rsidR="00E17A6C" w:rsidRPr="00620A44" w:rsidDel="004278AA" w:rsidRDefault="00E17A6C" w:rsidP="001C3DAF">
            <w:pPr>
              <w:pStyle w:val="Akapitzlist"/>
              <w:spacing w:before="60" w:after="60" w:line="276" w:lineRule="auto"/>
              <w:ind w:left="0"/>
              <w:contextualSpacing w:val="0"/>
              <w:jc w:val="center"/>
              <w:rPr>
                <w:rFonts w:cstheme="minorHAnsi"/>
                <w:sz w:val="20"/>
                <w:szCs w:val="20"/>
              </w:rPr>
            </w:pPr>
            <w:r w:rsidRPr="00620A44">
              <w:rPr>
                <w:rFonts w:cstheme="minorHAnsi"/>
                <w:b/>
                <w:sz w:val="20"/>
                <w:szCs w:val="20"/>
              </w:rPr>
              <w:t>+ 0,5%</w:t>
            </w:r>
            <w:r w:rsidRPr="00620A44">
              <w:rPr>
                <w:rFonts w:cstheme="minorHAnsi"/>
                <w:sz w:val="20"/>
                <w:szCs w:val="20"/>
              </w:rPr>
              <w:t xml:space="preserve"> [%]</w:t>
            </w:r>
          </w:p>
        </w:tc>
        <w:tc>
          <w:tcPr>
            <w:tcW w:w="2976" w:type="dxa"/>
          </w:tcPr>
          <w:p w14:paraId="2AA688D3" w14:textId="77777777" w:rsidR="00E17A6C" w:rsidRPr="00620A44" w:rsidDel="004278AA" w:rsidRDefault="00E17A6C" w:rsidP="001C3DAF">
            <w:pPr>
              <w:rPr>
                <w:rFonts w:cstheme="minorHAnsi"/>
                <w:b/>
                <w:sz w:val="20"/>
                <w:szCs w:val="20"/>
              </w:rPr>
            </w:pPr>
          </w:p>
        </w:tc>
      </w:tr>
      <w:tr w:rsidR="00E17A6C" w:rsidRPr="00620A44" w:rsidDel="004278AA" w14:paraId="419D7555" w14:textId="77777777" w:rsidTr="052EF04F">
        <w:trPr>
          <w:cantSplit/>
          <w:trHeight w:val="781"/>
          <w:jc w:val="center"/>
        </w:trPr>
        <w:tc>
          <w:tcPr>
            <w:tcW w:w="9067" w:type="dxa"/>
            <w:gridSpan w:val="5"/>
          </w:tcPr>
          <w:p w14:paraId="7629EE07" w14:textId="77777777" w:rsidR="00E17A6C" w:rsidRPr="00620A44" w:rsidDel="004278AA" w:rsidRDefault="00E17A6C" w:rsidP="001C3DAF">
            <w:pPr>
              <w:rPr>
                <w:rFonts w:cstheme="minorHAnsi"/>
                <w:b/>
                <w:i/>
                <w:sz w:val="20"/>
                <w:szCs w:val="20"/>
              </w:rPr>
            </w:pPr>
            <w:r w:rsidRPr="00620A44">
              <w:rPr>
                <w:rFonts w:cstheme="minorHAnsi"/>
                <w:i/>
                <w:sz w:val="20"/>
                <w:szCs w:val="20"/>
              </w:rPr>
              <w:t>Uzasadnienie spełnienia wymagania</w:t>
            </w:r>
          </w:p>
        </w:tc>
      </w:tr>
    </w:tbl>
    <w:p w14:paraId="504C2D69" w14:textId="77777777" w:rsidR="00E17A6C" w:rsidRPr="00620A44" w:rsidRDefault="00E17A6C" w:rsidP="00E17A6C">
      <w:pPr>
        <w:rPr>
          <w:rFonts w:cstheme="minorHAnsi"/>
        </w:rPr>
      </w:pPr>
    </w:p>
    <w:p w14:paraId="1576ED0A" w14:textId="3B9B3572" w:rsidR="00E17A6C" w:rsidRPr="00620A44" w:rsidRDefault="00E17A6C" w:rsidP="00E17A6C">
      <w:pPr>
        <w:rPr>
          <w:rFonts w:cstheme="minorHAnsi"/>
          <w:i/>
          <w:color w:val="44546A" w:themeColor="text2"/>
          <w:sz w:val="18"/>
        </w:rPr>
      </w:pPr>
      <w:r w:rsidRPr="00620A44">
        <w:rPr>
          <w:rFonts w:cstheme="minorHAnsi"/>
          <w:i/>
          <w:color w:val="44546A" w:themeColor="text2"/>
          <w:sz w:val="18"/>
        </w:rPr>
        <w:t>Tabela F.</w:t>
      </w:r>
      <w:r w:rsidR="00CC6EF5" w:rsidRPr="00620A44">
        <w:rPr>
          <w:rFonts w:cstheme="minorHAnsi"/>
          <w:i/>
          <w:color w:val="44546A" w:themeColor="text2"/>
          <w:sz w:val="18"/>
        </w:rPr>
        <w:t>8</w:t>
      </w:r>
      <w:r w:rsidRPr="00620A44">
        <w:rPr>
          <w:rFonts w:cstheme="minorHAnsi"/>
          <w:i/>
          <w:color w:val="44546A" w:themeColor="text2"/>
          <w:sz w:val="18"/>
        </w:rPr>
        <w:t xml:space="preserve"> Wymaganie </w:t>
      </w:r>
      <w:r w:rsidR="00BC78A7" w:rsidRPr="00620A44">
        <w:rPr>
          <w:rFonts w:cstheme="minorHAnsi"/>
          <w:i/>
          <w:color w:val="44546A" w:themeColor="text2"/>
          <w:sz w:val="18"/>
        </w:rPr>
        <w:t>K</w:t>
      </w:r>
      <w:r w:rsidRPr="00620A44">
        <w:rPr>
          <w:rFonts w:cstheme="minorHAnsi"/>
          <w:i/>
          <w:color w:val="44546A" w:themeColor="text2"/>
          <w:sz w:val="18"/>
        </w:rPr>
        <w:t xml:space="preserve">onkursowe - Przychód z </w:t>
      </w:r>
      <w:r w:rsidR="00024A53" w:rsidRPr="00620A44">
        <w:rPr>
          <w:rFonts w:cstheme="minorHAnsi"/>
          <w:i/>
          <w:color w:val="44546A" w:themeColor="text2"/>
          <w:sz w:val="18"/>
        </w:rPr>
        <w:t>Komercjalizacji Technologii Zależnych</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1940DC" w:rsidRPr="00620A44" w:rsidDel="004278AA" w14:paraId="1CC8AC15" w14:textId="77777777" w:rsidTr="052EF04F">
        <w:trPr>
          <w:cantSplit/>
          <w:trHeight w:val="1134"/>
          <w:jc w:val="center"/>
        </w:trPr>
        <w:tc>
          <w:tcPr>
            <w:tcW w:w="9067" w:type="dxa"/>
            <w:gridSpan w:val="5"/>
            <w:shd w:val="clear" w:color="auto" w:fill="A8D08D" w:themeFill="accent6" w:themeFillTint="99"/>
            <w:vAlign w:val="center"/>
          </w:tcPr>
          <w:p w14:paraId="22010926" w14:textId="1FB75ACB" w:rsidR="001940DC" w:rsidRPr="00620A44" w:rsidRDefault="001940DC" w:rsidP="001940DC">
            <w:pPr>
              <w:jc w:val="center"/>
              <w:rPr>
                <w:rFonts w:cstheme="minorHAnsi"/>
                <w:sz w:val="20"/>
                <w:szCs w:val="20"/>
              </w:rPr>
            </w:pPr>
            <w:r w:rsidRPr="00620A44">
              <w:rPr>
                <w:rFonts w:cstheme="minorHAnsi"/>
                <w:b/>
                <w:sz w:val="20"/>
                <w:szCs w:val="20"/>
              </w:rPr>
              <w:t xml:space="preserve">Przychód z </w:t>
            </w:r>
            <w:r w:rsidR="00024A53" w:rsidRPr="00620A44">
              <w:rPr>
                <w:rFonts w:cstheme="minorHAnsi"/>
                <w:b/>
                <w:sz w:val="20"/>
                <w:szCs w:val="20"/>
              </w:rPr>
              <w:t>Komercjalizacji Technologii Zależnych</w:t>
            </w:r>
          </w:p>
        </w:tc>
      </w:tr>
      <w:tr w:rsidR="00E17A6C" w:rsidRPr="00620A44" w:rsidDel="004278AA" w14:paraId="2028A141" w14:textId="77777777" w:rsidTr="052EF04F">
        <w:trPr>
          <w:cantSplit/>
          <w:trHeight w:val="1134"/>
          <w:jc w:val="center"/>
        </w:trPr>
        <w:tc>
          <w:tcPr>
            <w:tcW w:w="9067" w:type="dxa"/>
            <w:gridSpan w:val="5"/>
            <w:shd w:val="clear" w:color="auto" w:fill="C5E0B3" w:themeFill="accent6" w:themeFillTint="66"/>
            <w:vAlign w:val="center"/>
          </w:tcPr>
          <w:p w14:paraId="0E704E96" w14:textId="777B89FB" w:rsidR="00E17A6C" w:rsidRPr="00620A44" w:rsidRDefault="00E17A6C" w:rsidP="001C3DAF">
            <w:pPr>
              <w:jc w:val="both"/>
              <w:rPr>
                <w:rFonts w:cstheme="minorHAnsi"/>
                <w:sz w:val="20"/>
                <w:szCs w:val="20"/>
              </w:rPr>
            </w:pPr>
            <w:r w:rsidRPr="00620A44">
              <w:rPr>
                <w:rFonts w:cstheme="minorHAnsi"/>
                <w:sz w:val="20"/>
                <w:szCs w:val="20"/>
              </w:rPr>
              <w:t xml:space="preserve">W ramach wymagania </w:t>
            </w:r>
            <w:r w:rsidRPr="00620A44">
              <w:rPr>
                <w:rFonts w:cstheme="minorHAnsi"/>
                <w:sz w:val="20"/>
                <w:szCs w:val="20"/>
                <w:u w:val="single"/>
              </w:rPr>
              <w:t xml:space="preserve">Przychód z </w:t>
            </w:r>
            <w:r w:rsidR="00024A53" w:rsidRPr="00620A44">
              <w:rPr>
                <w:rFonts w:cstheme="minorHAnsi"/>
                <w:sz w:val="20"/>
                <w:szCs w:val="20"/>
                <w:u w:val="single"/>
              </w:rPr>
              <w:t xml:space="preserve">Komercjalizacji Technologii Zależnych </w:t>
            </w:r>
            <w:r w:rsidRPr="00620A44">
              <w:rPr>
                <w:rFonts w:cstheme="minorHAnsi"/>
                <w:sz w:val="20"/>
                <w:szCs w:val="20"/>
              </w:rPr>
              <w:t>ocenie</w:t>
            </w:r>
            <w:r w:rsidR="008552E5" w:rsidRPr="00620A44">
              <w:rPr>
                <w:rFonts w:cstheme="minorHAnsi"/>
                <w:sz w:val="20"/>
                <w:szCs w:val="20"/>
              </w:rPr>
              <w:t xml:space="preserve"> zgodnie z metodologią określoną w Załączniku nr 5 do Regulaminu</w:t>
            </w:r>
            <w:r w:rsidRPr="00620A44">
              <w:rPr>
                <w:rFonts w:cstheme="minorHAnsi"/>
                <w:sz w:val="20"/>
                <w:szCs w:val="20"/>
              </w:rPr>
              <w:t xml:space="preserve"> podlegać będzie </w:t>
            </w:r>
            <w:r w:rsidR="00024A53" w:rsidRPr="00620A44">
              <w:rPr>
                <w:rFonts w:cstheme="minorHAnsi"/>
                <w:sz w:val="20"/>
                <w:szCs w:val="20"/>
              </w:rPr>
              <w:t xml:space="preserve">oferowany NCBR </w:t>
            </w:r>
            <w:r w:rsidRPr="00620A44">
              <w:rPr>
                <w:rFonts w:cstheme="minorHAnsi"/>
                <w:sz w:val="20"/>
                <w:szCs w:val="20"/>
              </w:rPr>
              <w:t xml:space="preserve">przez Wnioskodawcę udział w </w:t>
            </w:r>
            <w:r w:rsidR="00024A53" w:rsidRPr="00620A44">
              <w:rPr>
                <w:rFonts w:cstheme="minorHAnsi"/>
                <w:sz w:val="20"/>
                <w:szCs w:val="20"/>
              </w:rPr>
              <w:t>P</w:t>
            </w:r>
            <w:r w:rsidRPr="00620A44">
              <w:rPr>
                <w:rFonts w:cstheme="minorHAnsi"/>
                <w:sz w:val="20"/>
                <w:szCs w:val="20"/>
              </w:rPr>
              <w:t xml:space="preserve">rzychodzie z </w:t>
            </w:r>
            <w:r w:rsidR="00024A53" w:rsidRPr="00620A44">
              <w:rPr>
                <w:rFonts w:cstheme="minorHAnsi"/>
                <w:sz w:val="20"/>
                <w:szCs w:val="20"/>
              </w:rPr>
              <w:t>Komercjalizacji Technologii Zależnych</w:t>
            </w:r>
            <w:r w:rsidRPr="00620A44">
              <w:rPr>
                <w:rFonts w:cstheme="minorHAnsi"/>
                <w:sz w:val="20"/>
                <w:szCs w:val="20"/>
              </w:rPr>
              <w:t>. W kolumnie „</w:t>
            </w:r>
            <w:r w:rsidRPr="00620A44">
              <w:rPr>
                <w:rFonts w:cstheme="minorHAnsi"/>
                <w:i/>
                <w:sz w:val="20"/>
                <w:szCs w:val="20"/>
              </w:rPr>
              <w:t>Deklarowana wartość</w:t>
            </w:r>
            <w:r w:rsidRPr="00620A44">
              <w:rPr>
                <w:rFonts w:cstheme="minorHAnsi"/>
                <w:sz w:val="20"/>
                <w:szCs w:val="20"/>
              </w:rPr>
              <w:t xml:space="preserve">” w miejscu wielokropku Wnioskodawca wpisuje </w:t>
            </w:r>
            <w:r w:rsidR="00024A53" w:rsidRPr="00620A44">
              <w:rPr>
                <w:rFonts w:cstheme="minorHAnsi"/>
                <w:sz w:val="20"/>
                <w:szCs w:val="20"/>
              </w:rPr>
              <w:t xml:space="preserve">oferowany NCBR </w:t>
            </w:r>
            <w:r w:rsidRPr="00620A44">
              <w:rPr>
                <w:rFonts w:cstheme="minorHAnsi"/>
                <w:sz w:val="20"/>
                <w:szCs w:val="20"/>
              </w:rPr>
              <w:t xml:space="preserve">udział w </w:t>
            </w:r>
            <w:r w:rsidR="00024A53" w:rsidRPr="00620A44">
              <w:rPr>
                <w:rFonts w:cstheme="minorHAnsi"/>
                <w:sz w:val="20"/>
                <w:szCs w:val="20"/>
              </w:rPr>
              <w:t xml:space="preserve">Przychodzie </w:t>
            </w:r>
            <w:r w:rsidRPr="00620A44">
              <w:rPr>
                <w:rFonts w:cstheme="minorHAnsi"/>
                <w:sz w:val="20"/>
                <w:szCs w:val="20"/>
              </w:rPr>
              <w:t xml:space="preserve">z </w:t>
            </w:r>
            <w:r w:rsidR="00024A53" w:rsidRPr="00620A44">
              <w:rPr>
                <w:rFonts w:cstheme="minorHAnsi"/>
                <w:sz w:val="20"/>
                <w:szCs w:val="20"/>
              </w:rPr>
              <w:t>Komercjalizacji Technologii Zależnych</w:t>
            </w:r>
            <w:r w:rsidRPr="00620A44">
              <w:rPr>
                <w:rFonts w:cstheme="minorHAnsi"/>
                <w:sz w:val="20"/>
                <w:szCs w:val="20"/>
              </w:rPr>
              <w:t xml:space="preserve"> ponad minimalne 0.5% (ujęte w tabeli).</w:t>
            </w:r>
          </w:p>
          <w:p w14:paraId="05837B94" w14:textId="77777777" w:rsidR="00E17A6C" w:rsidRPr="00620A44" w:rsidRDefault="00E17A6C" w:rsidP="001C3DAF">
            <w:pPr>
              <w:jc w:val="both"/>
              <w:rPr>
                <w:rFonts w:cstheme="minorHAnsi"/>
                <w:sz w:val="20"/>
                <w:szCs w:val="20"/>
              </w:rPr>
            </w:pPr>
          </w:p>
        </w:tc>
      </w:tr>
      <w:tr w:rsidR="00E17A6C" w:rsidRPr="00620A44" w:rsidDel="004278AA" w14:paraId="4097E15D" w14:textId="77777777" w:rsidTr="052EF04F">
        <w:trPr>
          <w:cantSplit/>
          <w:trHeight w:val="1134"/>
          <w:jc w:val="center"/>
        </w:trPr>
        <w:tc>
          <w:tcPr>
            <w:tcW w:w="704" w:type="dxa"/>
            <w:shd w:val="clear" w:color="auto" w:fill="C5E0B3" w:themeFill="accent6" w:themeFillTint="66"/>
            <w:vAlign w:val="center"/>
          </w:tcPr>
          <w:p w14:paraId="51BEEED6" w14:textId="77777777" w:rsidR="00E17A6C" w:rsidRPr="00620A44" w:rsidRDefault="00E17A6C" w:rsidP="001C3DAF">
            <w:pPr>
              <w:rPr>
                <w:rFonts w:cstheme="minorHAnsi"/>
                <w:sz w:val="20"/>
                <w:szCs w:val="20"/>
              </w:rPr>
            </w:pPr>
            <w:r w:rsidRPr="00620A44">
              <w:rPr>
                <w:rFonts w:cstheme="minorHAnsi"/>
                <w:b/>
                <w:sz w:val="20"/>
                <w:szCs w:val="20"/>
              </w:rPr>
              <w:t>L.p.</w:t>
            </w:r>
          </w:p>
        </w:tc>
        <w:tc>
          <w:tcPr>
            <w:tcW w:w="2126" w:type="dxa"/>
            <w:shd w:val="clear" w:color="auto" w:fill="C5E0B3" w:themeFill="accent6" w:themeFillTint="66"/>
            <w:vAlign w:val="center"/>
          </w:tcPr>
          <w:p w14:paraId="24DD78BC" w14:textId="77777777" w:rsidR="00E17A6C" w:rsidRPr="00620A44" w:rsidRDefault="00E17A6C" w:rsidP="001C3DAF">
            <w:pPr>
              <w:rPr>
                <w:rFonts w:cstheme="minorHAnsi"/>
                <w:b/>
                <w:sz w:val="20"/>
                <w:szCs w:val="20"/>
              </w:rPr>
            </w:pPr>
            <w:r w:rsidRPr="00620A44">
              <w:rPr>
                <w:rFonts w:cstheme="minorHAnsi"/>
                <w:b/>
                <w:sz w:val="20"/>
                <w:szCs w:val="20"/>
              </w:rPr>
              <w:t>Nazwa wymagania konkursowego</w:t>
            </w:r>
          </w:p>
        </w:tc>
        <w:tc>
          <w:tcPr>
            <w:tcW w:w="1701" w:type="dxa"/>
            <w:shd w:val="clear" w:color="auto" w:fill="C5E0B3" w:themeFill="accent6" w:themeFillTint="66"/>
            <w:vAlign w:val="center"/>
          </w:tcPr>
          <w:p w14:paraId="5F6D9AD6" w14:textId="77777777" w:rsidR="00E17A6C" w:rsidRPr="00620A44" w:rsidRDefault="00E17A6C" w:rsidP="001C3DAF">
            <w:pPr>
              <w:jc w:val="center"/>
              <w:rPr>
                <w:rFonts w:cstheme="minorHAnsi"/>
                <w:b/>
              </w:rPr>
            </w:pPr>
            <w:r w:rsidRPr="00620A44">
              <w:rPr>
                <w:rFonts w:cstheme="minorHAnsi"/>
                <w:b/>
                <w:sz w:val="20"/>
                <w:szCs w:val="20"/>
              </w:rPr>
              <w:t>Deklarowana wartość</w:t>
            </w:r>
          </w:p>
        </w:tc>
        <w:tc>
          <w:tcPr>
            <w:tcW w:w="1560" w:type="dxa"/>
            <w:shd w:val="clear" w:color="auto" w:fill="C5E0B3" w:themeFill="accent6" w:themeFillTint="66"/>
            <w:vAlign w:val="center"/>
          </w:tcPr>
          <w:p w14:paraId="0AD9FC15" w14:textId="77777777" w:rsidR="00E17A6C" w:rsidRPr="00620A44" w:rsidRDefault="00E17A6C" w:rsidP="001C3DAF">
            <w:pPr>
              <w:jc w:val="center"/>
              <w:rPr>
                <w:rFonts w:cstheme="minorHAnsi"/>
                <w:sz w:val="20"/>
                <w:szCs w:val="20"/>
              </w:rPr>
            </w:pPr>
            <w:r w:rsidRPr="00620A44">
              <w:rPr>
                <w:rFonts w:cstheme="minorHAnsi"/>
                <w:b/>
                <w:sz w:val="20"/>
                <w:szCs w:val="20"/>
              </w:rPr>
              <w:t>Jednostka</w:t>
            </w:r>
          </w:p>
        </w:tc>
        <w:tc>
          <w:tcPr>
            <w:tcW w:w="2976" w:type="dxa"/>
            <w:shd w:val="clear" w:color="auto" w:fill="C5E0B3" w:themeFill="accent6" w:themeFillTint="66"/>
            <w:vAlign w:val="center"/>
          </w:tcPr>
          <w:p w14:paraId="67A85A2A" w14:textId="77777777" w:rsidR="00E17A6C" w:rsidRPr="00620A44" w:rsidDel="004278AA" w:rsidRDefault="00E17A6C" w:rsidP="001C3DAF">
            <w:pPr>
              <w:jc w:val="center"/>
              <w:rPr>
                <w:rFonts w:cstheme="minorHAnsi"/>
                <w:b/>
                <w:sz w:val="20"/>
                <w:szCs w:val="20"/>
              </w:rPr>
            </w:pPr>
            <w:r w:rsidRPr="00620A44">
              <w:rPr>
                <w:rFonts w:cstheme="minorHAnsi"/>
                <w:b/>
                <w:sz w:val="20"/>
                <w:szCs w:val="20"/>
              </w:rPr>
              <w:t>Uwagi</w:t>
            </w:r>
          </w:p>
        </w:tc>
      </w:tr>
      <w:tr w:rsidR="00E17A6C" w:rsidRPr="00620A44" w:rsidDel="004278AA" w14:paraId="63832ED9" w14:textId="77777777" w:rsidTr="052EF04F">
        <w:trPr>
          <w:cantSplit/>
          <w:trHeight w:val="899"/>
          <w:jc w:val="center"/>
        </w:trPr>
        <w:tc>
          <w:tcPr>
            <w:tcW w:w="704" w:type="dxa"/>
            <w:shd w:val="clear" w:color="auto" w:fill="E2EFD9" w:themeFill="accent6" w:themeFillTint="33"/>
            <w:vAlign w:val="center"/>
          </w:tcPr>
          <w:p w14:paraId="1DAD7A0A" w14:textId="77777777" w:rsidR="00E17A6C" w:rsidRPr="00620A44" w:rsidRDefault="00E17A6C" w:rsidP="001C3DA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232F8F87" w14:textId="3B17908F" w:rsidR="00E17A6C" w:rsidRPr="00620A44" w:rsidRDefault="00E17A6C" w:rsidP="052EF04F">
            <w:pPr>
              <w:rPr>
                <w:rFonts w:cstheme="minorHAnsi"/>
                <w:b/>
                <w:bCs/>
                <w:sz w:val="20"/>
                <w:szCs w:val="20"/>
              </w:rPr>
            </w:pPr>
            <w:r w:rsidRPr="00620A44">
              <w:rPr>
                <w:rFonts w:cstheme="minorHAnsi"/>
                <w:b/>
                <w:bCs/>
                <w:sz w:val="20"/>
                <w:szCs w:val="20"/>
              </w:rPr>
              <w:t xml:space="preserve">Przychód z </w:t>
            </w:r>
            <w:r w:rsidR="000C6D76" w:rsidRPr="00620A44">
              <w:rPr>
                <w:rFonts w:cstheme="minorHAnsi"/>
                <w:b/>
                <w:bCs/>
                <w:sz w:val="20"/>
                <w:szCs w:val="20"/>
              </w:rPr>
              <w:t>Komercjalizacji Technologii Z</w:t>
            </w:r>
            <w:r w:rsidRPr="00620A44">
              <w:rPr>
                <w:rFonts w:cstheme="minorHAnsi"/>
                <w:b/>
                <w:bCs/>
                <w:sz w:val="20"/>
                <w:szCs w:val="20"/>
              </w:rPr>
              <w:t>ależnych</w:t>
            </w:r>
          </w:p>
        </w:tc>
        <w:tc>
          <w:tcPr>
            <w:tcW w:w="1701" w:type="dxa"/>
            <w:vAlign w:val="center"/>
          </w:tcPr>
          <w:p w14:paraId="72A1E2DD" w14:textId="77777777" w:rsidR="00E17A6C" w:rsidRPr="00620A44" w:rsidDel="004278AA" w:rsidRDefault="00E17A6C" w:rsidP="001C3DAF">
            <w:pPr>
              <w:jc w:val="center"/>
              <w:rPr>
                <w:rFonts w:cstheme="minorHAnsi"/>
                <w:b/>
                <w:sz w:val="20"/>
                <w:szCs w:val="20"/>
              </w:rPr>
            </w:pPr>
            <w:r w:rsidRPr="00620A44">
              <w:rPr>
                <w:rFonts w:cstheme="minorHAnsi"/>
                <w:b/>
                <w:sz w:val="20"/>
                <w:szCs w:val="20"/>
              </w:rPr>
              <w:t xml:space="preserve">… </w:t>
            </w:r>
          </w:p>
        </w:tc>
        <w:tc>
          <w:tcPr>
            <w:tcW w:w="1560" w:type="dxa"/>
            <w:shd w:val="clear" w:color="auto" w:fill="E2EFD9" w:themeFill="accent6" w:themeFillTint="33"/>
            <w:vAlign w:val="center"/>
          </w:tcPr>
          <w:p w14:paraId="47893AA9" w14:textId="77777777" w:rsidR="00E17A6C" w:rsidRPr="00620A44" w:rsidDel="004278AA" w:rsidRDefault="00E17A6C" w:rsidP="001C3DAF">
            <w:pPr>
              <w:jc w:val="center"/>
              <w:rPr>
                <w:rFonts w:cstheme="minorHAnsi"/>
                <w:b/>
                <w:sz w:val="20"/>
                <w:szCs w:val="20"/>
              </w:rPr>
            </w:pPr>
            <w:r w:rsidRPr="00620A44">
              <w:rPr>
                <w:rFonts w:cstheme="minorHAnsi"/>
                <w:b/>
                <w:sz w:val="20"/>
                <w:szCs w:val="20"/>
              </w:rPr>
              <w:t>+ 0,5% [%]</w:t>
            </w:r>
          </w:p>
        </w:tc>
        <w:tc>
          <w:tcPr>
            <w:tcW w:w="2976" w:type="dxa"/>
          </w:tcPr>
          <w:p w14:paraId="769C4154" w14:textId="77777777" w:rsidR="00E17A6C" w:rsidRPr="00620A44" w:rsidDel="004278AA" w:rsidRDefault="00E17A6C" w:rsidP="001C3DAF">
            <w:pPr>
              <w:rPr>
                <w:rFonts w:cstheme="minorHAnsi"/>
                <w:b/>
                <w:sz w:val="20"/>
                <w:szCs w:val="20"/>
              </w:rPr>
            </w:pPr>
          </w:p>
        </w:tc>
      </w:tr>
      <w:tr w:rsidR="00E17A6C" w:rsidRPr="00620A44" w:rsidDel="004278AA" w14:paraId="0373DD32" w14:textId="77777777" w:rsidTr="052EF04F">
        <w:trPr>
          <w:cantSplit/>
          <w:trHeight w:val="793"/>
          <w:jc w:val="center"/>
        </w:trPr>
        <w:tc>
          <w:tcPr>
            <w:tcW w:w="9067" w:type="dxa"/>
            <w:gridSpan w:val="5"/>
          </w:tcPr>
          <w:p w14:paraId="3AA91413" w14:textId="77777777" w:rsidR="00E17A6C" w:rsidRPr="00620A44" w:rsidDel="004278AA" w:rsidRDefault="00E17A6C" w:rsidP="001C3DAF">
            <w:pPr>
              <w:rPr>
                <w:rFonts w:cstheme="minorHAnsi"/>
                <w:b/>
                <w:i/>
                <w:sz w:val="20"/>
                <w:szCs w:val="20"/>
              </w:rPr>
            </w:pPr>
            <w:r w:rsidRPr="00620A44">
              <w:rPr>
                <w:rFonts w:cstheme="minorHAnsi"/>
                <w:i/>
                <w:sz w:val="20"/>
                <w:szCs w:val="20"/>
              </w:rPr>
              <w:t>Uzasadnienie spełnienia wymagania</w:t>
            </w:r>
          </w:p>
        </w:tc>
      </w:tr>
    </w:tbl>
    <w:p w14:paraId="1273E81A" w14:textId="77777777" w:rsidR="009C7B0A" w:rsidRPr="00620A44" w:rsidRDefault="009C7B0A" w:rsidP="009C7B0A">
      <w:pPr>
        <w:rPr>
          <w:rFonts w:cstheme="minorHAnsi"/>
        </w:rPr>
      </w:pPr>
    </w:p>
    <w:p w14:paraId="4FC3CCAA" w14:textId="27CE1629" w:rsidR="009C7B0A" w:rsidRPr="00620A44" w:rsidRDefault="009C7B0A" w:rsidP="052EF04F">
      <w:pPr>
        <w:rPr>
          <w:rFonts w:cstheme="minorHAnsi"/>
          <w:i/>
          <w:iCs/>
          <w:color w:val="44546A" w:themeColor="text2"/>
          <w:sz w:val="18"/>
          <w:szCs w:val="18"/>
        </w:rPr>
      </w:pPr>
      <w:r w:rsidRPr="00620A44">
        <w:rPr>
          <w:rFonts w:cstheme="minorHAnsi"/>
          <w:i/>
          <w:iCs/>
          <w:color w:val="44546A" w:themeColor="text2"/>
          <w:sz w:val="18"/>
          <w:szCs w:val="18"/>
        </w:rPr>
        <w:t>Tabela F.</w:t>
      </w:r>
      <w:r w:rsidR="00053D90" w:rsidRPr="00620A44">
        <w:rPr>
          <w:rFonts w:cstheme="minorHAnsi"/>
          <w:i/>
          <w:iCs/>
          <w:color w:val="44546A" w:themeColor="text2"/>
          <w:sz w:val="18"/>
          <w:szCs w:val="18"/>
        </w:rPr>
        <w:t>9</w:t>
      </w:r>
      <w:r w:rsidRPr="00620A44">
        <w:rPr>
          <w:rFonts w:cstheme="minorHAnsi"/>
          <w:i/>
          <w:iCs/>
          <w:color w:val="44546A" w:themeColor="text2"/>
          <w:sz w:val="18"/>
          <w:szCs w:val="18"/>
        </w:rPr>
        <w:t xml:space="preserve"> Wymaganie Konkursowe - </w:t>
      </w:r>
      <w:r w:rsidR="00A05C60" w:rsidRPr="00620A44">
        <w:rPr>
          <w:rFonts w:cstheme="minorHAnsi"/>
          <w:i/>
          <w:iCs/>
          <w:color w:val="44546A" w:themeColor="text2"/>
          <w:sz w:val="18"/>
          <w:szCs w:val="18"/>
        </w:rPr>
        <w:t>Cena za realizację Etapu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9C7B0A" w:rsidRPr="00620A44" w:rsidDel="004278AA" w14:paraId="0BFDE3A5" w14:textId="77777777" w:rsidTr="052EF04F">
        <w:trPr>
          <w:cantSplit/>
          <w:trHeight w:val="1134"/>
          <w:jc w:val="center"/>
        </w:trPr>
        <w:tc>
          <w:tcPr>
            <w:tcW w:w="9067" w:type="dxa"/>
            <w:gridSpan w:val="5"/>
            <w:shd w:val="clear" w:color="auto" w:fill="A8D08D" w:themeFill="accent6" w:themeFillTint="99"/>
            <w:vAlign w:val="center"/>
          </w:tcPr>
          <w:p w14:paraId="258F7811" w14:textId="5A44034B" w:rsidR="009C7B0A" w:rsidRPr="00620A44" w:rsidRDefault="00A05C60" w:rsidP="00620A44">
            <w:pPr>
              <w:jc w:val="center"/>
              <w:rPr>
                <w:rFonts w:cstheme="minorHAnsi"/>
                <w:sz w:val="20"/>
                <w:szCs w:val="20"/>
              </w:rPr>
            </w:pPr>
            <w:r w:rsidRPr="00620A44">
              <w:rPr>
                <w:rFonts w:cstheme="minorHAnsi"/>
                <w:b/>
                <w:bCs/>
                <w:sz w:val="20"/>
                <w:szCs w:val="20"/>
              </w:rPr>
              <w:t>Cena za realizację Etapu I</w:t>
            </w:r>
          </w:p>
        </w:tc>
      </w:tr>
      <w:tr w:rsidR="009C7B0A" w:rsidRPr="00620A44" w:rsidDel="004278AA" w14:paraId="04F40A4F" w14:textId="77777777" w:rsidTr="052EF04F">
        <w:trPr>
          <w:cantSplit/>
          <w:trHeight w:val="1134"/>
          <w:jc w:val="center"/>
        </w:trPr>
        <w:tc>
          <w:tcPr>
            <w:tcW w:w="9067" w:type="dxa"/>
            <w:gridSpan w:val="5"/>
            <w:shd w:val="clear" w:color="auto" w:fill="C5E0B3" w:themeFill="accent6" w:themeFillTint="66"/>
            <w:vAlign w:val="center"/>
          </w:tcPr>
          <w:p w14:paraId="3CF45880" w14:textId="77B41C6E" w:rsidR="009C7B0A" w:rsidRPr="00620A44" w:rsidRDefault="00A05C60" w:rsidP="052EF04F">
            <w:pPr>
              <w:spacing w:line="259" w:lineRule="auto"/>
              <w:jc w:val="both"/>
              <w:rPr>
                <w:rFonts w:cstheme="minorHAnsi"/>
                <w:sz w:val="20"/>
                <w:szCs w:val="20"/>
              </w:rPr>
            </w:pPr>
            <w:r w:rsidRPr="00620A44">
              <w:rPr>
                <w:rFonts w:cstheme="minorHAnsi"/>
                <w:sz w:val="20"/>
                <w:szCs w:val="20"/>
              </w:rPr>
              <w:t>Wnioskodawca wskazuje wynagrodzenie oferowane za realizację Etapu I</w:t>
            </w:r>
            <w:r w:rsidR="003F5D78" w:rsidRPr="00620A44">
              <w:rPr>
                <w:rFonts w:cstheme="minorHAnsi"/>
                <w:sz w:val="20"/>
                <w:szCs w:val="20"/>
              </w:rPr>
              <w:t>. Wynagrodzenie całkowite obejmujące wszelkie roszczenia Wykonawcy względem NCBR za realizację Etapu I, podane w kwocie netto i kwocie brutto. </w:t>
            </w:r>
            <w:r w:rsidR="005C4C14" w:rsidRPr="00620A44">
              <w:rPr>
                <w:rFonts w:cstheme="minorHAnsi"/>
                <w:sz w:val="20"/>
                <w:szCs w:val="20"/>
              </w:rPr>
              <w:t>Cena brutto nie może przekroczyć limitów wskazanych w Rozdziale X Regulaminu.</w:t>
            </w:r>
          </w:p>
        </w:tc>
      </w:tr>
      <w:tr w:rsidR="009C7B0A" w:rsidRPr="00620A44" w:rsidDel="004278AA" w14:paraId="5AE89548" w14:textId="77777777" w:rsidTr="052EF04F">
        <w:trPr>
          <w:cantSplit/>
          <w:trHeight w:val="1134"/>
          <w:jc w:val="center"/>
        </w:trPr>
        <w:tc>
          <w:tcPr>
            <w:tcW w:w="704" w:type="dxa"/>
            <w:shd w:val="clear" w:color="auto" w:fill="C5E0B3" w:themeFill="accent6" w:themeFillTint="66"/>
            <w:vAlign w:val="center"/>
          </w:tcPr>
          <w:p w14:paraId="213C2A14" w14:textId="77777777" w:rsidR="009C7B0A" w:rsidRPr="00620A44" w:rsidRDefault="009C7B0A" w:rsidP="052EF04F">
            <w:pPr>
              <w:rPr>
                <w:rFonts w:cstheme="minorHAnsi"/>
                <w:sz w:val="20"/>
                <w:szCs w:val="20"/>
              </w:rPr>
            </w:pPr>
            <w:r w:rsidRPr="00620A44">
              <w:rPr>
                <w:rFonts w:cstheme="minorHAnsi"/>
                <w:b/>
                <w:bCs/>
                <w:sz w:val="20"/>
                <w:szCs w:val="20"/>
              </w:rPr>
              <w:lastRenderedPageBreak/>
              <w:t>L.p.</w:t>
            </w:r>
          </w:p>
        </w:tc>
        <w:tc>
          <w:tcPr>
            <w:tcW w:w="2126" w:type="dxa"/>
            <w:shd w:val="clear" w:color="auto" w:fill="C5E0B3" w:themeFill="accent6" w:themeFillTint="66"/>
            <w:vAlign w:val="center"/>
          </w:tcPr>
          <w:p w14:paraId="1C270FA5" w14:textId="77777777" w:rsidR="009C7B0A" w:rsidRPr="00620A44" w:rsidRDefault="009C7B0A" w:rsidP="052EF04F">
            <w:pPr>
              <w:rPr>
                <w:rFonts w:cstheme="minorHAnsi"/>
                <w:b/>
                <w:bCs/>
                <w:sz w:val="20"/>
                <w:szCs w:val="20"/>
              </w:rPr>
            </w:pPr>
            <w:r w:rsidRPr="00620A44">
              <w:rPr>
                <w:rFonts w:cstheme="minorHAnsi"/>
                <w:b/>
                <w:bCs/>
                <w:sz w:val="20"/>
                <w:szCs w:val="20"/>
              </w:rPr>
              <w:t>Nazwa wymagania konkursowego</w:t>
            </w:r>
          </w:p>
        </w:tc>
        <w:tc>
          <w:tcPr>
            <w:tcW w:w="1701" w:type="dxa"/>
            <w:shd w:val="clear" w:color="auto" w:fill="C5E0B3" w:themeFill="accent6" w:themeFillTint="66"/>
            <w:vAlign w:val="center"/>
          </w:tcPr>
          <w:p w14:paraId="218FE045" w14:textId="05633770" w:rsidR="009C7B0A" w:rsidRPr="00620A44" w:rsidRDefault="009C7B0A" w:rsidP="052EF04F">
            <w:pPr>
              <w:jc w:val="center"/>
              <w:rPr>
                <w:rFonts w:cstheme="minorHAnsi"/>
                <w:b/>
                <w:bCs/>
              </w:rPr>
            </w:pPr>
            <w:r w:rsidRPr="00620A44">
              <w:rPr>
                <w:rFonts w:cstheme="minorHAnsi"/>
                <w:b/>
                <w:bCs/>
                <w:sz w:val="20"/>
                <w:szCs w:val="20"/>
              </w:rPr>
              <w:t>Deklarowana wartość</w:t>
            </w:r>
            <w:r w:rsidR="003F5D78" w:rsidRPr="00620A44">
              <w:rPr>
                <w:rFonts w:cstheme="minorHAnsi"/>
                <w:b/>
                <w:bCs/>
                <w:sz w:val="20"/>
                <w:szCs w:val="20"/>
              </w:rPr>
              <w:t xml:space="preserve"> netto/ brutto</w:t>
            </w:r>
          </w:p>
        </w:tc>
        <w:tc>
          <w:tcPr>
            <w:tcW w:w="1560" w:type="dxa"/>
            <w:shd w:val="clear" w:color="auto" w:fill="C5E0B3" w:themeFill="accent6" w:themeFillTint="66"/>
            <w:vAlign w:val="center"/>
          </w:tcPr>
          <w:p w14:paraId="279B7ACE" w14:textId="77777777" w:rsidR="009C7B0A" w:rsidRPr="00620A44" w:rsidRDefault="009C7B0A" w:rsidP="052EF04F">
            <w:pPr>
              <w:jc w:val="center"/>
              <w:rPr>
                <w:rFonts w:cstheme="minorHAnsi"/>
                <w:sz w:val="20"/>
                <w:szCs w:val="20"/>
              </w:rPr>
            </w:pPr>
            <w:r w:rsidRPr="00620A44">
              <w:rPr>
                <w:rFonts w:cstheme="minorHAnsi"/>
                <w:b/>
                <w:bCs/>
                <w:sz w:val="20"/>
                <w:szCs w:val="20"/>
              </w:rPr>
              <w:t>Jednostka</w:t>
            </w:r>
          </w:p>
        </w:tc>
        <w:tc>
          <w:tcPr>
            <w:tcW w:w="2976" w:type="dxa"/>
            <w:shd w:val="clear" w:color="auto" w:fill="C5E0B3" w:themeFill="accent6" w:themeFillTint="66"/>
            <w:vAlign w:val="center"/>
          </w:tcPr>
          <w:p w14:paraId="12C2EC1B" w14:textId="77777777" w:rsidR="009C7B0A" w:rsidRPr="00620A44" w:rsidDel="004278AA" w:rsidRDefault="009C7B0A" w:rsidP="052EF04F">
            <w:pPr>
              <w:jc w:val="center"/>
              <w:rPr>
                <w:rFonts w:cstheme="minorHAnsi"/>
                <w:b/>
                <w:bCs/>
                <w:sz w:val="20"/>
                <w:szCs w:val="20"/>
              </w:rPr>
            </w:pPr>
            <w:r w:rsidRPr="00620A44">
              <w:rPr>
                <w:rFonts w:cstheme="minorHAnsi"/>
                <w:b/>
                <w:bCs/>
                <w:sz w:val="20"/>
                <w:szCs w:val="20"/>
              </w:rPr>
              <w:t>Uwagi</w:t>
            </w:r>
          </w:p>
        </w:tc>
      </w:tr>
      <w:tr w:rsidR="009C7B0A" w:rsidRPr="00620A44" w:rsidDel="004278AA" w14:paraId="7EBFD7F8" w14:textId="77777777" w:rsidTr="052EF04F">
        <w:trPr>
          <w:cantSplit/>
          <w:trHeight w:val="899"/>
          <w:jc w:val="center"/>
        </w:trPr>
        <w:tc>
          <w:tcPr>
            <w:tcW w:w="704" w:type="dxa"/>
            <w:shd w:val="clear" w:color="auto" w:fill="E2EFD9" w:themeFill="accent6" w:themeFillTint="33"/>
            <w:vAlign w:val="center"/>
          </w:tcPr>
          <w:p w14:paraId="27B3E451" w14:textId="77777777" w:rsidR="009C7B0A" w:rsidRPr="00620A44" w:rsidRDefault="009C7B0A" w:rsidP="052EF04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3B4AC640" w14:textId="40DC9C47" w:rsidR="009C7B0A" w:rsidRPr="00620A44" w:rsidRDefault="003F5D78" w:rsidP="052EF04F">
            <w:pPr>
              <w:rPr>
                <w:rFonts w:cstheme="minorHAnsi"/>
                <w:b/>
                <w:bCs/>
                <w:sz w:val="20"/>
                <w:szCs w:val="20"/>
              </w:rPr>
            </w:pPr>
            <w:r w:rsidRPr="00620A44">
              <w:rPr>
                <w:rFonts w:cstheme="minorHAnsi"/>
                <w:b/>
                <w:bCs/>
                <w:sz w:val="20"/>
                <w:szCs w:val="20"/>
              </w:rPr>
              <w:t>Cena za realizację Etapu I</w:t>
            </w:r>
          </w:p>
        </w:tc>
        <w:tc>
          <w:tcPr>
            <w:tcW w:w="1701" w:type="dxa"/>
            <w:vAlign w:val="center"/>
          </w:tcPr>
          <w:p w14:paraId="645F22F7" w14:textId="6987981C" w:rsidR="009C7B0A" w:rsidRPr="00620A44" w:rsidRDefault="009C7B0A" w:rsidP="052EF04F">
            <w:pPr>
              <w:jc w:val="center"/>
              <w:rPr>
                <w:rFonts w:cstheme="minorHAnsi"/>
                <w:b/>
                <w:bCs/>
                <w:sz w:val="20"/>
                <w:szCs w:val="20"/>
              </w:rPr>
            </w:pPr>
            <w:r w:rsidRPr="00620A44">
              <w:rPr>
                <w:rFonts w:cstheme="minorHAnsi"/>
                <w:b/>
                <w:bCs/>
                <w:sz w:val="20"/>
                <w:szCs w:val="20"/>
              </w:rPr>
              <w:t xml:space="preserve">… </w:t>
            </w:r>
            <w:r w:rsidR="003F5D78" w:rsidRPr="00620A44">
              <w:rPr>
                <w:rFonts w:cstheme="minorHAnsi"/>
                <w:b/>
                <w:bCs/>
                <w:sz w:val="20"/>
                <w:szCs w:val="20"/>
              </w:rPr>
              <w:t>netto</w:t>
            </w:r>
          </w:p>
          <w:p w14:paraId="3EA46263" w14:textId="11E35014" w:rsidR="003F5D78" w:rsidRPr="00620A44" w:rsidDel="004278AA" w:rsidRDefault="003F5D78" w:rsidP="052EF04F">
            <w:pPr>
              <w:jc w:val="center"/>
              <w:rPr>
                <w:rFonts w:cstheme="minorHAnsi"/>
                <w:b/>
                <w:bCs/>
                <w:sz w:val="20"/>
                <w:szCs w:val="20"/>
              </w:rPr>
            </w:pPr>
            <w:r w:rsidRPr="00620A44">
              <w:rPr>
                <w:rFonts w:cstheme="minorHAnsi"/>
                <w:b/>
                <w:bCs/>
                <w:sz w:val="20"/>
                <w:szCs w:val="20"/>
              </w:rPr>
              <w:t>… brutto</w:t>
            </w:r>
          </w:p>
        </w:tc>
        <w:tc>
          <w:tcPr>
            <w:tcW w:w="1560" w:type="dxa"/>
            <w:shd w:val="clear" w:color="auto" w:fill="E2EFD9" w:themeFill="accent6" w:themeFillTint="33"/>
            <w:vAlign w:val="center"/>
          </w:tcPr>
          <w:p w14:paraId="435F4156" w14:textId="419AC515" w:rsidR="009C7B0A" w:rsidRPr="00620A44" w:rsidDel="004278AA" w:rsidRDefault="002E5373" w:rsidP="052EF04F">
            <w:pPr>
              <w:jc w:val="center"/>
              <w:rPr>
                <w:rFonts w:cstheme="minorHAnsi"/>
                <w:b/>
                <w:bCs/>
                <w:sz w:val="20"/>
                <w:szCs w:val="20"/>
              </w:rPr>
            </w:pPr>
            <w:r w:rsidRPr="00620A44">
              <w:rPr>
                <w:rFonts w:cstheme="minorHAnsi"/>
                <w:b/>
                <w:bCs/>
                <w:sz w:val="20"/>
                <w:szCs w:val="20"/>
              </w:rPr>
              <w:t>PLN</w:t>
            </w:r>
          </w:p>
        </w:tc>
        <w:tc>
          <w:tcPr>
            <w:tcW w:w="2976" w:type="dxa"/>
          </w:tcPr>
          <w:p w14:paraId="385A641F" w14:textId="77777777" w:rsidR="009C7B0A" w:rsidRPr="00620A44" w:rsidDel="004278AA" w:rsidRDefault="009C7B0A" w:rsidP="052EF04F">
            <w:pPr>
              <w:rPr>
                <w:rFonts w:cstheme="minorHAnsi"/>
                <w:b/>
                <w:bCs/>
                <w:sz w:val="20"/>
                <w:szCs w:val="20"/>
              </w:rPr>
            </w:pPr>
          </w:p>
        </w:tc>
      </w:tr>
      <w:tr w:rsidR="009C7B0A" w:rsidRPr="00620A44" w:rsidDel="004278AA" w14:paraId="7B926141" w14:textId="77777777" w:rsidTr="052EF04F">
        <w:trPr>
          <w:cantSplit/>
          <w:trHeight w:val="793"/>
          <w:jc w:val="center"/>
        </w:trPr>
        <w:tc>
          <w:tcPr>
            <w:tcW w:w="9067" w:type="dxa"/>
            <w:gridSpan w:val="5"/>
          </w:tcPr>
          <w:p w14:paraId="20CD35B7" w14:textId="77777777" w:rsidR="009C7B0A" w:rsidRPr="00620A44" w:rsidDel="004278AA" w:rsidRDefault="009C7B0A" w:rsidP="052EF04F">
            <w:pPr>
              <w:rPr>
                <w:rFonts w:cstheme="minorHAnsi"/>
                <w:b/>
                <w:bCs/>
                <w:i/>
                <w:iCs/>
                <w:sz w:val="20"/>
                <w:szCs w:val="20"/>
              </w:rPr>
            </w:pPr>
            <w:r w:rsidRPr="00620A44">
              <w:rPr>
                <w:rFonts w:cstheme="minorHAnsi"/>
                <w:i/>
                <w:iCs/>
                <w:sz w:val="20"/>
                <w:szCs w:val="20"/>
              </w:rPr>
              <w:t>Uzasadnienie spełnienia wymagania</w:t>
            </w:r>
          </w:p>
        </w:tc>
      </w:tr>
    </w:tbl>
    <w:p w14:paraId="35887A2C" w14:textId="77777777" w:rsidR="009C7B0A" w:rsidRPr="00620A44" w:rsidRDefault="009C7B0A" w:rsidP="009C7B0A">
      <w:pPr>
        <w:rPr>
          <w:rFonts w:cstheme="minorHAnsi"/>
        </w:rPr>
      </w:pPr>
    </w:p>
    <w:p w14:paraId="427EAFCB" w14:textId="50310979" w:rsidR="002E5373" w:rsidRPr="00620A44" w:rsidRDefault="002E5373" w:rsidP="052EF04F">
      <w:pPr>
        <w:rPr>
          <w:rFonts w:cstheme="minorHAnsi"/>
          <w:i/>
          <w:iCs/>
          <w:color w:val="44546A" w:themeColor="text2"/>
          <w:sz w:val="18"/>
          <w:szCs w:val="18"/>
        </w:rPr>
      </w:pPr>
      <w:r w:rsidRPr="00620A44">
        <w:rPr>
          <w:rFonts w:cstheme="minorHAnsi"/>
          <w:i/>
          <w:iCs/>
          <w:color w:val="44546A" w:themeColor="text2"/>
          <w:sz w:val="18"/>
          <w:szCs w:val="18"/>
        </w:rPr>
        <w:t>Tabela F.10 Wymaganie Konkursowe - Cena za realizację Etapu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2E5373" w:rsidRPr="00620A44" w:rsidDel="004278AA" w14:paraId="30E10567" w14:textId="77777777" w:rsidTr="052EF04F">
        <w:trPr>
          <w:cantSplit/>
          <w:trHeight w:val="1134"/>
          <w:jc w:val="center"/>
        </w:trPr>
        <w:tc>
          <w:tcPr>
            <w:tcW w:w="9067" w:type="dxa"/>
            <w:gridSpan w:val="5"/>
            <w:shd w:val="clear" w:color="auto" w:fill="A8D08D" w:themeFill="accent6" w:themeFillTint="99"/>
            <w:vAlign w:val="center"/>
          </w:tcPr>
          <w:p w14:paraId="112AC555" w14:textId="04455255" w:rsidR="002E5373" w:rsidRPr="00620A44" w:rsidRDefault="002E5373" w:rsidP="00620A44">
            <w:pPr>
              <w:jc w:val="center"/>
              <w:rPr>
                <w:rFonts w:cstheme="minorHAnsi"/>
                <w:sz w:val="20"/>
                <w:szCs w:val="20"/>
              </w:rPr>
            </w:pPr>
            <w:r w:rsidRPr="00620A44">
              <w:rPr>
                <w:rFonts w:cstheme="minorHAnsi"/>
                <w:b/>
                <w:bCs/>
                <w:sz w:val="20"/>
                <w:szCs w:val="20"/>
              </w:rPr>
              <w:t>Cena za realizację Etapu II</w:t>
            </w:r>
          </w:p>
        </w:tc>
      </w:tr>
      <w:tr w:rsidR="002E5373" w:rsidRPr="00620A44" w:rsidDel="004278AA" w14:paraId="613E226B" w14:textId="77777777" w:rsidTr="052EF04F">
        <w:trPr>
          <w:cantSplit/>
          <w:trHeight w:val="1134"/>
          <w:jc w:val="center"/>
        </w:trPr>
        <w:tc>
          <w:tcPr>
            <w:tcW w:w="9067" w:type="dxa"/>
            <w:gridSpan w:val="5"/>
            <w:shd w:val="clear" w:color="auto" w:fill="C5E0B3" w:themeFill="accent6" w:themeFillTint="66"/>
            <w:vAlign w:val="center"/>
          </w:tcPr>
          <w:p w14:paraId="43990ABF" w14:textId="2DC87318" w:rsidR="002E5373" w:rsidRPr="00620A44" w:rsidRDefault="002E5373" w:rsidP="052EF04F">
            <w:pPr>
              <w:spacing w:line="259" w:lineRule="auto"/>
              <w:jc w:val="both"/>
              <w:rPr>
                <w:rFonts w:cstheme="minorHAnsi"/>
                <w:sz w:val="20"/>
                <w:szCs w:val="20"/>
              </w:rPr>
            </w:pPr>
            <w:r w:rsidRPr="00620A44">
              <w:rPr>
                <w:rFonts w:cstheme="minorHAnsi"/>
                <w:sz w:val="20"/>
                <w:szCs w:val="20"/>
              </w:rPr>
              <w:t>Wnioskodawca wskazuje wynagrodzenie oferowane za realizację Etapu II. Wynagrodzenie całkowite obejmujące wszelkie roszczenia Wykonawcy względem NCBR za realizację Etapu II, podane w kwocie netto i kwocie brutto. </w:t>
            </w:r>
            <w:r w:rsidR="005C4C14" w:rsidRPr="00620A44">
              <w:rPr>
                <w:rFonts w:cstheme="minorHAnsi"/>
                <w:sz w:val="20"/>
                <w:szCs w:val="20"/>
              </w:rPr>
              <w:t>Cena brutto nie może przekroczyć limitów wskazanych w Rozdziale X Regulaminu.</w:t>
            </w:r>
          </w:p>
        </w:tc>
      </w:tr>
      <w:tr w:rsidR="002E5373" w:rsidRPr="00620A44" w:rsidDel="004278AA" w14:paraId="25ECDFE4" w14:textId="77777777" w:rsidTr="052EF04F">
        <w:trPr>
          <w:cantSplit/>
          <w:trHeight w:val="1134"/>
          <w:jc w:val="center"/>
        </w:trPr>
        <w:tc>
          <w:tcPr>
            <w:tcW w:w="704" w:type="dxa"/>
            <w:shd w:val="clear" w:color="auto" w:fill="C5E0B3" w:themeFill="accent6" w:themeFillTint="66"/>
            <w:vAlign w:val="center"/>
          </w:tcPr>
          <w:p w14:paraId="27BB4554" w14:textId="77777777" w:rsidR="002E5373" w:rsidRPr="00620A44" w:rsidRDefault="002E5373" w:rsidP="052EF04F">
            <w:pPr>
              <w:rPr>
                <w:rFonts w:cstheme="minorHAnsi"/>
                <w:sz w:val="20"/>
                <w:szCs w:val="20"/>
              </w:rPr>
            </w:pPr>
            <w:r w:rsidRPr="00620A44">
              <w:rPr>
                <w:rFonts w:cstheme="minorHAnsi"/>
                <w:b/>
                <w:bCs/>
                <w:sz w:val="20"/>
                <w:szCs w:val="20"/>
              </w:rPr>
              <w:t>L.p.</w:t>
            </w:r>
          </w:p>
        </w:tc>
        <w:tc>
          <w:tcPr>
            <w:tcW w:w="2126" w:type="dxa"/>
            <w:shd w:val="clear" w:color="auto" w:fill="C5E0B3" w:themeFill="accent6" w:themeFillTint="66"/>
            <w:vAlign w:val="center"/>
          </w:tcPr>
          <w:p w14:paraId="565F74EA" w14:textId="77777777" w:rsidR="002E5373" w:rsidRPr="00620A44" w:rsidRDefault="002E5373" w:rsidP="052EF04F">
            <w:pPr>
              <w:rPr>
                <w:rFonts w:cstheme="minorHAnsi"/>
                <w:b/>
                <w:bCs/>
                <w:sz w:val="20"/>
                <w:szCs w:val="20"/>
              </w:rPr>
            </w:pPr>
            <w:r w:rsidRPr="00620A44">
              <w:rPr>
                <w:rFonts w:cstheme="minorHAnsi"/>
                <w:b/>
                <w:bCs/>
                <w:sz w:val="20"/>
                <w:szCs w:val="20"/>
              </w:rPr>
              <w:t>Nazwa wymagania konkursowego</w:t>
            </w:r>
          </w:p>
        </w:tc>
        <w:tc>
          <w:tcPr>
            <w:tcW w:w="1701" w:type="dxa"/>
            <w:shd w:val="clear" w:color="auto" w:fill="C5E0B3" w:themeFill="accent6" w:themeFillTint="66"/>
            <w:vAlign w:val="center"/>
          </w:tcPr>
          <w:p w14:paraId="27152733" w14:textId="77777777" w:rsidR="002E5373" w:rsidRPr="00620A44" w:rsidRDefault="002E5373" w:rsidP="052EF04F">
            <w:pPr>
              <w:jc w:val="center"/>
              <w:rPr>
                <w:rFonts w:cstheme="minorHAnsi"/>
                <w:b/>
                <w:bCs/>
              </w:rPr>
            </w:pPr>
            <w:r w:rsidRPr="00620A44">
              <w:rPr>
                <w:rFonts w:cstheme="minorHAnsi"/>
                <w:b/>
                <w:bCs/>
                <w:sz w:val="20"/>
                <w:szCs w:val="20"/>
              </w:rPr>
              <w:t>Deklarowana wartość netto/ brutto</w:t>
            </w:r>
          </w:p>
        </w:tc>
        <w:tc>
          <w:tcPr>
            <w:tcW w:w="1560" w:type="dxa"/>
            <w:shd w:val="clear" w:color="auto" w:fill="C5E0B3" w:themeFill="accent6" w:themeFillTint="66"/>
            <w:vAlign w:val="center"/>
          </w:tcPr>
          <w:p w14:paraId="718DA278" w14:textId="77777777" w:rsidR="002E5373" w:rsidRPr="00620A44" w:rsidRDefault="002E5373" w:rsidP="052EF04F">
            <w:pPr>
              <w:jc w:val="center"/>
              <w:rPr>
                <w:rFonts w:cstheme="minorHAnsi"/>
                <w:sz w:val="20"/>
                <w:szCs w:val="20"/>
              </w:rPr>
            </w:pPr>
            <w:r w:rsidRPr="00620A44">
              <w:rPr>
                <w:rFonts w:cstheme="minorHAnsi"/>
                <w:b/>
                <w:bCs/>
                <w:sz w:val="20"/>
                <w:szCs w:val="20"/>
              </w:rPr>
              <w:t>Jednostka</w:t>
            </w:r>
          </w:p>
        </w:tc>
        <w:tc>
          <w:tcPr>
            <w:tcW w:w="2976" w:type="dxa"/>
            <w:shd w:val="clear" w:color="auto" w:fill="C5E0B3" w:themeFill="accent6" w:themeFillTint="66"/>
            <w:vAlign w:val="center"/>
          </w:tcPr>
          <w:p w14:paraId="619ED8B7"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Uwagi</w:t>
            </w:r>
          </w:p>
        </w:tc>
      </w:tr>
      <w:tr w:rsidR="002E5373" w:rsidRPr="00620A44" w:rsidDel="004278AA" w14:paraId="2B85B5AF" w14:textId="77777777" w:rsidTr="052EF04F">
        <w:trPr>
          <w:cantSplit/>
          <w:trHeight w:val="899"/>
          <w:jc w:val="center"/>
        </w:trPr>
        <w:tc>
          <w:tcPr>
            <w:tcW w:w="704" w:type="dxa"/>
            <w:shd w:val="clear" w:color="auto" w:fill="E2EFD9" w:themeFill="accent6" w:themeFillTint="33"/>
            <w:vAlign w:val="center"/>
          </w:tcPr>
          <w:p w14:paraId="0B55E787" w14:textId="77777777" w:rsidR="002E5373" w:rsidRPr="00620A44" w:rsidRDefault="002E5373" w:rsidP="052EF04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799FD445" w14:textId="020C2F1C" w:rsidR="002E5373" w:rsidRPr="00620A44" w:rsidRDefault="002E5373" w:rsidP="052EF04F">
            <w:pPr>
              <w:rPr>
                <w:rFonts w:cstheme="minorHAnsi"/>
                <w:b/>
                <w:bCs/>
                <w:sz w:val="20"/>
                <w:szCs w:val="20"/>
              </w:rPr>
            </w:pPr>
            <w:r w:rsidRPr="00620A44">
              <w:rPr>
                <w:rFonts w:cstheme="minorHAnsi"/>
                <w:b/>
                <w:bCs/>
                <w:sz w:val="20"/>
                <w:szCs w:val="20"/>
              </w:rPr>
              <w:t>Cena za realizację Etapu II</w:t>
            </w:r>
          </w:p>
        </w:tc>
        <w:tc>
          <w:tcPr>
            <w:tcW w:w="1701" w:type="dxa"/>
            <w:vAlign w:val="center"/>
          </w:tcPr>
          <w:p w14:paraId="039F5E0C" w14:textId="77777777" w:rsidR="002E5373" w:rsidRPr="00620A44" w:rsidRDefault="002E5373" w:rsidP="052EF04F">
            <w:pPr>
              <w:jc w:val="center"/>
              <w:rPr>
                <w:rFonts w:cstheme="minorHAnsi"/>
                <w:b/>
                <w:bCs/>
                <w:sz w:val="20"/>
                <w:szCs w:val="20"/>
              </w:rPr>
            </w:pPr>
            <w:r w:rsidRPr="00620A44">
              <w:rPr>
                <w:rFonts w:cstheme="minorHAnsi"/>
                <w:b/>
                <w:bCs/>
                <w:sz w:val="20"/>
                <w:szCs w:val="20"/>
              </w:rPr>
              <w:t>… netto</w:t>
            </w:r>
          </w:p>
          <w:p w14:paraId="13E792F5"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 brutto</w:t>
            </w:r>
          </w:p>
        </w:tc>
        <w:tc>
          <w:tcPr>
            <w:tcW w:w="1560" w:type="dxa"/>
            <w:shd w:val="clear" w:color="auto" w:fill="E2EFD9" w:themeFill="accent6" w:themeFillTint="33"/>
            <w:vAlign w:val="center"/>
          </w:tcPr>
          <w:p w14:paraId="35FD7501"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PLN</w:t>
            </w:r>
          </w:p>
        </w:tc>
        <w:tc>
          <w:tcPr>
            <w:tcW w:w="2976" w:type="dxa"/>
          </w:tcPr>
          <w:p w14:paraId="577E8373" w14:textId="77777777" w:rsidR="002E5373" w:rsidRPr="00620A44" w:rsidDel="004278AA" w:rsidRDefault="002E5373" w:rsidP="052EF04F">
            <w:pPr>
              <w:rPr>
                <w:rFonts w:cstheme="minorHAnsi"/>
                <w:b/>
                <w:bCs/>
                <w:sz w:val="20"/>
                <w:szCs w:val="20"/>
              </w:rPr>
            </w:pPr>
          </w:p>
        </w:tc>
      </w:tr>
      <w:tr w:rsidR="002E5373" w:rsidRPr="00620A44" w:rsidDel="004278AA" w14:paraId="3163C7B3" w14:textId="77777777" w:rsidTr="052EF04F">
        <w:trPr>
          <w:cantSplit/>
          <w:trHeight w:val="793"/>
          <w:jc w:val="center"/>
        </w:trPr>
        <w:tc>
          <w:tcPr>
            <w:tcW w:w="9067" w:type="dxa"/>
            <w:gridSpan w:val="5"/>
          </w:tcPr>
          <w:p w14:paraId="4397CB6C" w14:textId="77777777" w:rsidR="002E5373" w:rsidRPr="00620A44" w:rsidDel="004278AA" w:rsidRDefault="002E5373" w:rsidP="052EF04F">
            <w:pPr>
              <w:rPr>
                <w:rFonts w:cstheme="minorHAnsi"/>
                <w:b/>
                <w:bCs/>
                <w:i/>
                <w:iCs/>
                <w:sz w:val="20"/>
                <w:szCs w:val="20"/>
              </w:rPr>
            </w:pPr>
            <w:r w:rsidRPr="00620A44">
              <w:rPr>
                <w:rFonts w:cstheme="minorHAnsi"/>
                <w:i/>
                <w:iCs/>
                <w:sz w:val="20"/>
                <w:szCs w:val="20"/>
              </w:rPr>
              <w:t>Uzasadnienie spełnienia wymagania</w:t>
            </w:r>
          </w:p>
        </w:tc>
      </w:tr>
    </w:tbl>
    <w:p w14:paraId="58DA1C5B" w14:textId="77777777" w:rsidR="002E5373" w:rsidRPr="00620A44" w:rsidRDefault="002E5373" w:rsidP="009C7B0A">
      <w:pPr>
        <w:rPr>
          <w:rFonts w:cstheme="minorHAnsi"/>
        </w:rPr>
      </w:pPr>
    </w:p>
    <w:p w14:paraId="7C9A6AF4" w14:textId="20E5ABE6" w:rsidR="002E5373" w:rsidRPr="00620A44" w:rsidRDefault="002E5373" w:rsidP="052EF04F">
      <w:pPr>
        <w:rPr>
          <w:rFonts w:cstheme="minorHAnsi"/>
          <w:i/>
          <w:iCs/>
          <w:color w:val="44546A" w:themeColor="text2"/>
          <w:sz w:val="18"/>
          <w:szCs w:val="18"/>
        </w:rPr>
      </w:pPr>
      <w:r w:rsidRPr="00620A44">
        <w:rPr>
          <w:rFonts w:cstheme="minorHAnsi"/>
          <w:i/>
          <w:iCs/>
          <w:color w:val="44546A" w:themeColor="text2"/>
          <w:sz w:val="18"/>
          <w:szCs w:val="18"/>
        </w:rPr>
        <w:t>Tabela F.11 Wymaganie Konkursowe - Cena za realizację Etapu III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2E5373" w:rsidRPr="00620A44" w:rsidDel="004278AA" w14:paraId="4394D436" w14:textId="77777777" w:rsidTr="052EF04F">
        <w:trPr>
          <w:cantSplit/>
          <w:trHeight w:val="1134"/>
          <w:jc w:val="center"/>
        </w:trPr>
        <w:tc>
          <w:tcPr>
            <w:tcW w:w="9067" w:type="dxa"/>
            <w:gridSpan w:val="5"/>
            <w:shd w:val="clear" w:color="auto" w:fill="A8D08D" w:themeFill="accent6" w:themeFillTint="99"/>
            <w:vAlign w:val="center"/>
          </w:tcPr>
          <w:p w14:paraId="4B06165D" w14:textId="5C6079BB" w:rsidR="002E5373" w:rsidRPr="00620A44" w:rsidRDefault="002E5373" w:rsidP="00620A44">
            <w:pPr>
              <w:jc w:val="center"/>
              <w:rPr>
                <w:rFonts w:cstheme="minorHAnsi"/>
                <w:sz w:val="20"/>
                <w:szCs w:val="20"/>
              </w:rPr>
            </w:pPr>
            <w:r w:rsidRPr="00620A44">
              <w:rPr>
                <w:rFonts w:cstheme="minorHAnsi"/>
                <w:b/>
                <w:bCs/>
                <w:sz w:val="20"/>
                <w:szCs w:val="20"/>
              </w:rPr>
              <w:t>Cena za realizację Etapu III</w:t>
            </w:r>
          </w:p>
        </w:tc>
      </w:tr>
      <w:tr w:rsidR="002E5373" w:rsidRPr="00620A44" w:rsidDel="004278AA" w14:paraId="2B9BE722" w14:textId="77777777" w:rsidTr="052EF04F">
        <w:trPr>
          <w:cantSplit/>
          <w:trHeight w:val="1134"/>
          <w:jc w:val="center"/>
        </w:trPr>
        <w:tc>
          <w:tcPr>
            <w:tcW w:w="9067" w:type="dxa"/>
            <w:gridSpan w:val="5"/>
            <w:shd w:val="clear" w:color="auto" w:fill="C5E0B3" w:themeFill="accent6" w:themeFillTint="66"/>
            <w:vAlign w:val="center"/>
          </w:tcPr>
          <w:p w14:paraId="3F9E0112" w14:textId="03B2BD10" w:rsidR="002E5373" w:rsidRPr="00620A44" w:rsidRDefault="002E5373" w:rsidP="052EF04F">
            <w:pPr>
              <w:spacing w:line="259" w:lineRule="auto"/>
              <w:jc w:val="both"/>
              <w:rPr>
                <w:rFonts w:cstheme="minorHAnsi"/>
                <w:sz w:val="20"/>
                <w:szCs w:val="20"/>
              </w:rPr>
            </w:pPr>
            <w:r w:rsidRPr="00620A44">
              <w:rPr>
                <w:rFonts w:cstheme="minorHAnsi"/>
                <w:sz w:val="20"/>
                <w:szCs w:val="20"/>
              </w:rPr>
              <w:t>Wnioskodawca wskazuje wynagrodzenie oferowane za realizację Etapu III. Wynagrodzenie całkowite obejmujące wszelkie roszczenia Wykonawcy względem NCBR za realizację Etapu III, podane w kwocie netto i kwocie brutto. </w:t>
            </w:r>
            <w:r w:rsidR="0019264A" w:rsidRPr="00620A44">
              <w:rPr>
                <w:rFonts w:cstheme="minorHAnsi"/>
                <w:sz w:val="20"/>
                <w:szCs w:val="20"/>
              </w:rPr>
              <w:t>Cena brutto nie może przekroczyć limitów wskazanych w Rozdziale X Regulaminu.</w:t>
            </w:r>
          </w:p>
        </w:tc>
      </w:tr>
      <w:tr w:rsidR="002E5373" w:rsidRPr="00620A44" w:rsidDel="004278AA" w14:paraId="3AA23517" w14:textId="77777777" w:rsidTr="052EF04F">
        <w:trPr>
          <w:cantSplit/>
          <w:trHeight w:val="1134"/>
          <w:jc w:val="center"/>
        </w:trPr>
        <w:tc>
          <w:tcPr>
            <w:tcW w:w="704" w:type="dxa"/>
            <w:shd w:val="clear" w:color="auto" w:fill="C5E0B3" w:themeFill="accent6" w:themeFillTint="66"/>
            <w:vAlign w:val="center"/>
          </w:tcPr>
          <w:p w14:paraId="16FEC3CB" w14:textId="77777777" w:rsidR="002E5373" w:rsidRPr="00620A44" w:rsidRDefault="002E5373" w:rsidP="052EF04F">
            <w:pPr>
              <w:rPr>
                <w:rFonts w:cstheme="minorHAnsi"/>
                <w:sz w:val="20"/>
                <w:szCs w:val="20"/>
              </w:rPr>
            </w:pPr>
            <w:r w:rsidRPr="00620A44">
              <w:rPr>
                <w:rFonts w:cstheme="minorHAnsi"/>
                <w:b/>
                <w:bCs/>
                <w:sz w:val="20"/>
                <w:szCs w:val="20"/>
              </w:rPr>
              <w:t>L.p.</w:t>
            </w:r>
          </w:p>
        </w:tc>
        <w:tc>
          <w:tcPr>
            <w:tcW w:w="2126" w:type="dxa"/>
            <w:shd w:val="clear" w:color="auto" w:fill="C5E0B3" w:themeFill="accent6" w:themeFillTint="66"/>
            <w:vAlign w:val="center"/>
          </w:tcPr>
          <w:p w14:paraId="46A9FE50" w14:textId="77777777" w:rsidR="002E5373" w:rsidRPr="00620A44" w:rsidRDefault="002E5373" w:rsidP="052EF04F">
            <w:pPr>
              <w:rPr>
                <w:rFonts w:cstheme="minorHAnsi"/>
                <w:b/>
                <w:bCs/>
                <w:sz w:val="20"/>
                <w:szCs w:val="20"/>
              </w:rPr>
            </w:pPr>
            <w:r w:rsidRPr="00620A44">
              <w:rPr>
                <w:rFonts w:cstheme="minorHAnsi"/>
                <w:b/>
                <w:bCs/>
                <w:sz w:val="20"/>
                <w:szCs w:val="20"/>
              </w:rPr>
              <w:t>Nazwa wymagania konkursowego</w:t>
            </w:r>
          </w:p>
        </w:tc>
        <w:tc>
          <w:tcPr>
            <w:tcW w:w="1701" w:type="dxa"/>
            <w:shd w:val="clear" w:color="auto" w:fill="C5E0B3" w:themeFill="accent6" w:themeFillTint="66"/>
            <w:vAlign w:val="center"/>
          </w:tcPr>
          <w:p w14:paraId="028E2C6A" w14:textId="77777777" w:rsidR="002E5373" w:rsidRPr="00620A44" w:rsidRDefault="002E5373" w:rsidP="052EF04F">
            <w:pPr>
              <w:jc w:val="center"/>
              <w:rPr>
                <w:rFonts w:cstheme="minorHAnsi"/>
                <w:b/>
                <w:bCs/>
              </w:rPr>
            </w:pPr>
            <w:r w:rsidRPr="00620A44">
              <w:rPr>
                <w:rFonts w:cstheme="minorHAnsi"/>
                <w:b/>
                <w:bCs/>
                <w:sz w:val="20"/>
                <w:szCs w:val="20"/>
              </w:rPr>
              <w:t>Deklarowana wartość netto/ brutto</w:t>
            </w:r>
          </w:p>
        </w:tc>
        <w:tc>
          <w:tcPr>
            <w:tcW w:w="1560" w:type="dxa"/>
            <w:shd w:val="clear" w:color="auto" w:fill="C5E0B3" w:themeFill="accent6" w:themeFillTint="66"/>
            <w:vAlign w:val="center"/>
          </w:tcPr>
          <w:p w14:paraId="234AA0D2" w14:textId="77777777" w:rsidR="002E5373" w:rsidRPr="00620A44" w:rsidRDefault="002E5373" w:rsidP="052EF04F">
            <w:pPr>
              <w:jc w:val="center"/>
              <w:rPr>
                <w:rFonts w:cstheme="minorHAnsi"/>
                <w:sz w:val="20"/>
                <w:szCs w:val="20"/>
              </w:rPr>
            </w:pPr>
            <w:r w:rsidRPr="00620A44">
              <w:rPr>
                <w:rFonts w:cstheme="minorHAnsi"/>
                <w:b/>
                <w:bCs/>
                <w:sz w:val="20"/>
                <w:szCs w:val="20"/>
              </w:rPr>
              <w:t>Jednostka</w:t>
            </w:r>
          </w:p>
        </w:tc>
        <w:tc>
          <w:tcPr>
            <w:tcW w:w="2976" w:type="dxa"/>
            <w:shd w:val="clear" w:color="auto" w:fill="C5E0B3" w:themeFill="accent6" w:themeFillTint="66"/>
            <w:vAlign w:val="center"/>
          </w:tcPr>
          <w:p w14:paraId="0108689E"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Uwagi</w:t>
            </w:r>
          </w:p>
        </w:tc>
      </w:tr>
      <w:tr w:rsidR="002E5373" w:rsidRPr="00620A44" w:rsidDel="004278AA" w14:paraId="1A94964E" w14:textId="77777777" w:rsidTr="052EF04F">
        <w:trPr>
          <w:cantSplit/>
          <w:trHeight w:val="899"/>
          <w:jc w:val="center"/>
        </w:trPr>
        <w:tc>
          <w:tcPr>
            <w:tcW w:w="704" w:type="dxa"/>
            <w:shd w:val="clear" w:color="auto" w:fill="E2EFD9" w:themeFill="accent6" w:themeFillTint="33"/>
            <w:vAlign w:val="center"/>
          </w:tcPr>
          <w:p w14:paraId="7BDB75F7" w14:textId="77777777" w:rsidR="002E5373" w:rsidRPr="00620A44" w:rsidRDefault="002E5373" w:rsidP="052EF04F">
            <w:pPr>
              <w:pStyle w:val="Akapitzlist"/>
              <w:numPr>
                <w:ilvl w:val="0"/>
                <w:numId w:val="10"/>
              </w:numPr>
              <w:rPr>
                <w:rFonts w:cstheme="minorHAnsi"/>
                <w:sz w:val="20"/>
                <w:szCs w:val="20"/>
              </w:rPr>
            </w:pPr>
          </w:p>
        </w:tc>
        <w:tc>
          <w:tcPr>
            <w:tcW w:w="2126" w:type="dxa"/>
            <w:shd w:val="clear" w:color="auto" w:fill="E2EFD9" w:themeFill="accent6" w:themeFillTint="33"/>
            <w:vAlign w:val="center"/>
          </w:tcPr>
          <w:p w14:paraId="2D497C64" w14:textId="0B177CA1" w:rsidR="002E5373" w:rsidRPr="00620A44" w:rsidRDefault="002E5373" w:rsidP="052EF04F">
            <w:pPr>
              <w:rPr>
                <w:rFonts w:cstheme="minorHAnsi"/>
                <w:b/>
                <w:bCs/>
                <w:sz w:val="20"/>
                <w:szCs w:val="20"/>
              </w:rPr>
            </w:pPr>
            <w:r w:rsidRPr="00620A44">
              <w:rPr>
                <w:rFonts w:cstheme="minorHAnsi"/>
                <w:b/>
                <w:bCs/>
                <w:sz w:val="20"/>
                <w:szCs w:val="20"/>
              </w:rPr>
              <w:t>Cena za realizację Etapu III</w:t>
            </w:r>
          </w:p>
        </w:tc>
        <w:tc>
          <w:tcPr>
            <w:tcW w:w="1701" w:type="dxa"/>
            <w:vAlign w:val="center"/>
          </w:tcPr>
          <w:p w14:paraId="7735E550" w14:textId="77777777" w:rsidR="002E5373" w:rsidRPr="00620A44" w:rsidRDefault="002E5373" w:rsidP="052EF04F">
            <w:pPr>
              <w:jc w:val="center"/>
              <w:rPr>
                <w:rFonts w:cstheme="minorHAnsi"/>
                <w:b/>
                <w:bCs/>
                <w:sz w:val="20"/>
                <w:szCs w:val="20"/>
              </w:rPr>
            </w:pPr>
            <w:r w:rsidRPr="00620A44">
              <w:rPr>
                <w:rFonts w:cstheme="minorHAnsi"/>
                <w:b/>
                <w:bCs/>
                <w:sz w:val="20"/>
                <w:szCs w:val="20"/>
              </w:rPr>
              <w:t>… netto</w:t>
            </w:r>
          </w:p>
          <w:p w14:paraId="69AB17DC"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 brutto</w:t>
            </w:r>
          </w:p>
        </w:tc>
        <w:tc>
          <w:tcPr>
            <w:tcW w:w="1560" w:type="dxa"/>
            <w:shd w:val="clear" w:color="auto" w:fill="E2EFD9" w:themeFill="accent6" w:themeFillTint="33"/>
            <w:vAlign w:val="center"/>
          </w:tcPr>
          <w:p w14:paraId="63BF3F0B" w14:textId="77777777" w:rsidR="002E5373" w:rsidRPr="00620A44" w:rsidDel="004278AA" w:rsidRDefault="002E5373" w:rsidP="052EF04F">
            <w:pPr>
              <w:jc w:val="center"/>
              <w:rPr>
                <w:rFonts w:cstheme="minorHAnsi"/>
                <w:b/>
                <w:bCs/>
                <w:sz w:val="20"/>
                <w:szCs w:val="20"/>
              </w:rPr>
            </w:pPr>
            <w:r w:rsidRPr="00620A44">
              <w:rPr>
                <w:rFonts w:cstheme="minorHAnsi"/>
                <w:b/>
                <w:bCs/>
                <w:sz w:val="20"/>
                <w:szCs w:val="20"/>
              </w:rPr>
              <w:t>PLN</w:t>
            </w:r>
          </w:p>
        </w:tc>
        <w:tc>
          <w:tcPr>
            <w:tcW w:w="2976" w:type="dxa"/>
          </w:tcPr>
          <w:p w14:paraId="3AE266F5" w14:textId="77777777" w:rsidR="002E5373" w:rsidRPr="00620A44" w:rsidDel="004278AA" w:rsidRDefault="002E5373" w:rsidP="052EF04F">
            <w:pPr>
              <w:rPr>
                <w:rFonts w:cstheme="minorHAnsi"/>
                <w:b/>
                <w:bCs/>
                <w:sz w:val="20"/>
                <w:szCs w:val="20"/>
              </w:rPr>
            </w:pPr>
          </w:p>
        </w:tc>
      </w:tr>
      <w:tr w:rsidR="002E5373" w:rsidRPr="00620A44" w:rsidDel="004278AA" w14:paraId="0D9794EF" w14:textId="77777777" w:rsidTr="052EF04F">
        <w:trPr>
          <w:cantSplit/>
          <w:trHeight w:val="793"/>
          <w:jc w:val="center"/>
        </w:trPr>
        <w:tc>
          <w:tcPr>
            <w:tcW w:w="9067" w:type="dxa"/>
            <w:gridSpan w:val="5"/>
          </w:tcPr>
          <w:p w14:paraId="5156E4E2" w14:textId="77777777" w:rsidR="002E5373" w:rsidRPr="00620A44" w:rsidDel="004278AA" w:rsidRDefault="002E5373" w:rsidP="052EF04F">
            <w:pPr>
              <w:rPr>
                <w:rFonts w:cstheme="minorHAnsi"/>
                <w:b/>
                <w:bCs/>
                <w:i/>
                <w:iCs/>
                <w:sz w:val="20"/>
                <w:szCs w:val="20"/>
              </w:rPr>
            </w:pPr>
            <w:r w:rsidRPr="00620A44">
              <w:rPr>
                <w:rFonts w:cstheme="minorHAnsi"/>
                <w:i/>
                <w:iCs/>
                <w:sz w:val="20"/>
                <w:szCs w:val="20"/>
              </w:rPr>
              <w:t>Uzasadnienie spełnienia wymagania</w:t>
            </w:r>
          </w:p>
        </w:tc>
      </w:tr>
    </w:tbl>
    <w:p w14:paraId="4B6194E6" w14:textId="60E869AA" w:rsidR="00982C60" w:rsidRPr="00620A44" w:rsidRDefault="00E753D2" w:rsidP="005B66E2">
      <w:pPr>
        <w:pStyle w:val="Nagwek1"/>
        <w:spacing w:before="360" w:after="120"/>
        <w:ind w:left="714" w:hanging="357"/>
        <w:jc w:val="left"/>
        <w:rPr>
          <w:rFonts w:cstheme="minorHAnsi"/>
          <w:u w:val="single"/>
        </w:rPr>
      </w:pPr>
      <w:r w:rsidRPr="00620A44">
        <w:rPr>
          <w:rFonts w:cstheme="minorHAnsi"/>
        </w:rPr>
        <w:t>WYMAGANIA JAKOŚCIOWE</w:t>
      </w:r>
      <w:r w:rsidR="00982C60" w:rsidRPr="00620A44">
        <w:rPr>
          <w:rFonts w:cstheme="minorHAnsi"/>
          <w:sz w:val="20"/>
          <w:szCs w:val="20"/>
          <w:u w:val="single"/>
        </w:rPr>
        <w:t xml:space="preserve"> </w:t>
      </w:r>
    </w:p>
    <w:p w14:paraId="3BD7CBCF" w14:textId="1977422A" w:rsidR="00E17A6C" w:rsidRPr="00620A44" w:rsidRDefault="00E17A6C" w:rsidP="00E17A6C">
      <w:pPr>
        <w:jc w:val="both"/>
        <w:rPr>
          <w:rFonts w:cstheme="minorHAnsi"/>
          <w:sz w:val="20"/>
          <w:szCs w:val="20"/>
          <w:u w:val="single"/>
        </w:rPr>
      </w:pPr>
      <w:r w:rsidRPr="00620A44">
        <w:rPr>
          <w:rFonts w:cstheme="minorHAnsi"/>
          <w:sz w:val="20"/>
          <w:szCs w:val="20"/>
          <w:u w:val="single"/>
        </w:rPr>
        <w:t xml:space="preserve">W ramach niniejszej części Wniosku, Wykonawca jest zobligowany przedstawić opis koncepcyjny planowanej </w:t>
      </w:r>
      <w:r w:rsidR="00B27B45" w:rsidRPr="00620A44">
        <w:rPr>
          <w:rFonts w:cstheme="minorHAnsi"/>
          <w:sz w:val="20"/>
          <w:szCs w:val="20"/>
          <w:u w:val="single"/>
        </w:rPr>
        <w:t xml:space="preserve">technologii modułowej/prefabrykowanej oraz technologii neutralnej klimatycznie </w:t>
      </w:r>
      <w:r w:rsidR="00057495" w:rsidRPr="00620A44">
        <w:rPr>
          <w:rFonts w:cstheme="minorHAnsi"/>
          <w:sz w:val="20"/>
          <w:szCs w:val="20"/>
          <w:u w:val="single"/>
        </w:rPr>
        <w:t xml:space="preserve">(Rozwiązania) </w:t>
      </w:r>
      <w:r w:rsidR="00B27B45" w:rsidRPr="00620A44">
        <w:rPr>
          <w:rFonts w:cstheme="minorHAnsi"/>
          <w:sz w:val="20"/>
          <w:szCs w:val="20"/>
          <w:u w:val="single"/>
        </w:rPr>
        <w:t xml:space="preserve">dla </w:t>
      </w:r>
      <w:r w:rsidR="00057495" w:rsidRPr="00620A44">
        <w:rPr>
          <w:rFonts w:cstheme="minorHAnsi"/>
          <w:sz w:val="20"/>
          <w:szCs w:val="20"/>
          <w:u w:val="single"/>
        </w:rPr>
        <w:t>Budownictwa Społecznego/Budownictwa Senioralnego/Budownictwa Jednorodzinnego</w:t>
      </w:r>
      <w:r w:rsidR="00B27B45" w:rsidRPr="00620A44">
        <w:rPr>
          <w:rFonts w:cstheme="minorHAnsi"/>
          <w:sz w:val="20"/>
          <w:szCs w:val="20"/>
          <w:u w:val="single"/>
        </w:rPr>
        <w:t xml:space="preserve"> </w:t>
      </w:r>
      <w:r w:rsidR="00113A32" w:rsidRPr="00620A44">
        <w:rPr>
          <w:rFonts w:cstheme="minorHAnsi"/>
          <w:sz w:val="20"/>
          <w:szCs w:val="20"/>
          <w:u w:val="single"/>
        </w:rPr>
        <w:t>(Rozwiązanie, w zależności od wybranego Strumienia do realizacji)</w:t>
      </w:r>
      <w:r w:rsidRPr="00620A44">
        <w:rPr>
          <w:rFonts w:cstheme="minorHAnsi"/>
          <w:sz w:val="20"/>
          <w:szCs w:val="20"/>
          <w:u w:val="single"/>
        </w:rPr>
        <w:t xml:space="preserve"> wraz z informacjami doprecyzowującymi, zgodnie z tabelami poniżej, co pozwoli Zamawiającemu </w:t>
      </w:r>
      <w:r w:rsidR="00057495" w:rsidRPr="00620A44">
        <w:rPr>
          <w:rFonts w:cstheme="minorHAnsi"/>
          <w:sz w:val="20"/>
          <w:szCs w:val="20"/>
          <w:u w:val="single"/>
        </w:rPr>
        <w:t xml:space="preserve">na </w:t>
      </w:r>
      <w:r w:rsidRPr="00620A44">
        <w:rPr>
          <w:rFonts w:cstheme="minorHAnsi"/>
          <w:sz w:val="20"/>
          <w:szCs w:val="20"/>
          <w:u w:val="single"/>
        </w:rPr>
        <w:t xml:space="preserve">uzyskanie szczegółowej informacji odnośnie proponowanej Technologii, w szczególności rozwiązań innowacyjnych, a także jej potencjału wdrożeniowego, </w:t>
      </w:r>
      <w:r w:rsidR="00593AD2" w:rsidRPr="00620A44">
        <w:rPr>
          <w:rFonts w:cstheme="minorHAnsi"/>
          <w:sz w:val="20"/>
          <w:szCs w:val="20"/>
          <w:u w:val="single"/>
        </w:rPr>
        <w:t>które</w:t>
      </w:r>
      <w:r w:rsidRPr="00620A44">
        <w:rPr>
          <w:rFonts w:cstheme="minorHAnsi"/>
          <w:sz w:val="20"/>
          <w:szCs w:val="20"/>
          <w:u w:val="single"/>
        </w:rPr>
        <w:t xml:space="preserve"> Zamawiający </w:t>
      </w:r>
      <w:r w:rsidR="00593AD2" w:rsidRPr="00620A44">
        <w:rPr>
          <w:rFonts w:cstheme="minorHAnsi"/>
          <w:sz w:val="20"/>
          <w:szCs w:val="20"/>
          <w:u w:val="single"/>
        </w:rPr>
        <w:t xml:space="preserve">uwzględni w trakcie </w:t>
      </w:r>
      <w:r w:rsidRPr="00620A44">
        <w:rPr>
          <w:rFonts w:cstheme="minorHAnsi"/>
          <w:sz w:val="20"/>
          <w:szCs w:val="20"/>
          <w:u w:val="single"/>
        </w:rPr>
        <w:t xml:space="preserve">wyboru najbardziej innowacyjnych i najlepiej rokujących rozwiązań. </w:t>
      </w:r>
    </w:p>
    <w:p w14:paraId="3CB6B637" w14:textId="4228ABC2" w:rsidR="00E17A6C" w:rsidRPr="00620A44" w:rsidRDefault="00E17A6C" w:rsidP="00E17A6C">
      <w:pPr>
        <w:jc w:val="both"/>
        <w:rPr>
          <w:rFonts w:cstheme="minorHAnsi"/>
          <w:sz w:val="20"/>
          <w:szCs w:val="20"/>
          <w:lang w:eastAsia="pl-PL"/>
        </w:rPr>
      </w:pPr>
    </w:p>
    <w:p w14:paraId="493517E6" w14:textId="5BE17A7E" w:rsidR="00F0773D" w:rsidRPr="00620A44" w:rsidRDefault="00F0773D" w:rsidP="7C941E96">
      <w:pPr>
        <w:pStyle w:val="Legenda"/>
        <w:rPr>
          <w:rFonts w:cstheme="minorHAnsi"/>
        </w:rPr>
      </w:pPr>
      <w:r w:rsidRPr="00620A44">
        <w:rPr>
          <w:rFonts w:cstheme="minorHAnsi"/>
        </w:rPr>
        <w:t>Tabela G.</w:t>
      </w:r>
      <w:r w:rsidRPr="00620A44">
        <w:rPr>
          <w:rFonts w:cstheme="minorHAnsi"/>
        </w:rPr>
        <w:fldChar w:fldCharType="begin"/>
      </w:r>
      <w:r w:rsidRPr="00620A44">
        <w:rPr>
          <w:rFonts w:cstheme="minorHAnsi"/>
        </w:rPr>
        <w:instrText xml:space="preserve"> SEQ Tabela \* ARABIC \s 1 </w:instrText>
      </w:r>
      <w:r w:rsidRPr="00620A44">
        <w:rPr>
          <w:rFonts w:cstheme="minorHAnsi"/>
        </w:rPr>
        <w:fldChar w:fldCharType="separate"/>
      </w:r>
      <w:r w:rsidRPr="00620A44">
        <w:rPr>
          <w:rFonts w:cstheme="minorHAnsi"/>
          <w:noProof/>
        </w:rPr>
        <w:t>1</w:t>
      </w:r>
      <w:r w:rsidRPr="00620A44">
        <w:rPr>
          <w:rFonts w:cstheme="minorHAnsi"/>
          <w:noProof/>
        </w:rPr>
        <w:fldChar w:fldCharType="end"/>
      </w:r>
      <w:r w:rsidRPr="00620A44">
        <w:rPr>
          <w:rFonts w:cstheme="minorHAnsi"/>
          <w:noProof/>
        </w:rPr>
        <w:t>.</w:t>
      </w:r>
      <w:r w:rsidRPr="00620A44">
        <w:rPr>
          <w:rFonts w:cstheme="minorHAnsi"/>
        </w:rPr>
        <w:t xml:space="preserve">  Opis</w:t>
      </w:r>
      <w:r w:rsidR="32735AD7" w:rsidRPr="00620A44">
        <w:rPr>
          <w:rFonts w:cstheme="minorHAnsi"/>
        </w:rPr>
        <w:t xml:space="preserve"> proponowanych rozwiązań w zakresie Technologii</w:t>
      </w:r>
    </w:p>
    <w:tbl>
      <w:tblPr>
        <w:tblStyle w:val="Tabela-Siatka"/>
        <w:tblW w:w="5000" w:type="pct"/>
        <w:tblLook w:val="04A0" w:firstRow="1" w:lastRow="0" w:firstColumn="1" w:lastColumn="0" w:noHBand="0" w:noVBand="1"/>
      </w:tblPr>
      <w:tblGrid>
        <w:gridCol w:w="870"/>
        <w:gridCol w:w="870"/>
        <w:gridCol w:w="7322"/>
      </w:tblGrid>
      <w:tr w:rsidR="00F0773D" w:rsidRPr="00620A44" w14:paraId="6ACC7074" w14:textId="77777777" w:rsidTr="052EF04F">
        <w:trPr>
          <w:trHeight w:val="1134"/>
        </w:trPr>
        <w:tc>
          <w:tcPr>
            <w:tcW w:w="480" w:type="pct"/>
            <w:tcBorders>
              <w:bottom w:val="single" w:sz="4" w:space="0" w:color="auto"/>
            </w:tcBorders>
            <w:shd w:val="clear" w:color="auto" w:fill="A8D08D" w:themeFill="accent6" w:themeFillTint="99"/>
          </w:tcPr>
          <w:p w14:paraId="719C171C" w14:textId="77777777" w:rsidR="00F0773D" w:rsidRPr="00620A44" w:rsidRDefault="00F0773D" w:rsidP="00F9638A">
            <w:pPr>
              <w:jc w:val="center"/>
              <w:rPr>
                <w:rFonts w:cstheme="minorHAnsi"/>
                <w:bCs/>
                <w:sz w:val="12"/>
                <w:szCs w:val="12"/>
              </w:rPr>
            </w:pPr>
            <w:r w:rsidRPr="00620A44">
              <w:rPr>
                <w:rFonts w:cstheme="minorHAnsi"/>
                <w:bCs/>
                <w:sz w:val="12"/>
                <w:szCs w:val="12"/>
              </w:rPr>
              <w:t>Tajemnica przedsię-biorstwa?</w:t>
            </w:r>
          </w:p>
          <w:p w14:paraId="0C2F7B8B" w14:textId="77777777" w:rsidR="00F0773D" w:rsidRPr="00620A44" w:rsidRDefault="00F0773D"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14A34C67" w14:textId="77777777" w:rsidR="00F0773D" w:rsidRPr="00620A44" w:rsidRDefault="00F0773D" w:rsidP="00F9638A">
            <w:pPr>
              <w:pStyle w:val="Akapitzlist"/>
              <w:ind w:left="0"/>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480" w:type="pct"/>
            <w:shd w:val="clear" w:color="auto" w:fill="A8D08D" w:themeFill="accent6" w:themeFillTint="99"/>
            <w:vAlign w:val="center"/>
          </w:tcPr>
          <w:p w14:paraId="57B6DB24" w14:textId="77777777" w:rsidR="00F0773D" w:rsidRPr="00620A44" w:rsidRDefault="00F0773D" w:rsidP="00F0773D">
            <w:pPr>
              <w:pStyle w:val="Akapitzlist"/>
              <w:numPr>
                <w:ilvl w:val="0"/>
                <w:numId w:val="49"/>
              </w:numPr>
              <w:ind w:left="0" w:firstLine="0"/>
              <w:jc w:val="center"/>
              <w:rPr>
                <w:rFonts w:cstheme="minorHAnsi"/>
                <w:b/>
                <w:sz w:val="20"/>
                <w:szCs w:val="20"/>
              </w:rPr>
            </w:pPr>
          </w:p>
        </w:tc>
        <w:tc>
          <w:tcPr>
            <w:tcW w:w="4040" w:type="pct"/>
            <w:shd w:val="clear" w:color="auto" w:fill="A8D08D" w:themeFill="accent6" w:themeFillTint="99"/>
            <w:vAlign w:val="center"/>
          </w:tcPr>
          <w:p w14:paraId="1D01D81C" w14:textId="3181C424" w:rsidR="00F0773D" w:rsidRPr="00620A44" w:rsidRDefault="202A51FA" w:rsidP="7C941E96">
            <w:pPr>
              <w:jc w:val="center"/>
              <w:rPr>
                <w:rFonts w:cstheme="minorHAnsi"/>
              </w:rPr>
            </w:pPr>
            <w:r w:rsidRPr="00620A44">
              <w:rPr>
                <w:rFonts w:eastAsia="Calibri" w:cstheme="minorHAnsi"/>
                <w:b/>
                <w:bCs/>
                <w:color w:val="000000" w:themeColor="text1"/>
                <w:sz w:val="20"/>
                <w:szCs w:val="20"/>
              </w:rPr>
              <w:t>Proponowane rozwiązania w zakresie Technologii</w:t>
            </w:r>
          </w:p>
        </w:tc>
      </w:tr>
      <w:tr w:rsidR="00F0773D" w:rsidRPr="00620A44" w14:paraId="40B9FEB1" w14:textId="77777777" w:rsidTr="052EF04F">
        <w:tc>
          <w:tcPr>
            <w:tcW w:w="480" w:type="pct"/>
            <w:tcBorders>
              <w:bottom w:val="single" w:sz="4" w:space="0" w:color="auto"/>
              <w:tl2br w:val="single" w:sz="4" w:space="0" w:color="auto"/>
            </w:tcBorders>
            <w:shd w:val="clear" w:color="auto" w:fill="A8D08D" w:themeFill="accent6" w:themeFillTint="99"/>
          </w:tcPr>
          <w:p w14:paraId="4002FA84" w14:textId="77777777" w:rsidR="00F0773D" w:rsidRPr="00620A44" w:rsidRDefault="00F0773D" w:rsidP="00F9638A">
            <w:pPr>
              <w:rPr>
                <w:rFonts w:cstheme="minorHAnsi"/>
                <w:sz w:val="20"/>
                <w:szCs w:val="20"/>
                <w:u w:val="single"/>
              </w:rPr>
            </w:pPr>
          </w:p>
        </w:tc>
        <w:tc>
          <w:tcPr>
            <w:tcW w:w="4520" w:type="pct"/>
            <w:gridSpan w:val="2"/>
            <w:shd w:val="clear" w:color="auto" w:fill="A8D08D" w:themeFill="accent6" w:themeFillTint="99"/>
          </w:tcPr>
          <w:p w14:paraId="4D5174D7" w14:textId="3F28F358" w:rsidR="00F0773D" w:rsidRPr="00620A44" w:rsidRDefault="00F0773D" w:rsidP="0AC4F1A1">
            <w:pPr>
              <w:rPr>
                <w:rFonts w:cstheme="minorHAnsi"/>
                <w:sz w:val="20"/>
                <w:szCs w:val="20"/>
                <w:lang w:eastAsia="pl-PL"/>
              </w:rPr>
            </w:pPr>
            <w:r w:rsidRPr="00620A44">
              <w:rPr>
                <w:rFonts w:cstheme="minorHAnsi"/>
                <w:sz w:val="20"/>
                <w:szCs w:val="20"/>
                <w:u w:val="single"/>
              </w:rPr>
              <w:t>Uwaga!</w:t>
            </w:r>
            <w:r w:rsidRPr="00620A44">
              <w:rPr>
                <w:rFonts w:cstheme="minorHAnsi"/>
                <w:sz w:val="20"/>
                <w:szCs w:val="20"/>
              </w:rPr>
              <w:t xml:space="preserve">: </w:t>
            </w:r>
            <w:r w:rsidR="143BFE4C" w:rsidRPr="00620A44">
              <w:rPr>
                <w:rFonts w:cstheme="minorHAnsi"/>
                <w:sz w:val="20"/>
                <w:szCs w:val="20"/>
              </w:rPr>
              <w:t>W ramach przedsięwzięcia wymagane jest opracowanie Technologii, które mają wpływ na parametry wymagań konkursowych z uwzględnieniem m.in. wykonania konstrukcji budynku z elementów prefabrykowanych/modułowych.</w:t>
            </w:r>
            <w:r w:rsidR="0C0DC7ED" w:rsidRPr="00620A44">
              <w:rPr>
                <w:rFonts w:cstheme="minorHAnsi"/>
                <w:sz w:val="20"/>
                <w:szCs w:val="20"/>
              </w:rPr>
              <w:t xml:space="preserve"> </w:t>
            </w:r>
            <w:r w:rsidRPr="00620A44">
              <w:rPr>
                <w:rFonts w:cstheme="minorHAnsi"/>
                <w:sz w:val="20"/>
                <w:szCs w:val="20"/>
              </w:rPr>
              <w:t>Koncepcja planowanej do opracowania technologii modułowej/prefabrykowanej oraz technologii neutralnej klimatycznie dla budynku społecznego/senioralnego/jednorodzinnego (</w:t>
            </w:r>
            <w:r w:rsidR="02A2D106" w:rsidRPr="00620A44">
              <w:rPr>
                <w:rFonts w:cstheme="minorHAnsi"/>
                <w:sz w:val="20"/>
                <w:szCs w:val="20"/>
              </w:rPr>
              <w:t xml:space="preserve">Rozwiązania, </w:t>
            </w:r>
            <w:r w:rsidRPr="00620A44">
              <w:rPr>
                <w:rFonts w:cstheme="minorHAnsi"/>
                <w:sz w:val="20"/>
                <w:szCs w:val="20"/>
              </w:rPr>
              <w:t xml:space="preserve">w zależności od wybranego </w:t>
            </w:r>
            <w:r w:rsidR="02A2D106" w:rsidRPr="00620A44">
              <w:rPr>
                <w:rFonts w:cstheme="minorHAnsi"/>
                <w:sz w:val="20"/>
                <w:szCs w:val="20"/>
              </w:rPr>
              <w:t xml:space="preserve">Strumienia </w:t>
            </w:r>
            <w:r w:rsidRPr="00620A44">
              <w:rPr>
                <w:rFonts w:cstheme="minorHAnsi"/>
                <w:sz w:val="20"/>
                <w:szCs w:val="20"/>
              </w:rPr>
              <w:t>do realizacji) w Tabeli G.1. musi zawierać w szczególności</w:t>
            </w:r>
            <w:r w:rsidRPr="00620A44">
              <w:rPr>
                <w:rFonts w:cstheme="minorHAnsi"/>
                <w:sz w:val="20"/>
                <w:szCs w:val="20"/>
                <w:lang w:eastAsia="pl-PL"/>
              </w:rPr>
              <w:t>:</w:t>
            </w:r>
          </w:p>
          <w:p w14:paraId="48FC429B" w14:textId="77777777" w:rsidR="00F0773D" w:rsidRPr="00620A44" w:rsidRDefault="00F0773D" w:rsidP="00F9638A">
            <w:pPr>
              <w:jc w:val="both"/>
              <w:rPr>
                <w:rFonts w:cstheme="minorHAnsi"/>
                <w:sz w:val="20"/>
                <w:szCs w:val="20"/>
                <w:lang w:eastAsia="pl-PL"/>
              </w:rPr>
            </w:pPr>
          </w:p>
          <w:p w14:paraId="7BC575AC" w14:textId="3C399C5D" w:rsidR="00F00869" w:rsidRPr="00620A44" w:rsidRDefault="067A0EAB" w:rsidP="003A101F">
            <w:pPr>
              <w:pStyle w:val="Akapitzlist"/>
              <w:numPr>
                <w:ilvl w:val="0"/>
                <w:numId w:val="11"/>
              </w:numPr>
              <w:jc w:val="both"/>
              <w:rPr>
                <w:rFonts w:cstheme="minorHAnsi"/>
                <w:sz w:val="20"/>
                <w:szCs w:val="20"/>
                <w:lang w:eastAsia="pl-PL"/>
              </w:rPr>
            </w:pPr>
            <w:r w:rsidRPr="00620A44">
              <w:rPr>
                <w:rFonts w:cstheme="minorHAnsi"/>
                <w:sz w:val="20"/>
                <w:szCs w:val="20"/>
                <w:lang w:eastAsia="pl-PL"/>
              </w:rPr>
              <w:t>w</w:t>
            </w:r>
            <w:r w:rsidR="6565DF8F" w:rsidRPr="00620A44">
              <w:rPr>
                <w:rFonts w:cstheme="minorHAnsi"/>
                <w:sz w:val="20"/>
                <w:szCs w:val="20"/>
                <w:lang w:eastAsia="pl-PL"/>
              </w:rPr>
              <w:t xml:space="preserve">stęp nt. oferowanych Technologii, </w:t>
            </w:r>
            <w:r w:rsidR="2D7D47FB" w:rsidRPr="00620A44">
              <w:rPr>
                <w:rFonts w:cstheme="minorHAnsi"/>
                <w:sz w:val="20"/>
                <w:szCs w:val="20"/>
                <w:lang w:eastAsia="pl-PL"/>
              </w:rPr>
              <w:t>ich historia</w:t>
            </w:r>
            <w:r w:rsidR="4AEBC5EB" w:rsidRPr="00620A44">
              <w:rPr>
                <w:rFonts w:cstheme="minorHAnsi"/>
                <w:sz w:val="20"/>
                <w:szCs w:val="20"/>
                <w:lang w:eastAsia="pl-PL"/>
              </w:rPr>
              <w:t>, podstawy teoretyczne, referencje, zastosowanie na świecie (jeśli dotyczy),</w:t>
            </w:r>
          </w:p>
          <w:p w14:paraId="6FFB7BA7" w14:textId="152332AF" w:rsidR="003A101F" w:rsidRPr="00620A44" w:rsidRDefault="007C265E" w:rsidP="003A101F">
            <w:pPr>
              <w:pStyle w:val="Akapitzlist"/>
              <w:numPr>
                <w:ilvl w:val="0"/>
                <w:numId w:val="11"/>
              </w:numPr>
              <w:jc w:val="both"/>
              <w:rPr>
                <w:rFonts w:cstheme="minorHAnsi"/>
                <w:sz w:val="20"/>
                <w:szCs w:val="20"/>
                <w:lang w:eastAsia="pl-PL"/>
              </w:rPr>
            </w:pPr>
            <w:r w:rsidRPr="00620A44">
              <w:rPr>
                <w:rFonts w:cstheme="minorHAnsi"/>
                <w:sz w:val="20"/>
                <w:szCs w:val="20"/>
                <w:lang w:eastAsia="pl-PL"/>
              </w:rPr>
              <w:t>c</w:t>
            </w:r>
            <w:r w:rsidR="003A101F" w:rsidRPr="00620A44">
              <w:rPr>
                <w:rFonts w:cstheme="minorHAnsi"/>
                <w:sz w:val="20"/>
                <w:szCs w:val="20"/>
                <w:lang w:eastAsia="pl-PL"/>
              </w:rPr>
              <w:t xml:space="preserve">harakterystyka Technologii </w:t>
            </w:r>
            <w:r w:rsidR="006F03F8" w:rsidRPr="00620A44">
              <w:rPr>
                <w:rFonts w:cstheme="minorHAnsi"/>
                <w:sz w:val="20"/>
                <w:szCs w:val="20"/>
                <w:lang w:eastAsia="pl-PL"/>
              </w:rPr>
              <w:t>opracowywanych</w:t>
            </w:r>
            <w:r w:rsidR="003A101F" w:rsidRPr="00620A44">
              <w:rPr>
                <w:rFonts w:cstheme="minorHAnsi"/>
                <w:sz w:val="20"/>
                <w:szCs w:val="20"/>
                <w:lang w:eastAsia="pl-PL"/>
              </w:rPr>
              <w:t xml:space="preserve"> w ramach Przedsięwzięcia,</w:t>
            </w:r>
          </w:p>
          <w:p w14:paraId="42B19420" w14:textId="03B46B46" w:rsidR="003A101F" w:rsidRPr="00620A44" w:rsidRDefault="007C265E" w:rsidP="003A101F">
            <w:pPr>
              <w:pStyle w:val="Akapitzlist"/>
              <w:numPr>
                <w:ilvl w:val="0"/>
                <w:numId w:val="11"/>
              </w:numPr>
              <w:jc w:val="both"/>
              <w:rPr>
                <w:rFonts w:eastAsia="Calibri" w:cstheme="minorHAnsi"/>
                <w:sz w:val="20"/>
                <w:szCs w:val="20"/>
              </w:rPr>
            </w:pPr>
            <w:r w:rsidRPr="00620A44">
              <w:rPr>
                <w:rFonts w:eastAsia="Calibri" w:cstheme="minorHAnsi"/>
                <w:sz w:val="20"/>
                <w:szCs w:val="20"/>
              </w:rPr>
              <w:t>o</w:t>
            </w:r>
            <w:r w:rsidR="003A101F" w:rsidRPr="00620A44">
              <w:rPr>
                <w:rFonts w:eastAsia="Calibri" w:cstheme="minorHAnsi"/>
                <w:sz w:val="20"/>
                <w:szCs w:val="20"/>
              </w:rPr>
              <w:t xml:space="preserve">pis </w:t>
            </w:r>
            <w:r w:rsidR="00226A9C" w:rsidRPr="00620A44">
              <w:rPr>
                <w:rFonts w:eastAsia="Calibri" w:cstheme="minorHAnsi"/>
                <w:sz w:val="20"/>
                <w:szCs w:val="20"/>
              </w:rPr>
              <w:t xml:space="preserve">Technologii </w:t>
            </w:r>
            <w:r w:rsidR="003A101F" w:rsidRPr="00620A44">
              <w:rPr>
                <w:rFonts w:eastAsia="Calibri" w:cstheme="minorHAnsi"/>
                <w:sz w:val="20"/>
                <w:szCs w:val="20"/>
              </w:rPr>
              <w:t xml:space="preserve">z uwzględnieniem co wyróżnia daną </w:t>
            </w:r>
            <w:r w:rsidR="00226A9C" w:rsidRPr="00620A44">
              <w:rPr>
                <w:rFonts w:eastAsia="Calibri" w:cstheme="minorHAnsi"/>
                <w:sz w:val="20"/>
                <w:szCs w:val="20"/>
              </w:rPr>
              <w:t>Technologię</w:t>
            </w:r>
            <w:r w:rsidR="003A101F" w:rsidRPr="00620A44">
              <w:rPr>
                <w:rFonts w:eastAsia="Calibri" w:cstheme="minorHAnsi"/>
                <w:sz w:val="20"/>
                <w:szCs w:val="20"/>
              </w:rPr>
              <w:t xml:space="preserve">, w jakim zakresie ma przewagę nad innymi technologiami, </w:t>
            </w:r>
          </w:p>
          <w:p w14:paraId="5241430E" w14:textId="673009E7" w:rsidR="003A101F" w:rsidRPr="00620A44" w:rsidRDefault="007C265E" w:rsidP="003A101F">
            <w:pPr>
              <w:pStyle w:val="Akapitzlist"/>
              <w:numPr>
                <w:ilvl w:val="0"/>
                <w:numId w:val="11"/>
              </w:numPr>
              <w:jc w:val="both"/>
              <w:rPr>
                <w:rFonts w:eastAsia="Calibri" w:cstheme="minorHAnsi"/>
                <w:sz w:val="20"/>
                <w:szCs w:val="20"/>
              </w:rPr>
            </w:pPr>
            <w:r w:rsidRPr="00620A44">
              <w:rPr>
                <w:rFonts w:eastAsia="Calibri" w:cstheme="minorHAnsi"/>
                <w:sz w:val="20"/>
                <w:szCs w:val="20"/>
              </w:rPr>
              <w:t>o</w:t>
            </w:r>
            <w:r w:rsidR="003A101F" w:rsidRPr="00620A44">
              <w:rPr>
                <w:rFonts w:eastAsia="Calibri" w:cstheme="minorHAnsi"/>
                <w:sz w:val="20"/>
                <w:szCs w:val="20"/>
              </w:rPr>
              <w:t xml:space="preserve">pis </w:t>
            </w:r>
            <w:r w:rsidR="003A101F" w:rsidRPr="00620A44">
              <w:rPr>
                <w:rFonts w:cstheme="minorHAnsi"/>
                <w:sz w:val="20"/>
                <w:szCs w:val="20"/>
                <w:lang w:eastAsia="pl-PL"/>
              </w:rPr>
              <w:t>perspektyw</w:t>
            </w:r>
            <w:r w:rsidR="003A101F" w:rsidRPr="00620A44">
              <w:rPr>
                <w:rFonts w:eastAsia="Calibri" w:cstheme="minorHAnsi"/>
                <w:sz w:val="20"/>
                <w:szCs w:val="20"/>
              </w:rPr>
              <w:t xml:space="preserve"> rozwoju </w:t>
            </w:r>
            <w:r w:rsidR="00226A9C" w:rsidRPr="00620A44">
              <w:rPr>
                <w:rFonts w:eastAsia="Calibri" w:cstheme="minorHAnsi"/>
                <w:sz w:val="20"/>
                <w:szCs w:val="20"/>
              </w:rPr>
              <w:t>Technologii</w:t>
            </w:r>
            <w:r w:rsidR="003A101F" w:rsidRPr="00620A44">
              <w:rPr>
                <w:rFonts w:eastAsia="Calibri" w:cstheme="minorHAnsi"/>
                <w:sz w:val="20"/>
                <w:szCs w:val="20"/>
              </w:rPr>
              <w:t>,</w:t>
            </w:r>
          </w:p>
          <w:p w14:paraId="61FAF170" w14:textId="7276C9AB" w:rsidR="003A101F" w:rsidRPr="00620A44" w:rsidRDefault="007C265E" w:rsidP="003A101F">
            <w:pPr>
              <w:pStyle w:val="Akapitzlist"/>
              <w:numPr>
                <w:ilvl w:val="0"/>
                <w:numId w:val="11"/>
              </w:numPr>
              <w:jc w:val="both"/>
              <w:rPr>
                <w:rFonts w:eastAsia="Calibri" w:cstheme="minorHAnsi"/>
                <w:sz w:val="20"/>
                <w:szCs w:val="20"/>
              </w:rPr>
            </w:pPr>
            <w:r w:rsidRPr="00620A44">
              <w:rPr>
                <w:rFonts w:eastAsia="Calibri" w:cstheme="minorHAnsi"/>
                <w:sz w:val="20"/>
                <w:szCs w:val="20"/>
              </w:rPr>
              <w:t>ł</w:t>
            </w:r>
            <w:r w:rsidR="003A101F" w:rsidRPr="00620A44">
              <w:rPr>
                <w:rFonts w:eastAsia="Calibri" w:cstheme="minorHAnsi"/>
                <w:sz w:val="20"/>
                <w:szCs w:val="20"/>
              </w:rPr>
              <w:t xml:space="preserve">atwość komercyjnego wdrożenia </w:t>
            </w:r>
            <w:r w:rsidR="00226A9C" w:rsidRPr="00620A44">
              <w:rPr>
                <w:rFonts w:eastAsia="Calibri" w:cstheme="minorHAnsi"/>
                <w:sz w:val="20"/>
                <w:szCs w:val="20"/>
              </w:rPr>
              <w:t>Technologii</w:t>
            </w:r>
            <w:r w:rsidR="003A101F" w:rsidRPr="00620A44">
              <w:rPr>
                <w:rFonts w:eastAsia="Calibri" w:cstheme="minorHAnsi"/>
                <w:sz w:val="20"/>
                <w:szCs w:val="20"/>
              </w:rPr>
              <w:t>,</w:t>
            </w:r>
          </w:p>
          <w:p w14:paraId="3E79C56E" w14:textId="4EC9358C" w:rsidR="003A101F" w:rsidRPr="00620A44" w:rsidRDefault="008A3436" w:rsidP="003A101F">
            <w:pPr>
              <w:pStyle w:val="Akapitzlist"/>
              <w:numPr>
                <w:ilvl w:val="0"/>
                <w:numId w:val="11"/>
              </w:numPr>
              <w:jc w:val="both"/>
              <w:rPr>
                <w:rFonts w:cstheme="minorHAnsi"/>
                <w:sz w:val="20"/>
                <w:szCs w:val="20"/>
                <w:lang w:eastAsia="pl-PL"/>
              </w:rPr>
            </w:pPr>
            <w:r w:rsidRPr="00620A44">
              <w:rPr>
                <w:rFonts w:eastAsia="Calibri" w:cstheme="minorHAnsi"/>
                <w:sz w:val="20"/>
                <w:szCs w:val="20"/>
              </w:rPr>
              <w:t xml:space="preserve">schematy blokowe przygotowywanych </w:t>
            </w:r>
            <w:r w:rsidR="00226A9C" w:rsidRPr="00620A44">
              <w:rPr>
                <w:rFonts w:eastAsia="Calibri" w:cstheme="minorHAnsi"/>
                <w:sz w:val="20"/>
                <w:szCs w:val="20"/>
              </w:rPr>
              <w:t xml:space="preserve">Technologii </w:t>
            </w:r>
            <w:r w:rsidR="006F03F8" w:rsidRPr="00620A44">
              <w:rPr>
                <w:rFonts w:eastAsia="Calibri" w:cstheme="minorHAnsi"/>
                <w:sz w:val="20"/>
                <w:szCs w:val="20"/>
              </w:rPr>
              <w:t>(jeśli dotyczy)</w:t>
            </w:r>
            <w:r w:rsidRPr="00620A44">
              <w:rPr>
                <w:rFonts w:cstheme="minorHAnsi"/>
                <w:sz w:val="20"/>
                <w:szCs w:val="20"/>
                <w:lang w:eastAsia="pl-PL"/>
              </w:rPr>
              <w:t>,</w:t>
            </w:r>
          </w:p>
          <w:p w14:paraId="1DB87968" w14:textId="7DDA8762" w:rsidR="00F0773D" w:rsidRPr="00620A44" w:rsidRDefault="007C265E" w:rsidP="003A101F">
            <w:pPr>
              <w:pStyle w:val="Akapitzlist"/>
              <w:numPr>
                <w:ilvl w:val="0"/>
                <w:numId w:val="11"/>
              </w:numPr>
              <w:jc w:val="both"/>
              <w:rPr>
                <w:rFonts w:cstheme="minorHAnsi"/>
                <w:sz w:val="20"/>
                <w:szCs w:val="20"/>
                <w:lang w:eastAsia="pl-PL"/>
              </w:rPr>
            </w:pPr>
            <w:r w:rsidRPr="00620A44">
              <w:rPr>
                <w:rFonts w:eastAsia="Calibri" w:cstheme="minorHAnsi"/>
                <w:sz w:val="20"/>
                <w:szCs w:val="20"/>
              </w:rPr>
              <w:t>o</w:t>
            </w:r>
            <w:r w:rsidR="00F0773D" w:rsidRPr="00620A44">
              <w:rPr>
                <w:rFonts w:eastAsia="Calibri" w:cstheme="minorHAnsi"/>
                <w:sz w:val="20"/>
                <w:szCs w:val="20"/>
              </w:rPr>
              <w:t>pis założeń optymalnego zintegrowania technologii prefabrykowanej/modułowej konstrukcji budynku z instalacją lub instalacjami OZE</w:t>
            </w:r>
            <w:r w:rsidR="008A3436" w:rsidRPr="00620A44">
              <w:rPr>
                <w:rFonts w:eastAsia="Calibri" w:cstheme="minorHAnsi"/>
                <w:sz w:val="20"/>
                <w:szCs w:val="20"/>
              </w:rPr>
              <w:t>,</w:t>
            </w:r>
          </w:p>
          <w:p w14:paraId="775EE4A0" w14:textId="1EBE829B"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o</w:t>
            </w:r>
            <w:r w:rsidR="00F0773D" w:rsidRPr="00620A44">
              <w:rPr>
                <w:rFonts w:eastAsia="Calibri" w:cstheme="minorHAnsi"/>
                <w:sz w:val="20"/>
                <w:szCs w:val="20"/>
              </w:rPr>
              <w:t>pis możliwości transportowych elementów prefabrykowanych/modułów,</w:t>
            </w:r>
          </w:p>
          <w:p w14:paraId="0E75C93C" w14:textId="2ED379DD"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o</w:t>
            </w:r>
            <w:r w:rsidR="00F0773D" w:rsidRPr="00620A44">
              <w:rPr>
                <w:rFonts w:eastAsia="Calibri" w:cstheme="minorHAnsi"/>
                <w:sz w:val="20"/>
                <w:szCs w:val="20"/>
              </w:rPr>
              <w:t xml:space="preserve">pis rozwiązań i schematy związane z montażem prefabrykatów/modułów na budowie, </w:t>
            </w:r>
          </w:p>
          <w:p w14:paraId="57B5C70E" w14:textId="11A6761A"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u</w:t>
            </w:r>
            <w:r w:rsidR="00D64752" w:rsidRPr="00620A44">
              <w:rPr>
                <w:rFonts w:eastAsia="Calibri" w:cstheme="minorHAnsi"/>
                <w:sz w:val="20"/>
                <w:szCs w:val="20"/>
              </w:rPr>
              <w:t>szczegółowiony opis</w:t>
            </w:r>
            <w:r w:rsidR="00F0773D" w:rsidRPr="00620A44">
              <w:rPr>
                <w:rFonts w:eastAsia="Calibri" w:cstheme="minorHAnsi"/>
                <w:sz w:val="20"/>
                <w:szCs w:val="20"/>
              </w:rPr>
              <w:t xml:space="preserve"> średniego czasu produkcji i montażu prefabrykatów/modułów w zależności od przeznaczenia i wielkości obiektu,</w:t>
            </w:r>
          </w:p>
          <w:p w14:paraId="73A25021" w14:textId="73B4CE49"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o</w:t>
            </w:r>
            <w:r w:rsidR="00F0773D" w:rsidRPr="00620A44">
              <w:rPr>
                <w:rFonts w:eastAsia="Calibri" w:cstheme="minorHAnsi"/>
                <w:sz w:val="20"/>
                <w:szCs w:val="20"/>
              </w:rPr>
              <w:t xml:space="preserve">pis zastosowanych technologii prefabrykowanych/modułowych z zestawieniem i opisem prefabrykatów/modułów użytych do budowy </w:t>
            </w:r>
            <w:r w:rsidR="00795F44" w:rsidRPr="00620A44">
              <w:rPr>
                <w:rFonts w:eastAsia="Calibri" w:cstheme="minorHAnsi"/>
                <w:sz w:val="20"/>
                <w:szCs w:val="20"/>
              </w:rPr>
              <w:t>Demonstrator</w:t>
            </w:r>
            <w:r w:rsidR="00F0773D" w:rsidRPr="00620A44">
              <w:rPr>
                <w:rFonts w:eastAsia="Calibri" w:cstheme="minorHAnsi"/>
                <w:sz w:val="20"/>
                <w:szCs w:val="20"/>
              </w:rPr>
              <w:t>a,</w:t>
            </w:r>
          </w:p>
          <w:p w14:paraId="4EF8947C" w14:textId="31ADF648" w:rsidR="0029628C" w:rsidRPr="00620A44" w:rsidRDefault="0029628C"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opis stopnia wykończenia elementów technologii prefabrykowanych/modułowych z uwzględnieniem instalacji, stolarki drzwiowej i okiennej, wykończenia powierzchni ścian, podłóg i balkonów,</w:t>
            </w:r>
          </w:p>
          <w:p w14:paraId="34E8FF58" w14:textId="1F841BEA"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t>s</w:t>
            </w:r>
            <w:r w:rsidR="00F0773D" w:rsidRPr="00620A44">
              <w:rPr>
                <w:rFonts w:eastAsia="Calibri" w:cstheme="minorHAnsi"/>
                <w:sz w:val="20"/>
                <w:szCs w:val="20"/>
              </w:rPr>
              <w:t>chematy połączeń z fundamentem, połączeń pionowych i poziomych, prefabrykatów/modułów,</w:t>
            </w:r>
          </w:p>
          <w:p w14:paraId="6998A876" w14:textId="45216270" w:rsidR="00F0773D" w:rsidRPr="00620A44" w:rsidRDefault="007C265E" w:rsidP="003A101F">
            <w:pPr>
              <w:pStyle w:val="Akapitzlist"/>
              <w:numPr>
                <w:ilvl w:val="0"/>
                <w:numId w:val="11"/>
              </w:numPr>
              <w:spacing w:after="160" w:line="276" w:lineRule="auto"/>
              <w:jc w:val="both"/>
              <w:rPr>
                <w:rFonts w:eastAsia="Calibri" w:cstheme="minorHAnsi"/>
                <w:sz w:val="20"/>
                <w:szCs w:val="20"/>
              </w:rPr>
            </w:pPr>
            <w:r w:rsidRPr="00620A44">
              <w:rPr>
                <w:rFonts w:eastAsia="Calibri" w:cstheme="minorHAnsi"/>
                <w:sz w:val="20"/>
                <w:szCs w:val="20"/>
              </w:rPr>
              <w:lastRenderedPageBreak/>
              <w:t>o</w:t>
            </w:r>
            <w:r w:rsidR="00F0773D" w:rsidRPr="00620A44">
              <w:rPr>
                <w:rFonts w:eastAsia="Calibri" w:cstheme="minorHAnsi"/>
                <w:sz w:val="20"/>
                <w:szCs w:val="20"/>
              </w:rPr>
              <w:t>pis rozwiązań zapewnianiających szczelności konstrukcji i szczelności instalacji,</w:t>
            </w:r>
          </w:p>
          <w:p w14:paraId="2129F85A" w14:textId="55845027" w:rsidR="006F30AC" w:rsidRPr="00620A44" w:rsidRDefault="007C265E" w:rsidP="006F30AC">
            <w:pPr>
              <w:pStyle w:val="Akapitzlist"/>
              <w:numPr>
                <w:ilvl w:val="0"/>
                <w:numId w:val="11"/>
              </w:numPr>
              <w:spacing w:after="160" w:line="276" w:lineRule="auto"/>
              <w:jc w:val="both"/>
              <w:rPr>
                <w:rFonts w:eastAsia="Calibri" w:cstheme="minorHAnsi"/>
                <w:sz w:val="20"/>
                <w:szCs w:val="20"/>
              </w:rPr>
            </w:pPr>
            <w:r w:rsidRPr="00620A44">
              <w:rPr>
                <w:rFonts w:cstheme="minorHAnsi"/>
                <w:sz w:val="20"/>
                <w:szCs w:val="20"/>
                <w:lang w:eastAsia="pl-PL"/>
              </w:rPr>
              <w:t>r</w:t>
            </w:r>
            <w:r w:rsidR="006F30AC" w:rsidRPr="00620A44">
              <w:rPr>
                <w:rFonts w:cstheme="minorHAnsi"/>
                <w:sz w:val="20"/>
                <w:szCs w:val="20"/>
                <w:lang w:eastAsia="pl-PL"/>
              </w:rPr>
              <w:t>yzyka związane z produkcją i eksploatacją Technologii, oraz sposób zapobiegania i zarządzania ryzykiem,</w:t>
            </w:r>
          </w:p>
          <w:p w14:paraId="1E479337" w14:textId="3E6B495E" w:rsidR="006F30AC" w:rsidRPr="00620A44" w:rsidRDefault="007C265E" w:rsidP="006F30AC">
            <w:pPr>
              <w:pStyle w:val="Akapitzlist"/>
              <w:numPr>
                <w:ilvl w:val="0"/>
                <w:numId w:val="11"/>
              </w:numPr>
              <w:spacing w:after="160" w:line="276" w:lineRule="auto"/>
              <w:jc w:val="both"/>
              <w:rPr>
                <w:rFonts w:eastAsia="Calibri" w:cstheme="minorHAnsi"/>
                <w:sz w:val="20"/>
                <w:szCs w:val="20"/>
              </w:rPr>
            </w:pPr>
            <w:r w:rsidRPr="00620A44">
              <w:rPr>
                <w:rFonts w:cstheme="minorHAnsi"/>
                <w:sz w:val="20"/>
                <w:szCs w:val="20"/>
                <w:lang w:eastAsia="pl-PL"/>
              </w:rPr>
              <w:t>s</w:t>
            </w:r>
            <w:r w:rsidR="006F30AC" w:rsidRPr="00620A44">
              <w:rPr>
                <w:rFonts w:cstheme="minorHAnsi"/>
                <w:sz w:val="20"/>
                <w:szCs w:val="20"/>
                <w:lang w:eastAsia="pl-PL"/>
              </w:rPr>
              <w:t xml:space="preserve">kładowe Technologii, którymi Wnioskodawca już dysponuje (opis ogólny Background IP), a które dopiero musi opracować (opis ogólny Foreground IP),  </w:t>
            </w:r>
          </w:p>
          <w:p w14:paraId="560AB912" w14:textId="6E68B73F" w:rsidR="00F0773D" w:rsidRPr="00620A44" w:rsidRDefault="007C265E" w:rsidP="003A101F">
            <w:pPr>
              <w:pStyle w:val="Akapitzlist"/>
              <w:numPr>
                <w:ilvl w:val="0"/>
                <w:numId w:val="11"/>
              </w:numPr>
              <w:jc w:val="both"/>
              <w:rPr>
                <w:rFonts w:cstheme="minorHAnsi"/>
                <w:sz w:val="20"/>
                <w:szCs w:val="20"/>
                <w:lang w:eastAsia="pl-PL"/>
              </w:rPr>
            </w:pPr>
            <w:r w:rsidRPr="00620A44">
              <w:rPr>
                <w:rFonts w:cstheme="minorHAnsi"/>
                <w:sz w:val="20"/>
                <w:szCs w:val="20"/>
                <w:lang w:eastAsia="pl-PL"/>
              </w:rPr>
              <w:t>i</w:t>
            </w:r>
            <w:r w:rsidR="00F0773D" w:rsidRPr="00620A44">
              <w:rPr>
                <w:rFonts w:cstheme="minorHAnsi"/>
                <w:sz w:val="20"/>
                <w:szCs w:val="20"/>
                <w:lang w:eastAsia="pl-PL"/>
              </w:rPr>
              <w:t>nne dokumenty, które Wnioskodawca może załączyć do Wniosku jako Załączniki.</w:t>
            </w:r>
          </w:p>
          <w:p w14:paraId="746ACFFC" w14:textId="77777777" w:rsidR="00F0773D" w:rsidRPr="00620A44" w:rsidRDefault="00F0773D" w:rsidP="00F9638A">
            <w:pPr>
              <w:jc w:val="center"/>
              <w:rPr>
                <w:rFonts w:cstheme="minorHAnsi"/>
              </w:rPr>
            </w:pPr>
          </w:p>
        </w:tc>
      </w:tr>
      <w:tr w:rsidR="00F0773D" w:rsidRPr="00620A44" w14:paraId="0EB4ACBD" w14:textId="77777777" w:rsidTr="052EF04F">
        <w:tc>
          <w:tcPr>
            <w:tcW w:w="480" w:type="pct"/>
            <w:tcBorders>
              <w:tl2br w:val="single" w:sz="4" w:space="0" w:color="auto"/>
            </w:tcBorders>
          </w:tcPr>
          <w:p w14:paraId="3A6CA7CA" w14:textId="77777777" w:rsidR="00F0773D" w:rsidRPr="00620A44" w:rsidRDefault="00F0773D" w:rsidP="00F9638A">
            <w:pPr>
              <w:rPr>
                <w:rFonts w:cstheme="minorHAnsi"/>
                <w:sz w:val="20"/>
                <w:szCs w:val="20"/>
                <w:u w:val="single"/>
              </w:rPr>
            </w:pPr>
          </w:p>
        </w:tc>
        <w:tc>
          <w:tcPr>
            <w:tcW w:w="4520" w:type="pct"/>
            <w:gridSpan w:val="2"/>
            <w:shd w:val="clear" w:color="auto" w:fill="auto"/>
          </w:tcPr>
          <w:p w14:paraId="756DC1E7" w14:textId="5E5A2B90" w:rsidR="00F0773D" w:rsidRPr="00620A44" w:rsidRDefault="00F0773D" w:rsidP="00F9638A">
            <w:pPr>
              <w:rPr>
                <w:rFonts w:cstheme="minorHAnsi"/>
                <w:sz w:val="20"/>
                <w:szCs w:val="20"/>
              </w:rPr>
            </w:pPr>
            <w:r w:rsidRPr="00620A44">
              <w:rPr>
                <w:rFonts w:cstheme="minorHAnsi"/>
                <w:sz w:val="20"/>
                <w:szCs w:val="20"/>
              </w:rPr>
              <w:t xml:space="preserve">Nazwa </w:t>
            </w:r>
            <w:r w:rsidR="00BCEF5A" w:rsidRPr="00620A44">
              <w:rPr>
                <w:rFonts w:cstheme="minorHAnsi"/>
                <w:sz w:val="20"/>
                <w:szCs w:val="20"/>
              </w:rPr>
              <w:t>T</w:t>
            </w:r>
            <w:r w:rsidRPr="00620A44">
              <w:rPr>
                <w:rFonts w:cstheme="minorHAnsi"/>
                <w:sz w:val="20"/>
                <w:szCs w:val="20"/>
              </w:rPr>
              <w:t>echnologii</w:t>
            </w:r>
          </w:p>
        </w:tc>
      </w:tr>
      <w:tr w:rsidR="00F0773D" w:rsidRPr="00620A44" w14:paraId="3F35555D" w14:textId="77777777" w:rsidTr="052EF04F">
        <w:trPr>
          <w:trHeight w:val="1336"/>
        </w:trPr>
        <w:sdt>
          <w:sdtPr>
            <w:rPr>
              <w:rFonts w:cstheme="minorHAnsi"/>
              <w:color w:val="44546A" w:themeColor="text2"/>
              <w:sz w:val="20"/>
              <w:szCs w:val="20"/>
            </w:rPr>
            <w:id w:val="-656915625"/>
            <w14:checkbox>
              <w14:checked w14:val="0"/>
              <w14:checkedState w14:val="2612" w14:font="MS Gothic"/>
              <w14:uncheckedState w14:val="2610" w14:font="MS Gothic"/>
            </w14:checkbox>
          </w:sdtPr>
          <w:sdtEndPr/>
          <w:sdtContent>
            <w:tc>
              <w:tcPr>
                <w:tcW w:w="480" w:type="pct"/>
              </w:tcPr>
              <w:p w14:paraId="44537ED7" w14:textId="27B6174B" w:rsidR="00F0773D" w:rsidRPr="00620A44" w:rsidRDefault="00F0773D" w:rsidP="00F9638A">
                <w:pPr>
                  <w:pStyle w:val="Akapitzlist"/>
                  <w:spacing w:before="60" w:after="60" w:line="276" w:lineRule="auto"/>
                  <w:ind w:left="31"/>
                  <w:jc w:val="both"/>
                  <w:rPr>
                    <w:rFonts w:cstheme="minorHAnsi"/>
                    <w:b/>
                  </w:rPr>
                </w:pPr>
                <w:r w:rsidRPr="00620A44">
                  <w:rPr>
                    <w:rFonts w:ascii="Segoe UI Symbol" w:eastAsia="MS Gothic" w:hAnsi="Segoe UI Symbol" w:cs="Segoe UI Symbol"/>
                    <w:color w:val="44546A" w:themeColor="text2"/>
                    <w:sz w:val="20"/>
                    <w:szCs w:val="20"/>
                  </w:rPr>
                  <w:t>☐</w:t>
                </w:r>
              </w:p>
            </w:tc>
          </w:sdtContent>
        </w:sdt>
        <w:tc>
          <w:tcPr>
            <w:tcW w:w="4520" w:type="pct"/>
            <w:gridSpan w:val="2"/>
          </w:tcPr>
          <w:p w14:paraId="5235D014" w14:textId="77777777" w:rsidR="00F0773D" w:rsidRPr="00620A44" w:rsidRDefault="00F0773D" w:rsidP="00F9638A">
            <w:pPr>
              <w:pStyle w:val="Akapitzlist"/>
              <w:spacing w:before="60" w:after="60" w:line="276" w:lineRule="auto"/>
              <w:ind w:left="31"/>
              <w:jc w:val="both"/>
              <w:rPr>
                <w:rFonts w:cstheme="minorHAnsi"/>
                <w:b/>
              </w:rPr>
            </w:pPr>
          </w:p>
          <w:p w14:paraId="757C5E2A" w14:textId="7BB3A736" w:rsidR="00F0773D" w:rsidRPr="00620A44" w:rsidRDefault="00F0773D" w:rsidP="7595025D">
            <w:pPr>
              <w:pStyle w:val="Akapitzlist"/>
              <w:spacing w:before="60" w:after="60" w:line="276" w:lineRule="auto"/>
              <w:ind w:left="31"/>
              <w:contextualSpacing w:val="0"/>
              <w:jc w:val="both"/>
              <w:rPr>
                <w:rFonts w:cstheme="minorHAnsi"/>
                <w:sz w:val="20"/>
                <w:szCs w:val="20"/>
              </w:rPr>
            </w:pPr>
            <w:r w:rsidRPr="00620A44">
              <w:rPr>
                <w:rFonts w:cstheme="minorHAnsi"/>
                <w:sz w:val="20"/>
                <w:szCs w:val="20"/>
              </w:rPr>
              <w:t>Opis</w:t>
            </w:r>
            <w:r w:rsidR="2A3A9BF1" w:rsidRPr="00620A44">
              <w:rPr>
                <w:rFonts w:cstheme="minorHAnsi"/>
                <w:sz w:val="20"/>
                <w:szCs w:val="20"/>
              </w:rPr>
              <w:t xml:space="preserve"> </w:t>
            </w:r>
            <w:r w:rsidR="740F540B" w:rsidRPr="00620A44">
              <w:rPr>
                <w:rFonts w:cstheme="minorHAnsi"/>
                <w:sz w:val="20"/>
                <w:szCs w:val="20"/>
              </w:rPr>
              <w:t>T</w:t>
            </w:r>
            <w:r w:rsidR="2A3A9BF1" w:rsidRPr="00620A44">
              <w:rPr>
                <w:rFonts w:cstheme="minorHAnsi"/>
                <w:sz w:val="20"/>
                <w:szCs w:val="20"/>
              </w:rPr>
              <w:t>echnologii zgodnie z punktami a) do q).</w:t>
            </w:r>
          </w:p>
        </w:tc>
      </w:tr>
    </w:tbl>
    <w:p w14:paraId="7E471693" w14:textId="77777777" w:rsidR="00F820D9" w:rsidRPr="00620A44" w:rsidRDefault="00F820D9" w:rsidP="00F45629">
      <w:pPr>
        <w:jc w:val="both"/>
        <w:rPr>
          <w:rFonts w:cstheme="minorHAnsi"/>
          <w:sz w:val="20"/>
          <w:u w:val="single"/>
        </w:rPr>
      </w:pPr>
    </w:p>
    <w:p w14:paraId="7B062453" w14:textId="05CEA3E9" w:rsidR="00F45629" w:rsidRPr="00620A44" w:rsidRDefault="00E17A6C" w:rsidP="00F45629">
      <w:pPr>
        <w:jc w:val="both"/>
        <w:rPr>
          <w:rFonts w:cstheme="minorHAnsi"/>
          <w:sz w:val="20"/>
          <w:szCs w:val="20"/>
        </w:rPr>
      </w:pPr>
      <w:r w:rsidRPr="00620A44">
        <w:rPr>
          <w:rFonts w:cstheme="minorHAnsi"/>
          <w:sz w:val="20"/>
          <w:szCs w:val="20"/>
          <w:u w:val="single"/>
        </w:rPr>
        <w:t>Uwaga!</w:t>
      </w:r>
      <w:r w:rsidRPr="00620A44">
        <w:rPr>
          <w:rFonts w:cstheme="minorHAnsi"/>
          <w:sz w:val="20"/>
          <w:szCs w:val="20"/>
        </w:rPr>
        <w:t>: Wnioskodawca jest zobligowany w Tabelach G.</w:t>
      </w:r>
      <w:r w:rsidR="009D5594" w:rsidRPr="00620A44">
        <w:rPr>
          <w:rFonts w:cstheme="minorHAnsi"/>
          <w:sz w:val="20"/>
          <w:szCs w:val="20"/>
        </w:rPr>
        <w:t>3</w:t>
      </w:r>
      <w:r w:rsidRPr="00620A44">
        <w:rPr>
          <w:rFonts w:cstheme="minorHAnsi"/>
          <w:sz w:val="20"/>
          <w:szCs w:val="20"/>
        </w:rPr>
        <w:t>. – G.</w:t>
      </w:r>
      <w:r w:rsidR="00594D62" w:rsidRPr="00620A44">
        <w:rPr>
          <w:rFonts w:cstheme="minorHAnsi"/>
          <w:sz w:val="20"/>
          <w:szCs w:val="20"/>
        </w:rPr>
        <w:t>9</w:t>
      </w:r>
      <w:r w:rsidRPr="00620A44">
        <w:rPr>
          <w:rFonts w:cstheme="minorHAnsi"/>
          <w:sz w:val="20"/>
          <w:szCs w:val="20"/>
        </w:rPr>
        <w:t xml:space="preserve">. zamieścić opis zgodnie z instrukcją zamieszczoną nad każdą tabelą. </w:t>
      </w:r>
    </w:p>
    <w:p w14:paraId="35AC6FFA" w14:textId="16EE1A47" w:rsidR="00F45629" w:rsidRPr="00620A44" w:rsidRDefault="00F45629" w:rsidP="00F45629">
      <w:pPr>
        <w:jc w:val="both"/>
        <w:rPr>
          <w:rFonts w:cstheme="minorHAnsi"/>
          <w:sz w:val="20"/>
          <w:szCs w:val="20"/>
        </w:rPr>
      </w:pPr>
    </w:p>
    <w:p w14:paraId="3FE8C3EA" w14:textId="331E572F" w:rsidR="00AE3E32" w:rsidRPr="00620A44" w:rsidRDefault="00AE3E32" w:rsidP="7C941E96">
      <w:pPr>
        <w:pStyle w:val="Legenda"/>
        <w:rPr>
          <w:rFonts w:cstheme="minorHAnsi"/>
        </w:rPr>
      </w:pPr>
      <w:r w:rsidRPr="00620A44">
        <w:rPr>
          <w:rFonts w:cstheme="minorHAnsi"/>
        </w:rPr>
        <w:t>Tabela G.2</w:t>
      </w:r>
      <w:r w:rsidRPr="00620A44">
        <w:rPr>
          <w:rFonts w:cstheme="minorHAnsi"/>
          <w:noProof/>
        </w:rPr>
        <w:t>.</w:t>
      </w:r>
      <w:r w:rsidRPr="00620A44">
        <w:rPr>
          <w:rFonts w:cstheme="minorHAnsi"/>
        </w:rPr>
        <w:t xml:space="preserve">  </w:t>
      </w:r>
      <w:r w:rsidR="3581DF87" w:rsidRPr="00620A44">
        <w:rPr>
          <w:rFonts w:cstheme="minorHAnsi"/>
        </w:rPr>
        <w:t xml:space="preserve">Projekt </w:t>
      </w:r>
      <w:r w:rsidR="00CF5365" w:rsidRPr="00620A44">
        <w:rPr>
          <w:rFonts w:cstheme="minorHAnsi"/>
        </w:rPr>
        <w:t xml:space="preserve">koncepcyjny </w:t>
      </w:r>
      <w:r w:rsidR="3581DF87" w:rsidRPr="00620A44">
        <w:rPr>
          <w:rFonts w:cstheme="minorHAnsi"/>
        </w:rPr>
        <w:t>oferowanego Demonstratora Technologii</w:t>
      </w:r>
    </w:p>
    <w:tbl>
      <w:tblPr>
        <w:tblStyle w:val="Tabela-Siatka"/>
        <w:tblW w:w="5000" w:type="pct"/>
        <w:tblLook w:val="04A0" w:firstRow="1" w:lastRow="0" w:firstColumn="1" w:lastColumn="0" w:noHBand="0" w:noVBand="1"/>
      </w:tblPr>
      <w:tblGrid>
        <w:gridCol w:w="756"/>
        <w:gridCol w:w="756"/>
        <w:gridCol w:w="7550"/>
      </w:tblGrid>
      <w:tr w:rsidR="00AE3E32" w:rsidRPr="00620A44" w14:paraId="1FC288B4" w14:textId="77777777" w:rsidTr="052EF04F">
        <w:trPr>
          <w:trHeight w:val="1134"/>
        </w:trPr>
        <w:tc>
          <w:tcPr>
            <w:tcW w:w="417" w:type="pct"/>
            <w:tcBorders>
              <w:bottom w:val="single" w:sz="4" w:space="0" w:color="auto"/>
            </w:tcBorders>
            <w:shd w:val="clear" w:color="auto" w:fill="A8D08D" w:themeFill="accent6" w:themeFillTint="99"/>
          </w:tcPr>
          <w:p w14:paraId="1375E781" w14:textId="77777777" w:rsidR="00AE3E32" w:rsidRPr="00620A44" w:rsidRDefault="00AE3E32" w:rsidP="00F9638A">
            <w:pPr>
              <w:jc w:val="center"/>
              <w:rPr>
                <w:rFonts w:cstheme="minorHAnsi"/>
                <w:bCs/>
                <w:sz w:val="12"/>
                <w:szCs w:val="12"/>
              </w:rPr>
            </w:pPr>
            <w:r w:rsidRPr="00620A44">
              <w:rPr>
                <w:rFonts w:cstheme="minorHAnsi"/>
                <w:bCs/>
                <w:sz w:val="12"/>
                <w:szCs w:val="12"/>
              </w:rPr>
              <w:t>Tajemnica przedsię-biorstwa?</w:t>
            </w:r>
          </w:p>
          <w:p w14:paraId="2D3EFEE1" w14:textId="77777777" w:rsidR="00AE3E32" w:rsidRPr="00620A44" w:rsidRDefault="00AE3E32"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64C4CE5C" w14:textId="77777777" w:rsidR="00AE3E32" w:rsidRPr="00620A44" w:rsidRDefault="00AE3E32" w:rsidP="00F9638A">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417" w:type="pct"/>
            <w:shd w:val="clear" w:color="auto" w:fill="A8D08D" w:themeFill="accent6" w:themeFillTint="99"/>
            <w:vAlign w:val="center"/>
          </w:tcPr>
          <w:p w14:paraId="6D2D8A58" w14:textId="77777777" w:rsidR="00AE3E32" w:rsidRPr="00620A44" w:rsidRDefault="00AE3E32" w:rsidP="00AE3E32">
            <w:pPr>
              <w:pStyle w:val="Akapitzlist"/>
              <w:numPr>
                <w:ilvl w:val="0"/>
                <w:numId w:val="49"/>
              </w:numPr>
              <w:ind w:left="357" w:hanging="357"/>
              <w:rPr>
                <w:rFonts w:cstheme="minorHAnsi"/>
                <w:b/>
                <w:sz w:val="20"/>
                <w:szCs w:val="20"/>
              </w:rPr>
            </w:pPr>
          </w:p>
        </w:tc>
        <w:tc>
          <w:tcPr>
            <w:tcW w:w="4166" w:type="pct"/>
            <w:shd w:val="clear" w:color="auto" w:fill="A8D08D" w:themeFill="accent6" w:themeFillTint="99"/>
            <w:vAlign w:val="center"/>
          </w:tcPr>
          <w:p w14:paraId="7E4D45F1" w14:textId="4EA1F2E4" w:rsidR="00AE3E32" w:rsidRPr="00620A44" w:rsidRDefault="24D7FF0A" w:rsidP="7C941E96">
            <w:pPr>
              <w:jc w:val="center"/>
              <w:rPr>
                <w:rFonts w:eastAsia="Calibri" w:cstheme="minorHAnsi"/>
                <w:sz w:val="20"/>
                <w:szCs w:val="20"/>
              </w:rPr>
            </w:pPr>
            <w:r w:rsidRPr="00620A44">
              <w:rPr>
                <w:rFonts w:eastAsia="Calibri" w:cstheme="minorHAnsi"/>
                <w:b/>
                <w:bCs/>
                <w:sz w:val="20"/>
                <w:szCs w:val="20"/>
              </w:rPr>
              <w:t xml:space="preserve">Projekt </w:t>
            </w:r>
            <w:r w:rsidR="00CF5365" w:rsidRPr="00620A44">
              <w:rPr>
                <w:rFonts w:eastAsia="Calibri" w:cstheme="minorHAnsi"/>
                <w:b/>
                <w:bCs/>
                <w:sz w:val="20"/>
                <w:szCs w:val="20"/>
              </w:rPr>
              <w:t xml:space="preserve">koncepcyjny </w:t>
            </w:r>
            <w:r w:rsidRPr="00620A44">
              <w:rPr>
                <w:rFonts w:eastAsia="Calibri" w:cstheme="minorHAnsi"/>
                <w:b/>
                <w:bCs/>
                <w:sz w:val="20"/>
                <w:szCs w:val="20"/>
              </w:rPr>
              <w:t>oferowanego Demonstratora Technologii</w:t>
            </w:r>
          </w:p>
          <w:p w14:paraId="07213387" w14:textId="03AC850F" w:rsidR="00AE3E32" w:rsidRPr="00620A44" w:rsidRDefault="00AE3E32" w:rsidP="7C941E96">
            <w:pPr>
              <w:jc w:val="center"/>
              <w:rPr>
                <w:rFonts w:cstheme="minorHAnsi"/>
                <w:b/>
                <w:bCs/>
                <w:sz w:val="20"/>
                <w:szCs w:val="20"/>
              </w:rPr>
            </w:pPr>
          </w:p>
        </w:tc>
      </w:tr>
      <w:tr w:rsidR="00AE3E32" w:rsidRPr="00620A44" w14:paraId="695E37F8" w14:textId="77777777" w:rsidTr="052EF04F">
        <w:tc>
          <w:tcPr>
            <w:tcW w:w="417" w:type="pct"/>
            <w:tcBorders>
              <w:tl2br w:val="single" w:sz="4" w:space="0" w:color="auto"/>
            </w:tcBorders>
            <w:shd w:val="clear" w:color="auto" w:fill="A8D08D" w:themeFill="accent6" w:themeFillTint="99"/>
          </w:tcPr>
          <w:p w14:paraId="05031FE2" w14:textId="77777777" w:rsidR="00AE3E32" w:rsidRPr="00620A44" w:rsidRDefault="00AE3E32" w:rsidP="00F9638A">
            <w:pPr>
              <w:rPr>
                <w:rFonts w:cstheme="minorHAnsi"/>
                <w:sz w:val="20"/>
                <w:szCs w:val="20"/>
                <w:u w:val="single"/>
              </w:rPr>
            </w:pPr>
          </w:p>
        </w:tc>
        <w:tc>
          <w:tcPr>
            <w:tcW w:w="4583" w:type="pct"/>
            <w:gridSpan w:val="2"/>
            <w:shd w:val="clear" w:color="auto" w:fill="A8D08D" w:themeFill="accent6" w:themeFillTint="99"/>
          </w:tcPr>
          <w:p w14:paraId="63EAE74F" w14:textId="2EFCBFAE" w:rsidR="00AE3E32" w:rsidRPr="00620A44" w:rsidRDefault="00AE3E32" w:rsidP="7595025D">
            <w:pPr>
              <w:rPr>
                <w:rFonts w:cstheme="minorHAnsi"/>
                <w:sz w:val="20"/>
                <w:szCs w:val="20"/>
              </w:rPr>
            </w:pPr>
            <w:r w:rsidRPr="00620A44">
              <w:rPr>
                <w:rFonts w:cstheme="minorHAnsi"/>
                <w:sz w:val="20"/>
                <w:szCs w:val="20"/>
                <w:u w:val="single"/>
              </w:rPr>
              <w:t>Uwaga!</w:t>
            </w:r>
            <w:r w:rsidRPr="00620A44">
              <w:rPr>
                <w:rFonts w:cstheme="minorHAnsi"/>
                <w:sz w:val="20"/>
                <w:szCs w:val="20"/>
              </w:rPr>
              <w:t xml:space="preserve">: Projekt koncepcyjny </w:t>
            </w:r>
            <w:r w:rsidR="009D5594" w:rsidRPr="00620A44">
              <w:rPr>
                <w:rFonts w:cstheme="minorHAnsi"/>
                <w:sz w:val="20"/>
                <w:szCs w:val="20"/>
                <w:u w:val="single"/>
              </w:rPr>
              <w:t>może</w:t>
            </w:r>
            <w:r w:rsidRPr="00620A44">
              <w:rPr>
                <w:rFonts w:cstheme="minorHAnsi"/>
                <w:sz w:val="20"/>
                <w:szCs w:val="20"/>
                <w:u w:val="single"/>
              </w:rPr>
              <w:t xml:space="preserve"> zostać przedstawiony </w:t>
            </w:r>
            <w:r w:rsidR="009D5594" w:rsidRPr="00620A44">
              <w:rPr>
                <w:rFonts w:cstheme="minorHAnsi"/>
                <w:sz w:val="20"/>
                <w:szCs w:val="20"/>
                <w:u w:val="single"/>
              </w:rPr>
              <w:t xml:space="preserve">w kilku </w:t>
            </w:r>
            <w:r w:rsidR="68EE1053" w:rsidRPr="00620A44">
              <w:rPr>
                <w:rFonts w:cstheme="minorHAnsi"/>
                <w:sz w:val="20"/>
                <w:szCs w:val="20"/>
                <w:u w:val="single"/>
              </w:rPr>
              <w:t>wariantach</w:t>
            </w:r>
            <w:r w:rsidR="009D5594" w:rsidRPr="00620A44">
              <w:rPr>
                <w:rFonts w:cstheme="minorHAnsi"/>
                <w:sz w:val="20"/>
                <w:szCs w:val="20"/>
              </w:rPr>
              <w:t xml:space="preserve">, z czego wymagane </w:t>
            </w:r>
            <w:r w:rsidR="0069233B" w:rsidRPr="00620A44">
              <w:rPr>
                <w:rFonts w:cstheme="minorHAnsi"/>
                <w:sz w:val="20"/>
                <w:szCs w:val="20"/>
              </w:rPr>
              <w:t>jest,</w:t>
            </w:r>
            <w:r w:rsidR="009D5594" w:rsidRPr="00620A44">
              <w:rPr>
                <w:rFonts w:cstheme="minorHAnsi"/>
                <w:sz w:val="20"/>
                <w:szCs w:val="20"/>
              </w:rPr>
              <w:t xml:space="preserve"> aby każd</w:t>
            </w:r>
            <w:r w:rsidR="7A3231EA" w:rsidRPr="00620A44">
              <w:rPr>
                <w:rFonts w:cstheme="minorHAnsi"/>
                <w:sz w:val="20"/>
                <w:szCs w:val="20"/>
              </w:rPr>
              <w:t>y wariant projektu koncepcyjnego</w:t>
            </w:r>
            <w:r w:rsidR="009D5594" w:rsidRPr="00620A44">
              <w:rPr>
                <w:rFonts w:cstheme="minorHAnsi"/>
                <w:sz w:val="20"/>
                <w:szCs w:val="20"/>
              </w:rPr>
              <w:t xml:space="preserve"> był </w:t>
            </w:r>
            <w:r w:rsidRPr="00620A44">
              <w:rPr>
                <w:rFonts w:cstheme="minorHAnsi"/>
                <w:sz w:val="20"/>
                <w:szCs w:val="20"/>
              </w:rPr>
              <w:t xml:space="preserve">w formie jednego kompletnego </w:t>
            </w:r>
            <w:r w:rsidR="009D5594" w:rsidRPr="00620A44">
              <w:rPr>
                <w:rFonts w:cstheme="minorHAnsi"/>
                <w:sz w:val="20"/>
                <w:szCs w:val="20"/>
              </w:rPr>
              <w:t xml:space="preserve">dokumentu </w:t>
            </w:r>
            <w:r w:rsidRPr="00620A44">
              <w:rPr>
                <w:rFonts w:cstheme="minorHAnsi"/>
                <w:sz w:val="20"/>
                <w:szCs w:val="20"/>
              </w:rPr>
              <w:t>ze wszystkimi opisami, schematami i rysunkami</w:t>
            </w:r>
            <w:r w:rsidR="20969EB3" w:rsidRPr="00620A44">
              <w:rPr>
                <w:rFonts w:cstheme="minorHAnsi"/>
                <w:sz w:val="20"/>
                <w:szCs w:val="20"/>
              </w:rPr>
              <w:t xml:space="preserve"> w standardzie projektu architektoniczno-budowlanego</w:t>
            </w:r>
            <w:r w:rsidRPr="00620A44">
              <w:rPr>
                <w:rFonts w:cstheme="minorHAnsi"/>
                <w:sz w:val="20"/>
                <w:szCs w:val="20"/>
              </w:rPr>
              <w:t xml:space="preserve">. </w:t>
            </w:r>
            <w:r w:rsidR="1B483F44" w:rsidRPr="00620A44">
              <w:rPr>
                <w:rFonts w:cstheme="minorHAnsi"/>
                <w:sz w:val="20"/>
                <w:szCs w:val="20"/>
              </w:rPr>
              <w:t>W</w:t>
            </w:r>
            <w:r w:rsidR="1B483F44" w:rsidRPr="004B2360">
              <w:rPr>
                <w:rFonts w:cstheme="minorHAnsi"/>
                <w:sz w:val="20"/>
                <w:szCs w:val="20"/>
              </w:rPr>
              <w:t xml:space="preserve">arianty projektu koncepcyjnego mogą różnic się stylem architektonicznym, aranżacją wnętrz, przy czym wszystkie parametry obligatoryjne, opcjonalne i konkursowe muszą być </w:t>
            </w:r>
            <w:r w:rsidR="2C87D3BE" w:rsidRPr="004B2360">
              <w:rPr>
                <w:rFonts w:cstheme="minorHAnsi"/>
                <w:sz w:val="20"/>
                <w:szCs w:val="20"/>
              </w:rPr>
              <w:t>zbieżne we wszystkich wariantach.</w:t>
            </w:r>
            <w:r w:rsidR="1B483F44" w:rsidRPr="00620A44">
              <w:rPr>
                <w:rFonts w:cstheme="minorHAnsi"/>
                <w:sz w:val="20"/>
                <w:szCs w:val="20"/>
              </w:rPr>
              <w:t xml:space="preserve"> </w:t>
            </w:r>
            <w:r w:rsidR="00CF5365" w:rsidRPr="00620A44">
              <w:rPr>
                <w:rFonts w:cstheme="minorHAnsi"/>
                <w:sz w:val="20"/>
                <w:szCs w:val="20"/>
              </w:rPr>
              <w:t xml:space="preserve">W przypadku złożenia więcej niż jednego wariantu, trzeba przedstawić dla niego opis zgodnie z niniejszą tabelą G.2 (trzeba ją skopiować i uzupełnić). </w:t>
            </w:r>
            <w:r w:rsidR="50BC2920" w:rsidRPr="00620A44">
              <w:rPr>
                <w:rFonts w:cstheme="minorHAnsi"/>
                <w:sz w:val="20"/>
                <w:szCs w:val="20"/>
              </w:rPr>
              <w:t>W opisie koncepcji Technologii musi zawierać się w szczególności</w:t>
            </w:r>
            <w:r w:rsidRPr="00620A44">
              <w:rPr>
                <w:rFonts w:cstheme="minorHAnsi"/>
                <w:sz w:val="20"/>
                <w:szCs w:val="20"/>
                <w:lang w:eastAsia="pl-PL"/>
              </w:rPr>
              <w:t>:</w:t>
            </w:r>
          </w:p>
          <w:p w14:paraId="2D4438D1" w14:textId="06F55B21" w:rsidR="006F1B37" w:rsidRPr="00620A44" w:rsidRDefault="006F1B37" w:rsidP="052EF04F">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(jeśli dotyczy) nazwę wariantu projektu koncepcyjnego,</w:t>
            </w:r>
          </w:p>
          <w:p w14:paraId="20988E17" w14:textId="7C358BE1" w:rsidR="0000096B"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opis architektury </w:t>
            </w:r>
            <w:r w:rsidR="47B54FC4" w:rsidRPr="00620A44">
              <w:rPr>
                <w:rFonts w:cstheme="minorHAnsi"/>
                <w:sz w:val="20"/>
                <w:szCs w:val="20"/>
              </w:rPr>
              <w:t>Demonstrator</w:t>
            </w:r>
            <w:r w:rsidRPr="00620A44">
              <w:rPr>
                <w:rFonts w:cstheme="minorHAnsi"/>
                <w:sz w:val="20"/>
                <w:szCs w:val="20"/>
              </w:rPr>
              <w:t xml:space="preserve">a, w tym: funkcja obiektu budowlanego, sposób dostosowania do krajobrazu i otaczającej zabudowy, sposób spełnienia wymagań, o których mowa w art. 5 ust. 1 ustawy Prawo budowlane (oświetlenie i nasłonecznienie, gospodarka odpadami), </w:t>
            </w:r>
          </w:p>
          <w:p w14:paraId="45B8A31B" w14:textId="49925FA8"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opis materiałów konstrukcyjnych i wykończeniowych, wyposażenia, </w:t>
            </w:r>
            <w:r w:rsidR="7CC0F3C5" w:rsidRPr="00620A44">
              <w:rPr>
                <w:rFonts w:cstheme="minorHAnsi"/>
                <w:sz w:val="20"/>
                <w:szCs w:val="20"/>
              </w:rPr>
              <w:t xml:space="preserve">opis urządzeń AGD/RTV, </w:t>
            </w:r>
            <w:r w:rsidRPr="00620A44">
              <w:rPr>
                <w:rFonts w:cstheme="minorHAnsi"/>
                <w:sz w:val="20"/>
                <w:szCs w:val="20"/>
              </w:rPr>
              <w:t>rozwiązania materiałowe i kolorystyczne elewacji,</w:t>
            </w:r>
          </w:p>
          <w:p w14:paraId="1E59552F"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zestawienie powierzchni, w tym powierzchnia zabudowy, powierzchnia utwardzona, powierzchnia biologicznie czynna, powierzchnia całkowita, powierzchnia konstrukcji, powierzchnia netto, powierzchnia użytkowa, powierzchnia ruchu, powierzchnia techniczna,</w:t>
            </w:r>
          </w:p>
          <w:p w14:paraId="6425B9C6" w14:textId="7654DBB3" w:rsidR="00AE3E32" w:rsidRPr="00620A44" w:rsidRDefault="00AE3E32" w:rsidP="7595025D">
            <w:pPr>
              <w:pStyle w:val="Akapitzlist"/>
              <w:numPr>
                <w:ilvl w:val="1"/>
                <w:numId w:val="50"/>
              </w:numPr>
              <w:spacing w:line="259" w:lineRule="auto"/>
              <w:ind w:left="714" w:hanging="357"/>
              <w:rPr>
                <w:rFonts w:eastAsia="Calibri" w:cstheme="minorHAnsi"/>
                <w:sz w:val="20"/>
                <w:szCs w:val="20"/>
              </w:rPr>
            </w:pPr>
            <w:r w:rsidRPr="00620A44">
              <w:rPr>
                <w:rFonts w:cstheme="minorHAnsi"/>
                <w:sz w:val="20"/>
                <w:szCs w:val="20"/>
              </w:rPr>
              <w:t xml:space="preserve">zestawienie tabelaryczne wszystkich prefabrykatów/modułów użytych do konstrukcji </w:t>
            </w:r>
            <w:r w:rsidR="7C5A54C8" w:rsidRPr="00620A44">
              <w:rPr>
                <w:rFonts w:cstheme="minorHAnsi"/>
                <w:sz w:val="20"/>
                <w:szCs w:val="20"/>
              </w:rPr>
              <w:t xml:space="preserve">budynku </w:t>
            </w:r>
            <w:r w:rsidR="47B54FC4" w:rsidRPr="00620A44">
              <w:rPr>
                <w:rFonts w:cstheme="minorHAnsi"/>
                <w:sz w:val="20"/>
                <w:szCs w:val="20"/>
              </w:rPr>
              <w:t>Demonstrator</w:t>
            </w:r>
            <w:r w:rsidR="7C5A54C8" w:rsidRPr="00620A44">
              <w:rPr>
                <w:rFonts w:cstheme="minorHAnsi"/>
                <w:sz w:val="20"/>
                <w:szCs w:val="20"/>
              </w:rPr>
              <w:t>a</w:t>
            </w:r>
            <w:r w:rsidRPr="00620A44">
              <w:rPr>
                <w:rFonts w:cstheme="minorHAnsi"/>
                <w:sz w:val="20"/>
                <w:szCs w:val="20"/>
              </w:rPr>
              <w:t>, z podaniem wymiarów zewnętrznych oraz ich masy wyrażonej w tonach.</w:t>
            </w:r>
          </w:p>
          <w:p w14:paraId="372D164F" w14:textId="50E1246B" w:rsidR="00F15B07" w:rsidRPr="00620A44" w:rsidRDefault="00FB8EB1"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opis rozwiązań konstrukcyjnych, w tym schemat konstrukcyjny z uwzględnieniem elementów prefabrykowanych/modułó</w:t>
            </w:r>
            <w:r w:rsidR="5E1E93A9" w:rsidRPr="00620A44">
              <w:rPr>
                <w:rFonts w:cstheme="minorHAnsi"/>
                <w:sz w:val="20"/>
                <w:szCs w:val="20"/>
              </w:rPr>
              <w:t>w,</w:t>
            </w:r>
          </w:p>
          <w:p w14:paraId="4DDA726A" w14:textId="15DB10B8" w:rsidR="00F15B07" w:rsidRPr="00620A44" w:rsidRDefault="00FB8EB1"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schematy instalacyjne zawierające proponowane rozwiązania</w:t>
            </w:r>
            <w:r w:rsidR="46D59DBC" w:rsidRPr="00620A44">
              <w:rPr>
                <w:rFonts w:cstheme="minorHAnsi"/>
                <w:sz w:val="20"/>
                <w:szCs w:val="20"/>
              </w:rPr>
              <w:t>, materiały użyte do instalacji</w:t>
            </w:r>
            <w:r w:rsidRPr="00620A44">
              <w:rPr>
                <w:rFonts w:cstheme="minorHAnsi"/>
                <w:sz w:val="20"/>
                <w:szCs w:val="20"/>
              </w:rPr>
              <w:t xml:space="preserve"> wraz z opisem,</w:t>
            </w:r>
          </w:p>
          <w:p w14:paraId="50643ACD" w14:textId="52542407" w:rsidR="00F15B07" w:rsidRPr="00620A44" w:rsidRDefault="00FB8EB1"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opis rozwiązań</w:t>
            </w:r>
            <w:r w:rsidR="46D59DBC" w:rsidRPr="00620A44">
              <w:rPr>
                <w:rFonts w:cstheme="minorHAnsi"/>
                <w:sz w:val="20"/>
                <w:szCs w:val="20"/>
              </w:rPr>
              <w:t xml:space="preserve"> </w:t>
            </w:r>
            <w:r w:rsidRPr="00620A44">
              <w:rPr>
                <w:rFonts w:cstheme="minorHAnsi"/>
                <w:sz w:val="20"/>
                <w:szCs w:val="20"/>
              </w:rPr>
              <w:t xml:space="preserve">związanych z oszczędzaniem wody w budynku </w:t>
            </w:r>
            <w:r w:rsidR="47B54FC4" w:rsidRPr="00620A44">
              <w:rPr>
                <w:rFonts w:cstheme="minorHAnsi"/>
                <w:sz w:val="20"/>
                <w:szCs w:val="20"/>
              </w:rPr>
              <w:t>Demonstrator</w:t>
            </w:r>
            <w:r w:rsidRPr="00620A44">
              <w:rPr>
                <w:rFonts w:cstheme="minorHAnsi"/>
                <w:sz w:val="20"/>
                <w:szCs w:val="20"/>
              </w:rPr>
              <w:t>a,</w:t>
            </w:r>
          </w:p>
          <w:p w14:paraId="43C66EA6" w14:textId="53D0FCBD" w:rsidR="00F15B07" w:rsidRPr="00620A44" w:rsidDel="000740E5" w:rsidRDefault="00FB8EB1" w:rsidP="052EF04F">
            <w:pPr>
              <w:numPr>
                <w:ilvl w:val="1"/>
                <w:numId w:val="50"/>
              </w:numPr>
              <w:spacing w:before="100" w:beforeAutospacing="1" w:after="100" w:afterAutospacing="1"/>
              <w:ind w:left="714" w:hanging="357"/>
              <w:rPr>
                <w:del w:id="115" w:author="Autor"/>
                <w:rFonts w:cstheme="minorHAnsi"/>
                <w:sz w:val="20"/>
                <w:szCs w:val="20"/>
              </w:rPr>
            </w:pPr>
            <w:del w:id="116" w:author="Autor">
              <w:r w:rsidRPr="00620A44" w:rsidDel="000740E5">
                <w:rPr>
                  <w:rFonts w:cstheme="minorHAnsi"/>
                  <w:sz w:val="20"/>
                  <w:szCs w:val="20"/>
                </w:rPr>
                <w:delText xml:space="preserve">model 3D budynku </w:delText>
              </w:r>
              <w:r w:rsidR="47B54FC4" w:rsidRPr="00620A44" w:rsidDel="000740E5">
                <w:rPr>
                  <w:rFonts w:cstheme="minorHAnsi"/>
                  <w:sz w:val="20"/>
                  <w:szCs w:val="20"/>
                </w:rPr>
                <w:delText>Demonstrator</w:delText>
              </w:r>
              <w:r w:rsidRPr="00620A44" w:rsidDel="000740E5">
                <w:rPr>
                  <w:rFonts w:cstheme="minorHAnsi"/>
                  <w:sz w:val="20"/>
                  <w:szCs w:val="20"/>
                </w:rPr>
                <w:delText>a w</w:delText>
              </w:r>
              <w:r w:rsidRPr="00620A44" w:rsidDel="00CB4329">
                <w:rPr>
                  <w:rFonts w:cstheme="minorHAnsi"/>
                  <w:sz w:val="20"/>
                  <w:szCs w:val="20"/>
                </w:rPr>
                <w:delText xml:space="preserve"> standardzie </w:delText>
              </w:r>
              <w:r w:rsidR="5431FFBB" w:rsidRPr="00620A44" w:rsidDel="00CB4329">
                <w:rPr>
                  <w:rFonts w:cstheme="minorHAnsi"/>
                  <w:sz w:val="20"/>
                  <w:szCs w:val="20"/>
                </w:rPr>
                <w:delText>BIM Standard PL</w:delText>
              </w:r>
              <w:r w:rsidRPr="00620A44" w:rsidDel="00CB4329">
                <w:rPr>
                  <w:rFonts w:cstheme="minorHAnsi"/>
                  <w:sz w:val="20"/>
                  <w:szCs w:val="20"/>
                </w:rPr>
                <w:delText>,</w:delText>
              </w:r>
            </w:del>
          </w:p>
          <w:p w14:paraId="1654C8A2" w14:textId="72A25BBB"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lastRenderedPageBreak/>
              <w:t xml:space="preserve">plan zagospodarowania </w:t>
            </w:r>
            <w:r w:rsidR="7C5A54C8" w:rsidRPr="00620A44">
              <w:rPr>
                <w:rFonts w:cstheme="minorHAnsi"/>
                <w:sz w:val="20"/>
                <w:szCs w:val="20"/>
              </w:rPr>
              <w:t xml:space="preserve">działki </w:t>
            </w:r>
            <w:r w:rsidRPr="00620A44">
              <w:rPr>
                <w:rFonts w:cstheme="minorHAnsi"/>
                <w:sz w:val="20"/>
                <w:szCs w:val="20"/>
              </w:rPr>
              <w:t>w skali 1:500,</w:t>
            </w:r>
          </w:p>
          <w:p w14:paraId="4DA1B150"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rzut fundamentów w skali 1:100,</w:t>
            </w:r>
          </w:p>
          <w:p w14:paraId="4F1C2852" w14:textId="25E16A00"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rzuty </w:t>
            </w:r>
            <w:r w:rsidR="7C5A54C8" w:rsidRPr="00620A44">
              <w:rPr>
                <w:rFonts w:cstheme="minorHAnsi"/>
                <w:sz w:val="20"/>
                <w:szCs w:val="20"/>
              </w:rPr>
              <w:t xml:space="preserve">wszystkich </w:t>
            </w:r>
            <w:r w:rsidRPr="00620A44">
              <w:rPr>
                <w:rFonts w:cstheme="minorHAnsi"/>
                <w:sz w:val="20"/>
                <w:szCs w:val="20"/>
              </w:rPr>
              <w:t>kondygnacji w skali 1:100,</w:t>
            </w:r>
          </w:p>
          <w:p w14:paraId="0643BEF7"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rzut dachu w skali 1:100,</w:t>
            </w:r>
          </w:p>
          <w:p w14:paraId="7001AFCB"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przekrój poprzeczny i podłużny w skali 1:100,</w:t>
            </w:r>
          </w:p>
          <w:p w14:paraId="0BC1E314"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elewacje w skali 1:100,</w:t>
            </w:r>
          </w:p>
          <w:p w14:paraId="28313223" w14:textId="77777777"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detale połączeń montażowych elementów w widoku 2D,</w:t>
            </w:r>
          </w:p>
          <w:p w14:paraId="49CFECCF" w14:textId="45D7BA43"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co najmniej 2 widoki </w:t>
            </w:r>
            <w:r w:rsidR="7C5A54C8" w:rsidRPr="00620A44">
              <w:rPr>
                <w:rFonts w:cstheme="minorHAnsi"/>
                <w:sz w:val="20"/>
                <w:szCs w:val="20"/>
              </w:rPr>
              <w:t>budynku</w:t>
            </w:r>
            <w:r w:rsidR="00FB8EB1" w:rsidRPr="00620A44">
              <w:rPr>
                <w:rFonts w:cstheme="minorHAnsi"/>
                <w:sz w:val="20"/>
                <w:szCs w:val="20"/>
              </w:rPr>
              <w:t xml:space="preserve"> </w:t>
            </w:r>
            <w:r w:rsidR="47B54FC4" w:rsidRPr="00620A44">
              <w:rPr>
                <w:rFonts w:cstheme="minorHAnsi"/>
                <w:sz w:val="20"/>
                <w:szCs w:val="20"/>
              </w:rPr>
              <w:t>Demonstrator</w:t>
            </w:r>
            <w:r w:rsidRPr="00620A44">
              <w:rPr>
                <w:rFonts w:cstheme="minorHAnsi"/>
                <w:sz w:val="20"/>
                <w:szCs w:val="20"/>
              </w:rPr>
              <w:t xml:space="preserve">a, </w:t>
            </w:r>
          </w:p>
          <w:p w14:paraId="48BC9306" w14:textId="36C91D1D"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 xml:space="preserve">charakterystyczne detale </w:t>
            </w:r>
            <w:r w:rsidR="7C5A54C8" w:rsidRPr="00620A44">
              <w:rPr>
                <w:rFonts w:cstheme="minorHAnsi"/>
                <w:sz w:val="20"/>
                <w:szCs w:val="20"/>
              </w:rPr>
              <w:t xml:space="preserve">architektoniczne budynku </w:t>
            </w:r>
            <w:r w:rsidR="47B54FC4" w:rsidRPr="00620A44">
              <w:rPr>
                <w:rFonts w:cstheme="minorHAnsi"/>
                <w:sz w:val="20"/>
                <w:szCs w:val="20"/>
              </w:rPr>
              <w:t>Demonstrator</w:t>
            </w:r>
            <w:r w:rsidRPr="00620A44">
              <w:rPr>
                <w:rFonts w:cstheme="minorHAnsi"/>
                <w:sz w:val="20"/>
                <w:szCs w:val="20"/>
              </w:rPr>
              <w:t xml:space="preserve">a w skali 1:10, </w:t>
            </w:r>
          </w:p>
          <w:p w14:paraId="6A3A11A0" w14:textId="37A4CC22" w:rsidR="00AE3E32" w:rsidRPr="00620A44" w:rsidRDefault="00AE3E32" w:rsidP="7595025D">
            <w:pPr>
              <w:numPr>
                <w:ilvl w:val="1"/>
                <w:numId w:val="50"/>
              </w:numPr>
              <w:spacing w:before="100" w:beforeAutospacing="1" w:after="100" w:afterAutospacing="1"/>
              <w:ind w:left="714" w:hanging="357"/>
              <w:rPr>
                <w:rFonts w:cstheme="minorHAnsi"/>
                <w:sz w:val="20"/>
                <w:szCs w:val="20"/>
              </w:rPr>
            </w:pPr>
            <w:r w:rsidRPr="00620A44">
              <w:rPr>
                <w:rFonts w:cstheme="minorHAnsi"/>
                <w:sz w:val="20"/>
                <w:szCs w:val="20"/>
              </w:rPr>
              <w:t>rzut</w:t>
            </w:r>
            <w:r w:rsidR="7D92BC8C" w:rsidRPr="00620A44">
              <w:rPr>
                <w:rFonts w:cstheme="minorHAnsi"/>
                <w:sz w:val="20"/>
                <w:szCs w:val="20"/>
              </w:rPr>
              <w:t>y</w:t>
            </w:r>
            <w:r w:rsidRPr="00620A44">
              <w:rPr>
                <w:rFonts w:cstheme="minorHAnsi"/>
                <w:sz w:val="20"/>
                <w:szCs w:val="20"/>
              </w:rPr>
              <w:t xml:space="preserve"> z aranżacją wnętrza wszystkich typów mieszkań (budynek społeczny lub senioralny) lub całego </w:t>
            </w:r>
            <w:r w:rsidR="5F5CDD68" w:rsidRPr="00620A44">
              <w:rPr>
                <w:rFonts w:cstheme="minorHAnsi"/>
                <w:sz w:val="20"/>
                <w:szCs w:val="20"/>
              </w:rPr>
              <w:t>budynku (budynek jednorodzinny),</w:t>
            </w:r>
          </w:p>
          <w:p w14:paraId="1E4F8D73" w14:textId="77777777" w:rsidR="00AE3E32" w:rsidRPr="00620A44" w:rsidRDefault="009F533B" w:rsidP="052EF04F">
            <w:pPr>
              <w:numPr>
                <w:ilvl w:val="1"/>
                <w:numId w:val="50"/>
              </w:numPr>
              <w:spacing w:before="100" w:beforeAutospacing="1" w:after="100" w:afterAutospacing="1"/>
              <w:ind w:left="714" w:hanging="357"/>
              <w:rPr>
                <w:rFonts w:cstheme="minorHAnsi"/>
              </w:rPr>
            </w:pPr>
            <w:r w:rsidRPr="00620A44">
              <w:rPr>
                <w:rFonts w:cstheme="minorHAnsi"/>
                <w:sz w:val="20"/>
                <w:szCs w:val="20"/>
              </w:rPr>
              <w:t xml:space="preserve">skrócony </w:t>
            </w:r>
            <w:r w:rsidR="00AE3E32" w:rsidRPr="00620A44">
              <w:rPr>
                <w:rFonts w:cstheme="minorHAnsi"/>
                <w:sz w:val="20"/>
                <w:szCs w:val="20"/>
              </w:rPr>
              <w:t>opis funkcjonalności systemu zarządzania budynkiem.</w:t>
            </w:r>
          </w:p>
          <w:p w14:paraId="50C3248E" w14:textId="6F4316EB" w:rsidR="00E54EDA" w:rsidRPr="00620A44" w:rsidRDefault="00E54EDA" w:rsidP="052EF04F">
            <w:pPr>
              <w:spacing w:before="100" w:beforeAutospacing="1" w:after="100" w:afterAutospacing="1"/>
              <w:jc w:val="both"/>
              <w:rPr>
                <w:rFonts w:cstheme="minorHAnsi"/>
              </w:rPr>
            </w:pPr>
            <w:r w:rsidRPr="00620A44">
              <w:rPr>
                <w:rFonts w:eastAsia="Calibri" w:cstheme="minorHAnsi"/>
                <w:sz w:val="20"/>
                <w:szCs w:val="20"/>
              </w:rPr>
              <w:t>W przypadku jeśli Wnioskodawca przedstawia kilka wariantów projektu koncepcyjnego oferowanego Demonstratora, brane są pod uwagę tylko te warianty, które spełniają wymogi stawiane dla tego projektu przez Załącznik nr 1 do Regulaminu oraz wskazane w pouczeniu zawartym w Załączniku nr 3 do Regulaminu w zakresie dotyczącym tego projektu. Wskazana możliwość wariantów obejmuje wyłącznie kwestie dotyczące projektu koncepcyjnego oferowanego Demonstratora określone w tabeli G.2 Wniosku i nie może prowadzić do zmian lub wariantowości pozostałych elementów Wniosku, w szczególności w przedmiocie wynagrodzenia Wnioskodawcy.</w:t>
            </w:r>
          </w:p>
        </w:tc>
      </w:tr>
      <w:tr w:rsidR="00AE3E32" w:rsidRPr="00620A44" w14:paraId="13BB15A0" w14:textId="77777777" w:rsidTr="052EF04F">
        <w:sdt>
          <w:sdtPr>
            <w:rPr>
              <w:rFonts w:cstheme="minorHAnsi"/>
              <w:color w:val="44546A" w:themeColor="text2"/>
              <w:sz w:val="20"/>
              <w:szCs w:val="20"/>
            </w:rPr>
            <w:id w:val="-287981030"/>
            <w14:checkbox>
              <w14:checked w14:val="0"/>
              <w14:checkedState w14:val="2612" w14:font="MS Gothic"/>
              <w14:uncheckedState w14:val="2610" w14:font="MS Gothic"/>
            </w14:checkbox>
          </w:sdtPr>
          <w:sdtEndPr/>
          <w:sdtContent>
            <w:tc>
              <w:tcPr>
                <w:tcW w:w="417" w:type="pct"/>
                <w:shd w:val="clear" w:color="auto" w:fill="auto"/>
              </w:tcPr>
              <w:p w14:paraId="5E9623DF" w14:textId="69F64FE3" w:rsidR="00AE3E32" w:rsidRPr="00620A44" w:rsidRDefault="00AE3E32" w:rsidP="00F9638A">
                <w:pPr>
                  <w:rPr>
                    <w:rFonts w:cstheme="minorHAnsi"/>
                    <w:sz w:val="20"/>
                    <w:szCs w:val="20"/>
                    <w:u w:val="single"/>
                  </w:rPr>
                </w:pPr>
                <w:r w:rsidRPr="00620A44">
                  <w:rPr>
                    <w:rFonts w:ascii="Segoe UI Symbol" w:eastAsia="MS Gothic" w:hAnsi="Segoe UI Symbol" w:cs="Segoe UI Symbol"/>
                    <w:color w:val="44546A" w:themeColor="text2"/>
                    <w:sz w:val="20"/>
                    <w:szCs w:val="20"/>
                  </w:rPr>
                  <w:t>☐</w:t>
                </w:r>
              </w:p>
            </w:tc>
          </w:sdtContent>
        </w:sdt>
        <w:tc>
          <w:tcPr>
            <w:tcW w:w="4583" w:type="pct"/>
            <w:gridSpan w:val="2"/>
            <w:shd w:val="clear" w:color="auto" w:fill="auto"/>
          </w:tcPr>
          <w:p w14:paraId="40EB08BD" w14:textId="643E71B6" w:rsidR="00AE3E32" w:rsidRPr="00620A44" w:rsidRDefault="00AE3E32" w:rsidP="00F9638A">
            <w:pPr>
              <w:rPr>
                <w:rFonts w:cstheme="minorHAnsi"/>
                <w:sz w:val="20"/>
                <w:szCs w:val="20"/>
              </w:rPr>
            </w:pPr>
            <w:r w:rsidRPr="00620A44">
              <w:rPr>
                <w:rFonts w:cstheme="minorHAnsi"/>
                <w:sz w:val="20"/>
                <w:szCs w:val="20"/>
              </w:rPr>
              <w:t>Opis</w:t>
            </w:r>
            <w:r w:rsidR="2001BF7C" w:rsidRPr="00620A44">
              <w:rPr>
                <w:rFonts w:cstheme="minorHAnsi"/>
                <w:sz w:val="20"/>
                <w:szCs w:val="20"/>
              </w:rPr>
              <w:t xml:space="preserve"> Demonstratora Technologii zgodnie z punktami a) do </w:t>
            </w:r>
            <w:ins w:id="117" w:author="Autor">
              <w:r w:rsidR="000740E5">
                <w:rPr>
                  <w:rFonts w:cstheme="minorHAnsi"/>
                  <w:sz w:val="20"/>
                  <w:szCs w:val="20"/>
                </w:rPr>
                <w:t>s</w:t>
              </w:r>
            </w:ins>
            <w:del w:id="118" w:author="Autor">
              <w:r w:rsidR="2001BF7C" w:rsidRPr="00620A44" w:rsidDel="000740E5">
                <w:rPr>
                  <w:rFonts w:cstheme="minorHAnsi"/>
                  <w:sz w:val="20"/>
                  <w:szCs w:val="20"/>
                </w:rPr>
                <w:delText>t</w:delText>
              </w:r>
            </w:del>
            <w:r w:rsidR="2001BF7C" w:rsidRPr="00620A44">
              <w:rPr>
                <w:rFonts w:cstheme="minorHAnsi"/>
                <w:sz w:val="20"/>
                <w:szCs w:val="20"/>
              </w:rPr>
              <w:t>).</w:t>
            </w:r>
          </w:p>
        </w:tc>
      </w:tr>
    </w:tbl>
    <w:p w14:paraId="7763CDF9" w14:textId="77777777" w:rsidR="005B66E2" w:rsidRPr="00620A44" w:rsidRDefault="005B66E2" w:rsidP="00F45629">
      <w:pPr>
        <w:jc w:val="both"/>
        <w:rPr>
          <w:rFonts w:cstheme="minorHAnsi"/>
          <w:sz w:val="20"/>
          <w:szCs w:val="20"/>
        </w:rPr>
      </w:pPr>
    </w:p>
    <w:p w14:paraId="3E6E399E" w14:textId="77777777" w:rsidR="00AE3E32" w:rsidRPr="00620A44" w:rsidRDefault="00AE3E32" w:rsidP="00AE3E32">
      <w:pPr>
        <w:rPr>
          <w:rFonts w:cstheme="minorHAnsi"/>
          <w:i/>
          <w:color w:val="44546A" w:themeColor="text2"/>
          <w:sz w:val="18"/>
        </w:rPr>
      </w:pPr>
      <w:r w:rsidRPr="00620A44">
        <w:rPr>
          <w:rFonts w:cstheme="minorHAnsi"/>
          <w:i/>
          <w:color w:val="44546A" w:themeColor="text2"/>
          <w:sz w:val="18"/>
        </w:rPr>
        <w:t>Tabela G.3. Proponowane przez Wnioskodawcę rozwiązania innowacyjne</w:t>
      </w:r>
    </w:p>
    <w:tbl>
      <w:tblPr>
        <w:tblStyle w:val="Tabela-Siatka"/>
        <w:tblW w:w="9771" w:type="dxa"/>
        <w:jc w:val="center"/>
        <w:tblLayout w:type="fixed"/>
        <w:tblLook w:val="04A0" w:firstRow="1" w:lastRow="0" w:firstColumn="1" w:lastColumn="0" w:noHBand="0" w:noVBand="1"/>
      </w:tblPr>
      <w:tblGrid>
        <w:gridCol w:w="846"/>
        <w:gridCol w:w="562"/>
        <w:gridCol w:w="8363"/>
      </w:tblGrid>
      <w:tr w:rsidR="00AE3E32" w:rsidRPr="00620A44" w:rsidDel="004278AA" w14:paraId="7C63625D" w14:textId="77777777" w:rsidTr="052EF04F">
        <w:trPr>
          <w:trHeight w:val="1123"/>
          <w:tblHeader/>
          <w:jc w:val="center"/>
        </w:trPr>
        <w:tc>
          <w:tcPr>
            <w:tcW w:w="846" w:type="dxa"/>
            <w:tcBorders>
              <w:bottom w:val="single" w:sz="4" w:space="0" w:color="auto"/>
            </w:tcBorders>
            <w:shd w:val="clear" w:color="auto" w:fill="A8D08D" w:themeFill="accent6" w:themeFillTint="99"/>
          </w:tcPr>
          <w:p w14:paraId="25A541EF" w14:textId="77777777" w:rsidR="00AE3E32" w:rsidRPr="00620A44" w:rsidRDefault="00AE3E32" w:rsidP="00F9638A">
            <w:pPr>
              <w:jc w:val="center"/>
              <w:rPr>
                <w:rFonts w:cstheme="minorHAnsi"/>
                <w:bCs/>
                <w:sz w:val="12"/>
                <w:szCs w:val="12"/>
              </w:rPr>
            </w:pPr>
            <w:r w:rsidRPr="00620A44">
              <w:rPr>
                <w:rFonts w:cstheme="minorHAnsi"/>
                <w:bCs/>
                <w:sz w:val="12"/>
                <w:szCs w:val="12"/>
              </w:rPr>
              <w:t>Tajemnica przedsię-biorstwa?</w:t>
            </w:r>
          </w:p>
          <w:p w14:paraId="4FDF3801" w14:textId="77777777" w:rsidR="00AE3E32" w:rsidRPr="00620A44" w:rsidRDefault="00AE3E32" w:rsidP="00F9638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41745176" w14:textId="77777777" w:rsidR="00AE3E32" w:rsidRPr="00620A44" w:rsidRDefault="00AE3E32" w:rsidP="00F9638A">
            <w:pPr>
              <w:ind w:left="360"/>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2665E034" w14:textId="77777777" w:rsidR="00AE3E32" w:rsidRPr="00620A44" w:rsidRDefault="00AE3E32" w:rsidP="00AE3E32">
            <w:pPr>
              <w:pStyle w:val="Akapitzlist"/>
              <w:numPr>
                <w:ilvl w:val="0"/>
                <w:numId w:val="49"/>
              </w:numPr>
              <w:ind w:left="357" w:hanging="357"/>
              <w:rPr>
                <w:rFonts w:cstheme="minorHAnsi"/>
                <w:b/>
                <w:sz w:val="20"/>
                <w:szCs w:val="20"/>
              </w:rPr>
            </w:pPr>
          </w:p>
        </w:tc>
        <w:tc>
          <w:tcPr>
            <w:tcW w:w="8363" w:type="dxa"/>
            <w:shd w:val="clear" w:color="auto" w:fill="A8D08D" w:themeFill="accent6" w:themeFillTint="99"/>
            <w:vAlign w:val="center"/>
          </w:tcPr>
          <w:p w14:paraId="2D56F78B" w14:textId="77777777" w:rsidR="00AE3E32" w:rsidRPr="00620A44" w:rsidDel="004278AA" w:rsidRDefault="00AE3E32" w:rsidP="00F9638A">
            <w:pPr>
              <w:rPr>
                <w:rFonts w:cstheme="minorHAnsi"/>
                <w:b/>
              </w:rPr>
            </w:pPr>
            <w:r w:rsidRPr="00620A44">
              <w:rPr>
                <w:rFonts w:eastAsia="Calibri" w:cstheme="minorHAnsi"/>
                <w:b/>
                <w:sz w:val="20"/>
                <w:lang w:eastAsia="pl-PL"/>
              </w:rPr>
              <w:t>Proponowane przez Wnioskodawcę rozwiązania innowacyjne</w:t>
            </w:r>
          </w:p>
        </w:tc>
      </w:tr>
      <w:tr w:rsidR="00AE3E32" w:rsidRPr="00620A44" w:rsidDel="004278AA" w14:paraId="2B59A387" w14:textId="77777777" w:rsidTr="052EF04F">
        <w:trPr>
          <w:trHeight w:val="1123"/>
          <w:tblHeader/>
          <w:jc w:val="center"/>
        </w:trPr>
        <w:tc>
          <w:tcPr>
            <w:tcW w:w="846" w:type="dxa"/>
            <w:tcBorders>
              <w:tl2br w:val="single" w:sz="4" w:space="0" w:color="auto"/>
            </w:tcBorders>
            <w:shd w:val="clear" w:color="auto" w:fill="C5E0B3" w:themeFill="accent6" w:themeFillTint="66"/>
          </w:tcPr>
          <w:p w14:paraId="0BC185F2" w14:textId="77777777" w:rsidR="00AE3E32" w:rsidRPr="00620A44" w:rsidRDefault="00AE3E32" w:rsidP="00F9638A">
            <w:pPr>
              <w:jc w:val="both"/>
              <w:rPr>
                <w:rFonts w:cstheme="minorHAnsi"/>
                <w:sz w:val="20"/>
                <w:szCs w:val="20"/>
              </w:rPr>
            </w:pPr>
          </w:p>
        </w:tc>
        <w:tc>
          <w:tcPr>
            <w:tcW w:w="8925" w:type="dxa"/>
            <w:gridSpan w:val="2"/>
            <w:shd w:val="clear" w:color="auto" w:fill="C5E0B3" w:themeFill="accent6" w:themeFillTint="66"/>
            <w:vAlign w:val="center"/>
          </w:tcPr>
          <w:p w14:paraId="1A3C47A5" w14:textId="77777777" w:rsidR="00AE3E32" w:rsidRPr="00620A44" w:rsidRDefault="00AE3E32" w:rsidP="00F9638A">
            <w:pPr>
              <w:jc w:val="both"/>
              <w:rPr>
                <w:rFonts w:cstheme="minorHAnsi"/>
                <w:sz w:val="20"/>
                <w:szCs w:val="20"/>
              </w:rPr>
            </w:pPr>
          </w:p>
          <w:p w14:paraId="1595374C" w14:textId="236A882F" w:rsidR="00AE3E32" w:rsidRPr="00620A44" w:rsidRDefault="00AE3E32" w:rsidP="7595025D">
            <w:pPr>
              <w:jc w:val="both"/>
              <w:rPr>
                <w:rFonts w:cstheme="minorHAnsi"/>
                <w:sz w:val="20"/>
                <w:szCs w:val="20"/>
              </w:rPr>
            </w:pPr>
            <w:r w:rsidRPr="00620A44">
              <w:rPr>
                <w:rFonts w:cstheme="minorHAnsi"/>
                <w:sz w:val="20"/>
                <w:szCs w:val="20"/>
              </w:rPr>
              <w:t>Zamawiający wymaga, aby opracowana technologia modułowa/prefabrykowana oraz technologia neutralna klimatycznie dla budynku społecznego/senioralnego/jednorodzinnego</w:t>
            </w:r>
            <w:r w:rsidR="23B26A92" w:rsidRPr="00620A44">
              <w:rPr>
                <w:rFonts w:cstheme="minorHAnsi"/>
                <w:sz w:val="20"/>
                <w:szCs w:val="20"/>
              </w:rPr>
              <w:t xml:space="preserve"> </w:t>
            </w:r>
            <w:r w:rsidR="00113A32" w:rsidRPr="00620A44">
              <w:rPr>
                <w:rFonts w:cstheme="minorHAnsi"/>
                <w:sz w:val="20"/>
                <w:szCs w:val="20"/>
              </w:rPr>
              <w:t>(Rozwiązanie, w zależności od wybranego Strumienia do realizacji)</w:t>
            </w:r>
            <w:r w:rsidRPr="00620A44">
              <w:rPr>
                <w:rFonts w:cstheme="minorHAnsi"/>
                <w:sz w:val="20"/>
                <w:szCs w:val="20"/>
              </w:rPr>
              <w:t xml:space="preserve"> były innowacyjn</w:t>
            </w:r>
            <w:r w:rsidR="4E305F2D" w:rsidRPr="00620A44">
              <w:rPr>
                <w:rFonts w:cstheme="minorHAnsi"/>
                <w:sz w:val="20"/>
                <w:szCs w:val="20"/>
              </w:rPr>
              <w:t>e</w:t>
            </w:r>
            <w:r w:rsidR="6F6E2E78" w:rsidRPr="00620A44">
              <w:rPr>
                <w:rFonts w:cstheme="minorHAnsi"/>
                <w:sz w:val="20"/>
                <w:szCs w:val="20"/>
              </w:rPr>
              <w:t xml:space="preserve"> </w:t>
            </w:r>
            <w:r w:rsidR="6F6E2E78" w:rsidRPr="00620A44">
              <w:rPr>
                <w:rFonts w:eastAsia="Segoe UI" w:cstheme="minorHAnsi"/>
                <w:color w:val="333333"/>
                <w:sz w:val="18"/>
                <w:szCs w:val="18"/>
              </w:rPr>
              <w:t>w skali kraju, Europy, lub świata,</w:t>
            </w:r>
            <w:r w:rsidRPr="00620A44">
              <w:rPr>
                <w:rFonts w:cstheme="minorHAnsi"/>
                <w:sz w:val="20"/>
                <w:szCs w:val="20"/>
              </w:rPr>
              <w:t xml:space="preserve"> np. w zakresie wykorzystywanych materiałów, urządzeń, instalacji, produkcji energii, innowacyjnego zarządzania obiektem, energooszczędności i wydajności procesowej, efektywności zastosowanych rozwiązań zmniejszających nakłady inwestycyjne, w tym maksymalne skrócenie czasu realizacji inwestycji. Innowacyjność należy rozumieć jako wdrożenie nowego lub znacząco udoskonalonego produktu, procesu lub usługi w stosunku do istniejących na rynku rozwiązań. Zamawiający wymaga, aby Wnioskodawca przedstawił pisemne uzasadnienie przyjętych koncepcji innowacyjności. </w:t>
            </w:r>
          </w:p>
          <w:p w14:paraId="1877147C" w14:textId="77777777" w:rsidR="00AE3E32" w:rsidRPr="00620A44" w:rsidRDefault="00AE3E32" w:rsidP="00F9638A">
            <w:pPr>
              <w:jc w:val="both"/>
              <w:rPr>
                <w:rFonts w:cstheme="minorHAnsi"/>
                <w:sz w:val="20"/>
                <w:szCs w:val="20"/>
              </w:rPr>
            </w:pPr>
          </w:p>
        </w:tc>
      </w:tr>
      <w:tr w:rsidR="00AE3E32" w:rsidRPr="00620A44" w:rsidDel="004278AA" w14:paraId="33ABD878" w14:textId="77777777" w:rsidTr="052EF04F">
        <w:trPr>
          <w:trHeight w:val="1123"/>
          <w:tblHeader/>
          <w:jc w:val="center"/>
        </w:trPr>
        <w:sdt>
          <w:sdtPr>
            <w:rPr>
              <w:rFonts w:cstheme="minorHAnsi"/>
              <w:color w:val="44546A" w:themeColor="text2"/>
              <w:sz w:val="20"/>
              <w:szCs w:val="20"/>
            </w:rPr>
            <w:id w:val="544880991"/>
            <w14:checkbox>
              <w14:checked w14:val="0"/>
              <w14:checkedState w14:val="2612" w14:font="MS Gothic"/>
              <w14:uncheckedState w14:val="2610" w14:font="MS Gothic"/>
            </w14:checkbox>
          </w:sdtPr>
          <w:sdtEndPr/>
          <w:sdtContent>
            <w:tc>
              <w:tcPr>
                <w:tcW w:w="846" w:type="dxa"/>
              </w:tcPr>
              <w:p w14:paraId="28E33AA6" w14:textId="1E863F10" w:rsidR="00AE3E32" w:rsidRPr="00620A44" w:rsidRDefault="00AE3E32" w:rsidP="00F9638A">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304DCC85" w14:textId="4EED7877" w:rsidR="00AE3E32" w:rsidRPr="00620A44" w:rsidDel="004278AA" w:rsidRDefault="00AE3E32" w:rsidP="052EF04F">
            <w:pPr>
              <w:rPr>
                <w:rFonts w:cstheme="minorHAnsi"/>
                <w:i/>
                <w:iCs/>
                <w:sz w:val="20"/>
                <w:szCs w:val="20"/>
              </w:rPr>
            </w:pPr>
            <w:r w:rsidRPr="00620A44">
              <w:rPr>
                <w:rFonts w:cstheme="minorHAnsi"/>
                <w:i/>
                <w:iCs/>
                <w:sz w:val="20"/>
                <w:szCs w:val="20"/>
              </w:rPr>
              <w:t>Uzasadnienie spełnienia wymagania wraz ze wskazaniem rozwiązań innowacyjnych, ich skali</w:t>
            </w:r>
            <w:r w:rsidR="31C62347" w:rsidRPr="00620A44">
              <w:rPr>
                <w:rFonts w:cstheme="minorHAnsi"/>
                <w:i/>
                <w:iCs/>
                <w:sz w:val="20"/>
                <w:szCs w:val="20"/>
              </w:rPr>
              <w:t xml:space="preserve"> stosowania w Kraju/Europie/na świecie</w:t>
            </w:r>
            <w:r w:rsidRPr="00620A44">
              <w:rPr>
                <w:rFonts w:cstheme="minorHAnsi"/>
                <w:i/>
                <w:iCs/>
                <w:sz w:val="20"/>
                <w:szCs w:val="20"/>
              </w:rPr>
              <w:t xml:space="preserve"> i uzasadnienia innowacyjności</w:t>
            </w:r>
          </w:p>
        </w:tc>
      </w:tr>
    </w:tbl>
    <w:p w14:paraId="500FFF43" w14:textId="1ECCD4F3" w:rsidR="00E17A6C" w:rsidRDefault="00E17A6C" w:rsidP="00E17A6C">
      <w:pPr>
        <w:jc w:val="both"/>
        <w:rPr>
          <w:rFonts w:cstheme="minorHAnsi"/>
          <w:sz w:val="20"/>
        </w:rPr>
      </w:pPr>
    </w:p>
    <w:p w14:paraId="331235E9" w14:textId="7F4538AD" w:rsidR="009E090C" w:rsidRDefault="009E090C">
      <w:pPr>
        <w:rPr>
          <w:rFonts w:cstheme="minorHAnsi"/>
          <w:sz w:val="20"/>
        </w:rPr>
      </w:pPr>
      <w:r>
        <w:rPr>
          <w:rFonts w:cstheme="minorHAnsi"/>
          <w:sz w:val="20"/>
        </w:rPr>
        <w:br w:type="page"/>
      </w:r>
    </w:p>
    <w:p w14:paraId="10C0939F" w14:textId="5C8F688B" w:rsidR="00E17A6C" w:rsidRPr="00620A44" w:rsidRDefault="00E17A6C" w:rsidP="00E17A6C">
      <w:pPr>
        <w:jc w:val="both"/>
        <w:rPr>
          <w:rFonts w:cstheme="minorHAnsi"/>
          <w:i/>
          <w:color w:val="44546A" w:themeColor="text2"/>
          <w:sz w:val="18"/>
        </w:rPr>
      </w:pPr>
      <w:r w:rsidRPr="00620A44">
        <w:rPr>
          <w:rFonts w:cstheme="minorHAnsi"/>
          <w:i/>
          <w:color w:val="44546A" w:themeColor="text2"/>
          <w:sz w:val="18"/>
        </w:rPr>
        <w:lastRenderedPageBreak/>
        <w:t>Tabela G.</w:t>
      </w:r>
      <w:r w:rsidR="00AE3E32" w:rsidRPr="00620A44">
        <w:rPr>
          <w:rFonts w:cstheme="minorHAnsi"/>
          <w:i/>
          <w:color w:val="44546A" w:themeColor="text2"/>
          <w:sz w:val="18"/>
        </w:rPr>
        <w:t>4</w:t>
      </w:r>
      <w:r w:rsidRPr="00620A44">
        <w:rPr>
          <w:rFonts w:cstheme="minorHAnsi"/>
          <w:i/>
          <w:color w:val="44546A" w:themeColor="text2"/>
          <w:sz w:val="18"/>
        </w:rPr>
        <w:t>. Potencjał wdrożeniowy w skali kraju i Europy</w:t>
      </w:r>
    </w:p>
    <w:tbl>
      <w:tblPr>
        <w:tblStyle w:val="Tabela-Siatka"/>
        <w:tblW w:w="9771" w:type="dxa"/>
        <w:jc w:val="center"/>
        <w:tblLayout w:type="fixed"/>
        <w:tblLook w:val="04A0" w:firstRow="1" w:lastRow="0" w:firstColumn="1" w:lastColumn="0" w:noHBand="0" w:noVBand="1"/>
      </w:tblPr>
      <w:tblGrid>
        <w:gridCol w:w="846"/>
        <w:gridCol w:w="562"/>
        <w:gridCol w:w="8363"/>
      </w:tblGrid>
      <w:tr w:rsidR="00F40E1A" w:rsidRPr="00620A44" w:rsidDel="004278AA" w14:paraId="6ED03560" w14:textId="77777777" w:rsidTr="052EF04F">
        <w:trPr>
          <w:trHeight w:val="1123"/>
          <w:tblHeader/>
          <w:jc w:val="center"/>
        </w:trPr>
        <w:tc>
          <w:tcPr>
            <w:tcW w:w="846" w:type="dxa"/>
            <w:tcBorders>
              <w:bottom w:val="single" w:sz="4" w:space="0" w:color="auto"/>
            </w:tcBorders>
            <w:shd w:val="clear" w:color="auto" w:fill="A8D08D" w:themeFill="accent6" w:themeFillTint="99"/>
          </w:tcPr>
          <w:p w14:paraId="1C4515CB" w14:textId="77777777" w:rsidR="00F40E1A" w:rsidRPr="00620A44" w:rsidRDefault="00F40E1A" w:rsidP="00F40E1A">
            <w:pPr>
              <w:jc w:val="center"/>
              <w:rPr>
                <w:rFonts w:cstheme="minorHAnsi"/>
                <w:bCs/>
                <w:sz w:val="12"/>
                <w:szCs w:val="12"/>
              </w:rPr>
            </w:pPr>
            <w:r w:rsidRPr="00620A44">
              <w:rPr>
                <w:rFonts w:cstheme="minorHAnsi"/>
                <w:bCs/>
                <w:sz w:val="12"/>
                <w:szCs w:val="12"/>
              </w:rPr>
              <w:t>Tajemnica przedsię-biorstwa?</w:t>
            </w:r>
          </w:p>
          <w:p w14:paraId="2161BAD4" w14:textId="77777777" w:rsidR="00F40E1A" w:rsidRPr="00620A44" w:rsidRDefault="00F40E1A" w:rsidP="00F40E1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503A386A" w14:textId="3D4925B1" w:rsidR="00F40E1A" w:rsidRPr="00620A44" w:rsidRDefault="00F40E1A" w:rsidP="00F40E1A">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5CF1D481" w14:textId="1D513A67" w:rsidR="00F40E1A" w:rsidRPr="00620A44" w:rsidRDefault="00F40E1A" w:rsidP="00F820D9">
            <w:pPr>
              <w:pStyle w:val="Akapitzlist"/>
              <w:numPr>
                <w:ilvl w:val="0"/>
                <w:numId w:val="30"/>
              </w:numPr>
              <w:rPr>
                <w:rFonts w:cstheme="minorHAnsi"/>
                <w:b/>
                <w:sz w:val="20"/>
                <w:szCs w:val="20"/>
              </w:rPr>
            </w:pPr>
          </w:p>
        </w:tc>
        <w:tc>
          <w:tcPr>
            <w:tcW w:w="8363" w:type="dxa"/>
            <w:shd w:val="clear" w:color="auto" w:fill="A8D08D" w:themeFill="accent6" w:themeFillTint="99"/>
            <w:vAlign w:val="center"/>
          </w:tcPr>
          <w:p w14:paraId="4472450F" w14:textId="77777777" w:rsidR="00F40E1A" w:rsidRPr="00620A44" w:rsidDel="004278AA" w:rsidRDefault="00F40E1A" w:rsidP="001C3DAF">
            <w:pPr>
              <w:rPr>
                <w:rFonts w:cstheme="minorHAnsi"/>
                <w:b/>
              </w:rPr>
            </w:pPr>
            <w:r w:rsidRPr="00620A44">
              <w:rPr>
                <w:rFonts w:cstheme="minorHAnsi"/>
                <w:b/>
                <w:color w:val="000000"/>
                <w:sz w:val="20"/>
                <w:szCs w:val="20"/>
              </w:rPr>
              <w:t>Potencjał wdrożeniowy w skali kraju i Europy</w:t>
            </w:r>
          </w:p>
        </w:tc>
      </w:tr>
      <w:tr w:rsidR="00F40E1A" w:rsidRPr="00620A44" w:rsidDel="004278AA" w14:paraId="20F8C9F8" w14:textId="77777777" w:rsidTr="052EF04F">
        <w:trPr>
          <w:trHeight w:val="1123"/>
          <w:jc w:val="center"/>
        </w:trPr>
        <w:tc>
          <w:tcPr>
            <w:tcW w:w="846" w:type="dxa"/>
            <w:tcBorders>
              <w:tr2bl w:val="single" w:sz="4" w:space="0" w:color="auto"/>
            </w:tcBorders>
            <w:shd w:val="clear" w:color="auto" w:fill="C5E0B3" w:themeFill="accent6" w:themeFillTint="66"/>
          </w:tcPr>
          <w:p w14:paraId="49C92B13" w14:textId="77777777" w:rsidR="00F40E1A" w:rsidRPr="00620A44" w:rsidRDefault="00F40E1A" w:rsidP="00DB260E">
            <w:pPr>
              <w:rPr>
                <w:rFonts w:cstheme="minorHAnsi"/>
                <w:sz w:val="20"/>
                <w:szCs w:val="20"/>
              </w:rPr>
            </w:pPr>
          </w:p>
        </w:tc>
        <w:tc>
          <w:tcPr>
            <w:tcW w:w="8925" w:type="dxa"/>
            <w:gridSpan w:val="2"/>
            <w:shd w:val="clear" w:color="auto" w:fill="C5E0B3" w:themeFill="accent6" w:themeFillTint="66"/>
            <w:vAlign w:val="center"/>
          </w:tcPr>
          <w:p w14:paraId="55A2F010" w14:textId="03036DE8" w:rsidR="00F40E1A" w:rsidRPr="00620A44" w:rsidRDefault="576D4EEC" w:rsidP="00DB260E">
            <w:pPr>
              <w:rPr>
                <w:rFonts w:cstheme="minorHAnsi"/>
                <w:sz w:val="20"/>
                <w:szCs w:val="20"/>
              </w:rPr>
            </w:pPr>
            <w:r w:rsidRPr="00620A44">
              <w:rPr>
                <w:rFonts w:cstheme="minorHAnsi"/>
                <w:sz w:val="20"/>
                <w:szCs w:val="20"/>
              </w:rPr>
              <w:t xml:space="preserve">Proponowana przez Wnioskodawcę </w:t>
            </w:r>
            <w:r w:rsidR="00B4436C" w:rsidRPr="00620A44">
              <w:rPr>
                <w:rFonts w:cstheme="minorHAnsi"/>
                <w:sz w:val="20"/>
                <w:szCs w:val="20"/>
              </w:rPr>
              <w:t>technologia modułowa/prefabrykowana oraz technologia neutralna klimatycznie dla budynku społecznego/senioralnego/jednorodzinnego</w:t>
            </w:r>
            <w:r w:rsidR="00C4413D" w:rsidRPr="00620A44">
              <w:rPr>
                <w:rFonts w:cstheme="minorHAnsi"/>
                <w:sz w:val="20"/>
                <w:szCs w:val="20"/>
              </w:rPr>
              <w:t xml:space="preserve"> </w:t>
            </w:r>
            <w:r w:rsidR="00113A32" w:rsidRPr="00620A44">
              <w:rPr>
                <w:rFonts w:cstheme="minorHAnsi"/>
                <w:sz w:val="20"/>
                <w:szCs w:val="20"/>
              </w:rPr>
              <w:t>(Rozwiązanie, w zależności od wybranego Strumienia do realizacji)</w:t>
            </w:r>
            <w:r w:rsidR="2BD5A9D2" w:rsidRPr="00620A44">
              <w:rPr>
                <w:rFonts w:cstheme="minorHAnsi"/>
                <w:sz w:val="20"/>
                <w:szCs w:val="20"/>
              </w:rPr>
              <w:t xml:space="preserve"> </w:t>
            </w:r>
            <w:r w:rsidRPr="00620A44">
              <w:rPr>
                <w:rFonts w:cstheme="minorHAnsi"/>
                <w:sz w:val="20"/>
                <w:szCs w:val="20"/>
              </w:rPr>
              <w:t>musi mieć potencjał wdrożeniowy w skali kraju i Europy. Wymaga się, aby Wnioskodawca w polu „</w:t>
            </w:r>
            <w:r w:rsidRPr="00620A44">
              <w:rPr>
                <w:rFonts w:cstheme="minorHAnsi"/>
                <w:i/>
                <w:iCs/>
                <w:sz w:val="20"/>
                <w:szCs w:val="20"/>
              </w:rPr>
              <w:t>Uzasadnienie spełnienia wymagania</w:t>
            </w:r>
            <w:r w:rsidRPr="00620A44">
              <w:rPr>
                <w:rFonts w:cstheme="minorHAnsi"/>
                <w:sz w:val="20"/>
                <w:szCs w:val="20"/>
              </w:rPr>
              <w:t>” z uzasadnił potencjał wdrożeniowy w skali kraju i w skali Europy, z uwzględnieniem:</w:t>
            </w:r>
          </w:p>
          <w:p w14:paraId="7F302A31" w14:textId="1C13E3D8" w:rsidR="00F40E1A" w:rsidRPr="00620A44" w:rsidRDefault="00F40E1A" w:rsidP="00A86EDC">
            <w:pPr>
              <w:pStyle w:val="Akapitzlist"/>
              <w:numPr>
                <w:ilvl w:val="0"/>
                <w:numId w:val="29"/>
              </w:numPr>
              <w:spacing w:after="160" w:line="259" w:lineRule="auto"/>
              <w:jc w:val="both"/>
              <w:rPr>
                <w:rFonts w:cstheme="minorHAnsi"/>
                <w:sz w:val="20"/>
                <w:szCs w:val="20"/>
                <w:lang w:eastAsia="pl-PL"/>
              </w:rPr>
            </w:pPr>
            <w:r w:rsidRPr="00620A44">
              <w:rPr>
                <w:rFonts w:cstheme="minorHAnsi"/>
                <w:sz w:val="20"/>
                <w:szCs w:val="20"/>
                <w:lang w:eastAsia="pl-PL"/>
              </w:rPr>
              <w:t>opisu wdrożenia wraz ze wskazaniem barier i ewentualnych ograniczeń (czy wdrożenie i produkcja są nieskomplikowane, czy trudne),</w:t>
            </w:r>
          </w:p>
          <w:p w14:paraId="1028FAA2" w14:textId="697EC371" w:rsidR="00F40E1A" w:rsidRPr="00620A44" w:rsidRDefault="00F40E1A" w:rsidP="052EF04F">
            <w:pPr>
              <w:pStyle w:val="Akapitzlist"/>
              <w:numPr>
                <w:ilvl w:val="0"/>
                <w:numId w:val="29"/>
              </w:numPr>
              <w:rPr>
                <w:rFonts w:cstheme="minorHAnsi"/>
                <w:sz w:val="20"/>
                <w:szCs w:val="20"/>
              </w:rPr>
            </w:pPr>
            <w:r w:rsidRPr="00620A44">
              <w:rPr>
                <w:rFonts w:cstheme="minorHAnsi"/>
                <w:sz w:val="20"/>
                <w:szCs w:val="20"/>
              </w:rPr>
              <w:t xml:space="preserve">perspektyw dla </w:t>
            </w:r>
            <w:r w:rsidR="00E753D2" w:rsidRPr="00620A44">
              <w:rPr>
                <w:rFonts w:cstheme="minorHAnsi"/>
                <w:sz w:val="20"/>
                <w:szCs w:val="20"/>
              </w:rPr>
              <w:t xml:space="preserve">Technologii </w:t>
            </w:r>
            <w:r w:rsidRPr="00620A44">
              <w:rPr>
                <w:rFonts w:cstheme="minorHAnsi"/>
                <w:sz w:val="20"/>
                <w:szCs w:val="20"/>
              </w:rPr>
              <w:t xml:space="preserve">Wnioskodawcy, </w:t>
            </w:r>
          </w:p>
          <w:p w14:paraId="345FA28A" w14:textId="274B0CE4" w:rsidR="00F40E1A" w:rsidRPr="00620A44" w:rsidRDefault="00F40E1A" w:rsidP="052EF04F">
            <w:pPr>
              <w:pStyle w:val="Akapitzlist"/>
              <w:numPr>
                <w:ilvl w:val="0"/>
                <w:numId w:val="29"/>
              </w:numPr>
              <w:rPr>
                <w:rFonts w:cstheme="minorHAnsi"/>
                <w:sz w:val="20"/>
                <w:szCs w:val="20"/>
              </w:rPr>
            </w:pPr>
            <w:r w:rsidRPr="00620A44">
              <w:rPr>
                <w:rFonts w:cstheme="minorHAnsi"/>
                <w:sz w:val="20"/>
                <w:szCs w:val="20"/>
              </w:rPr>
              <w:t xml:space="preserve">opisu zastosowań tej </w:t>
            </w:r>
            <w:r w:rsidR="00E753D2" w:rsidRPr="00620A44">
              <w:rPr>
                <w:rFonts w:cstheme="minorHAnsi"/>
                <w:sz w:val="20"/>
                <w:szCs w:val="20"/>
              </w:rPr>
              <w:t xml:space="preserve">Technologii </w:t>
            </w:r>
            <w:r w:rsidRPr="00620A44">
              <w:rPr>
                <w:rFonts w:cstheme="minorHAnsi"/>
                <w:sz w:val="20"/>
                <w:szCs w:val="20"/>
              </w:rPr>
              <w:t xml:space="preserve">zagranicą z przykładami wdrożeń (jeśli dotyczy), </w:t>
            </w:r>
          </w:p>
          <w:p w14:paraId="018330EE" w14:textId="6D339EE9" w:rsidR="00F40E1A" w:rsidRPr="00620A44" w:rsidRDefault="5708F8E8" w:rsidP="205E52A1">
            <w:pPr>
              <w:pStyle w:val="Akapitzlist"/>
              <w:numPr>
                <w:ilvl w:val="0"/>
                <w:numId w:val="29"/>
              </w:numPr>
              <w:rPr>
                <w:rFonts w:cstheme="minorHAnsi"/>
                <w:sz w:val="20"/>
                <w:szCs w:val="20"/>
              </w:rPr>
            </w:pPr>
            <w:r w:rsidRPr="00620A44">
              <w:rPr>
                <w:rFonts w:cstheme="minorHAnsi"/>
                <w:sz w:val="20"/>
                <w:szCs w:val="20"/>
              </w:rPr>
              <w:t xml:space="preserve">ogólnej analizy rynku, w tym </w:t>
            </w:r>
            <w:r w:rsidR="2103DDF4" w:rsidRPr="00620A44">
              <w:rPr>
                <w:rFonts w:cstheme="minorHAnsi"/>
                <w:sz w:val="20"/>
                <w:szCs w:val="20"/>
              </w:rPr>
              <w:t>opisu technologii konkurencyjnych</w:t>
            </w:r>
            <w:r w:rsidR="5FA8C325" w:rsidRPr="00620A44">
              <w:rPr>
                <w:rFonts w:cstheme="minorHAnsi"/>
                <w:sz w:val="20"/>
                <w:szCs w:val="20"/>
              </w:rPr>
              <w:t>.</w:t>
            </w:r>
          </w:p>
        </w:tc>
      </w:tr>
      <w:tr w:rsidR="00F40E1A" w:rsidRPr="00620A44" w:rsidDel="004278AA" w14:paraId="46699AF1" w14:textId="77777777" w:rsidTr="052EF04F">
        <w:trPr>
          <w:trHeight w:val="1123"/>
          <w:jc w:val="center"/>
        </w:trPr>
        <w:sdt>
          <w:sdtPr>
            <w:rPr>
              <w:rFonts w:cstheme="minorHAnsi"/>
              <w:color w:val="44546A" w:themeColor="text2"/>
              <w:sz w:val="20"/>
              <w:szCs w:val="20"/>
            </w:rPr>
            <w:id w:val="365728079"/>
            <w14:checkbox>
              <w14:checked w14:val="0"/>
              <w14:checkedState w14:val="2612" w14:font="MS Gothic"/>
              <w14:uncheckedState w14:val="2610" w14:font="MS Gothic"/>
            </w14:checkbox>
          </w:sdtPr>
          <w:sdtEndPr/>
          <w:sdtContent>
            <w:tc>
              <w:tcPr>
                <w:tcW w:w="846" w:type="dxa"/>
              </w:tcPr>
              <w:p w14:paraId="1D934850" w14:textId="048E9262" w:rsidR="00F40E1A" w:rsidRPr="00620A44" w:rsidRDefault="00F40E1A" w:rsidP="000622A2">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449C976A" w14:textId="4FB63EC7" w:rsidR="00F40E1A" w:rsidRPr="00620A44" w:rsidDel="004278AA" w:rsidRDefault="00F40E1A" w:rsidP="000622A2">
            <w:pPr>
              <w:rPr>
                <w:rFonts w:cstheme="minorHAnsi"/>
                <w:sz w:val="20"/>
                <w:szCs w:val="20"/>
              </w:rPr>
            </w:pPr>
            <w:r w:rsidRPr="00620A44">
              <w:rPr>
                <w:rFonts w:cstheme="minorHAnsi"/>
                <w:i/>
                <w:sz w:val="20"/>
                <w:szCs w:val="20"/>
              </w:rPr>
              <w:t>Uzasadnienie spełnienia wymagania</w:t>
            </w:r>
          </w:p>
        </w:tc>
      </w:tr>
    </w:tbl>
    <w:p w14:paraId="69151D4B" w14:textId="1FBDD52F" w:rsidR="00E17A6C" w:rsidRPr="00620A44" w:rsidRDefault="00E17A6C" w:rsidP="00E17A6C">
      <w:pPr>
        <w:jc w:val="both"/>
        <w:rPr>
          <w:rFonts w:cstheme="minorHAnsi"/>
          <w:sz w:val="20"/>
          <w:szCs w:val="20"/>
        </w:rPr>
      </w:pPr>
    </w:p>
    <w:p w14:paraId="6A11C28D" w14:textId="12303956" w:rsidR="00E17A6C" w:rsidRPr="00620A44" w:rsidRDefault="00E17A6C" w:rsidP="052EF04F">
      <w:pPr>
        <w:rPr>
          <w:rFonts w:cstheme="minorHAnsi"/>
          <w:i/>
          <w:iCs/>
          <w:color w:val="44546A" w:themeColor="text2"/>
          <w:sz w:val="18"/>
          <w:szCs w:val="18"/>
        </w:rPr>
      </w:pPr>
      <w:r w:rsidRPr="00620A44">
        <w:rPr>
          <w:rFonts w:cstheme="minorHAnsi"/>
          <w:i/>
          <w:iCs/>
          <w:color w:val="44546A" w:themeColor="text2"/>
          <w:sz w:val="18"/>
          <w:szCs w:val="18"/>
        </w:rPr>
        <w:t>Tabela G.</w:t>
      </w:r>
      <w:r w:rsidR="00E753D2" w:rsidRPr="00620A44">
        <w:rPr>
          <w:rFonts w:cstheme="minorHAnsi"/>
          <w:i/>
          <w:iCs/>
          <w:color w:val="44546A" w:themeColor="text2"/>
          <w:sz w:val="18"/>
          <w:szCs w:val="18"/>
        </w:rPr>
        <w:t>5</w:t>
      </w:r>
      <w:r w:rsidRPr="00620A44">
        <w:rPr>
          <w:rFonts w:cstheme="minorHAnsi"/>
          <w:i/>
          <w:iCs/>
          <w:color w:val="44546A" w:themeColor="text2"/>
          <w:sz w:val="18"/>
          <w:szCs w:val="18"/>
        </w:rPr>
        <w:t>.</w:t>
      </w:r>
      <w:r w:rsidR="00DD0BF6" w:rsidRPr="00620A44">
        <w:rPr>
          <w:rFonts w:cstheme="minorHAnsi"/>
        </w:rPr>
        <w:t xml:space="preserve"> </w:t>
      </w:r>
      <w:r w:rsidR="00DD0BF6" w:rsidRPr="00620A44">
        <w:rPr>
          <w:rFonts w:cstheme="minorHAnsi"/>
          <w:i/>
          <w:iCs/>
          <w:color w:val="44546A" w:themeColor="text2"/>
          <w:sz w:val="18"/>
          <w:szCs w:val="18"/>
        </w:rPr>
        <w:t>Harmonogram Rzeczowo-Finansowy i</w:t>
      </w:r>
      <w:r w:rsidRPr="00620A44">
        <w:rPr>
          <w:rFonts w:cstheme="minorHAnsi"/>
          <w:i/>
          <w:iCs/>
          <w:color w:val="44546A" w:themeColor="text2"/>
          <w:sz w:val="18"/>
          <w:szCs w:val="18"/>
        </w:rPr>
        <w:t xml:space="preserve"> </w:t>
      </w:r>
      <w:r w:rsidR="00C127DC" w:rsidRPr="00620A44">
        <w:rPr>
          <w:rFonts w:cstheme="minorHAnsi"/>
          <w:i/>
          <w:iCs/>
          <w:color w:val="44546A" w:themeColor="text2"/>
          <w:sz w:val="18"/>
          <w:szCs w:val="18"/>
        </w:rPr>
        <w:t>Plan Badawczy dla Etapu I</w:t>
      </w:r>
      <w:r w:rsidR="00AE3E32" w:rsidRPr="00620A44">
        <w:rPr>
          <w:rFonts w:cstheme="minorHAnsi"/>
          <w:i/>
          <w:iCs/>
          <w:color w:val="44546A" w:themeColor="text2"/>
          <w:sz w:val="18"/>
          <w:szCs w:val="18"/>
        </w:rPr>
        <w:t>, II</w:t>
      </w:r>
      <w:r w:rsidR="00C127DC" w:rsidRPr="00620A44">
        <w:rPr>
          <w:rFonts w:cstheme="minorHAnsi"/>
          <w:i/>
          <w:iCs/>
          <w:color w:val="44546A" w:themeColor="text2"/>
          <w:sz w:val="18"/>
          <w:szCs w:val="18"/>
        </w:rPr>
        <w:t xml:space="preserve"> i Etapu II</w:t>
      </w:r>
      <w:r w:rsidR="00AE3E32" w:rsidRPr="00620A44">
        <w:rPr>
          <w:rFonts w:cstheme="minorHAnsi"/>
          <w:i/>
          <w:iCs/>
          <w:color w:val="44546A" w:themeColor="text2"/>
          <w:sz w:val="18"/>
          <w:szCs w:val="18"/>
        </w:rPr>
        <w:t>I</w:t>
      </w:r>
    </w:p>
    <w:tbl>
      <w:tblPr>
        <w:tblStyle w:val="Tabela-Siatka"/>
        <w:tblW w:w="9771" w:type="dxa"/>
        <w:jc w:val="center"/>
        <w:tblLayout w:type="fixed"/>
        <w:tblLook w:val="04A0" w:firstRow="1" w:lastRow="0" w:firstColumn="1" w:lastColumn="0" w:noHBand="0" w:noVBand="1"/>
      </w:tblPr>
      <w:tblGrid>
        <w:gridCol w:w="846"/>
        <w:gridCol w:w="562"/>
        <w:gridCol w:w="8363"/>
      </w:tblGrid>
      <w:tr w:rsidR="00782FD2" w:rsidRPr="00620A44" w:rsidDel="004278AA" w14:paraId="14D8A94E" w14:textId="77777777" w:rsidTr="052EF04F">
        <w:trPr>
          <w:trHeight w:val="1123"/>
          <w:tblHeader/>
          <w:jc w:val="center"/>
        </w:trPr>
        <w:tc>
          <w:tcPr>
            <w:tcW w:w="846" w:type="dxa"/>
            <w:tcBorders>
              <w:bottom w:val="single" w:sz="4" w:space="0" w:color="auto"/>
            </w:tcBorders>
            <w:shd w:val="clear" w:color="auto" w:fill="A8D08D" w:themeFill="accent6" w:themeFillTint="99"/>
          </w:tcPr>
          <w:p w14:paraId="1C63F3DF" w14:textId="77777777" w:rsidR="004B51DA" w:rsidRPr="00620A44" w:rsidRDefault="004B51DA" w:rsidP="004B51DA">
            <w:pPr>
              <w:jc w:val="center"/>
              <w:rPr>
                <w:rFonts w:cstheme="minorHAnsi"/>
                <w:bCs/>
                <w:sz w:val="12"/>
                <w:szCs w:val="12"/>
              </w:rPr>
            </w:pPr>
            <w:r w:rsidRPr="00620A44">
              <w:rPr>
                <w:rFonts w:cstheme="minorHAnsi"/>
                <w:bCs/>
                <w:sz w:val="12"/>
                <w:szCs w:val="12"/>
              </w:rPr>
              <w:t>Tajemnica przedsię-biorstwa?</w:t>
            </w:r>
          </w:p>
          <w:p w14:paraId="418F8076" w14:textId="77777777" w:rsidR="004B51DA" w:rsidRPr="00620A44" w:rsidRDefault="004B51DA" w:rsidP="004B51DA">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6736AA19" w14:textId="39400F87" w:rsidR="00782FD2" w:rsidRPr="00620A44" w:rsidRDefault="004B51DA" w:rsidP="004B51DA">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4661822D" w14:textId="423ADCD5" w:rsidR="00782FD2" w:rsidRPr="00620A44" w:rsidRDefault="00782FD2" w:rsidP="00F820D9">
            <w:pPr>
              <w:pStyle w:val="Akapitzlist"/>
              <w:numPr>
                <w:ilvl w:val="0"/>
                <w:numId w:val="30"/>
              </w:numPr>
              <w:rPr>
                <w:rFonts w:cstheme="minorHAnsi"/>
                <w:b/>
                <w:sz w:val="20"/>
                <w:szCs w:val="20"/>
              </w:rPr>
            </w:pPr>
          </w:p>
        </w:tc>
        <w:tc>
          <w:tcPr>
            <w:tcW w:w="8363" w:type="dxa"/>
            <w:shd w:val="clear" w:color="auto" w:fill="A8D08D" w:themeFill="accent6" w:themeFillTint="99"/>
            <w:vAlign w:val="center"/>
          </w:tcPr>
          <w:p w14:paraId="25CBC1DB" w14:textId="46F450D7" w:rsidR="00782FD2" w:rsidRPr="00620A44" w:rsidDel="004278AA" w:rsidRDefault="00E753D2" w:rsidP="052EF04F">
            <w:pPr>
              <w:rPr>
                <w:rFonts w:cstheme="minorHAnsi"/>
                <w:b/>
                <w:bCs/>
              </w:rPr>
            </w:pPr>
            <w:bookmarkStart w:id="119" w:name="_Hlk59490463"/>
            <w:r w:rsidRPr="00620A44">
              <w:rPr>
                <w:rFonts w:eastAsia="Calibri" w:cstheme="minorHAnsi"/>
                <w:b/>
                <w:bCs/>
                <w:sz w:val="20"/>
                <w:szCs w:val="20"/>
                <w:lang w:eastAsia="pl-PL"/>
              </w:rPr>
              <w:t xml:space="preserve">Harmonogram Rzeczowo-Finansowy i </w:t>
            </w:r>
            <w:r w:rsidR="00782FD2" w:rsidRPr="00620A44">
              <w:rPr>
                <w:rFonts w:eastAsia="Calibri" w:cstheme="minorHAnsi"/>
                <w:b/>
                <w:bCs/>
                <w:sz w:val="20"/>
                <w:szCs w:val="20"/>
                <w:lang w:eastAsia="pl-PL"/>
              </w:rPr>
              <w:t>Plan Badawczy dla Etapu I</w:t>
            </w:r>
            <w:r w:rsidR="00AE3E32" w:rsidRPr="00620A44">
              <w:rPr>
                <w:rFonts w:eastAsia="Calibri" w:cstheme="minorHAnsi"/>
                <w:b/>
                <w:bCs/>
                <w:sz w:val="20"/>
                <w:szCs w:val="20"/>
                <w:lang w:eastAsia="pl-PL"/>
              </w:rPr>
              <w:t>, II i Etapu III</w:t>
            </w:r>
            <w:bookmarkEnd w:id="119"/>
          </w:p>
        </w:tc>
      </w:tr>
      <w:tr w:rsidR="00E753D2" w:rsidRPr="00620A44" w:rsidDel="004278AA" w14:paraId="1A4E7249" w14:textId="77777777" w:rsidTr="052EF04F">
        <w:trPr>
          <w:trHeight w:val="1123"/>
          <w:tblHeader/>
          <w:jc w:val="center"/>
        </w:trPr>
        <w:tc>
          <w:tcPr>
            <w:tcW w:w="846" w:type="dxa"/>
            <w:tcBorders>
              <w:tr2bl w:val="single" w:sz="4" w:space="0" w:color="auto"/>
            </w:tcBorders>
            <w:shd w:val="clear" w:color="auto" w:fill="C5E0B3" w:themeFill="accent6" w:themeFillTint="66"/>
          </w:tcPr>
          <w:p w14:paraId="7298995C" w14:textId="77777777" w:rsidR="00E753D2" w:rsidRPr="00620A44" w:rsidRDefault="00E753D2" w:rsidP="00E753D2">
            <w:pPr>
              <w:jc w:val="both"/>
              <w:rPr>
                <w:rFonts w:cstheme="minorHAnsi"/>
                <w:sz w:val="20"/>
                <w:szCs w:val="20"/>
              </w:rPr>
            </w:pPr>
          </w:p>
        </w:tc>
        <w:tc>
          <w:tcPr>
            <w:tcW w:w="8925" w:type="dxa"/>
            <w:gridSpan w:val="2"/>
            <w:shd w:val="clear" w:color="auto" w:fill="C5E0B3" w:themeFill="accent6" w:themeFillTint="66"/>
            <w:vAlign w:val="center"/>
          </w:tcPr>
          <w:p w14:paraId="059E05BA" w14:textId="1F3DA9FF" w:rsidR="00E753D2" w:rsidRPr="00620A44" w:rsidRDefault="00E753D2" w:rsidP="00E753D2">
            <w:pPr>
              <w:jc w:val="both"/>
              <w:rPr>
                <w:rFonts w:cstheme="minorHAnsi"/>
                <w:sz w:val="20"/>
                <w:szCs w:val="20"/>
              </w:rPr>
            </w:pPr>
            <w:r w:rsidRPr="00620A44">
              <w:rPr>
                <w:rFonts w:cstheme="minorHAnsi"/>
                <w:sz w:val="20"/>
                <w:szCs w:val="20"/>
              </w:rPr>
              <w:t>Zamawiający wymaga, aby Wnioskodawca przedstawił Harmonogram Rzeczowo-Finansowy dla Etapu I</w:t>
            </w:r>
            <w:r w:rsidR="00546238" w:rsidRPr="00620A44">
              <w:rPr>
                <w:rFonts w:cstheme="minorHAnsi"/>
                <w:sz w:val="20"/>
                <w:szCs w:val="20"/>
              </w:rPr>
              <w:t>, Et</w:t>
            </w:r>
            <w:r w:rsidR="5A9BC65A" w:rsidRPr="00620A44">
              <w:rPr>
                <w:rFonts w:cstheme="minorHAnsi"/>
                <w:sz w:val="20"/>
                <w:szCs w:val="20"/>
              </w:rPr>
              <w:t xml:space="preserve">apu II </w:t>
            </w:r>
            <w:r w:rsidRPr="00620A44">
              <w:rPr>
                <w:rFonts w:cstheme="minorHAnsi"/>
                <w:sz w:val="20"/>
                <w:szCs w:val="20"/>
              </w:rPr>
              <w:t>i Etapu II</w:t>
            </w:r>
            <w:r w:rsidR="588361BE" w:rsidRPr="00620A44">
              <w:rPr>
                <w:rFonts w:cstheme="minorHAnsi"/>
                <w:sz w:val="20"/>
                <w:szCs w:val="20"/>
              </w:rPr>
              <w:t>I</w:t>
            </w:r>
            <w:r w:rsidRPr="00620A44">
              <w:rPr>
                <w:rFonts w:cstheme="minorHAnsi"/>
                <w:sz w:val="20"/>
                <w:szCs w:val="20"/>
              </w:rPr>
              <w:t>, uwzględniający m.in. harmonogram realizacji poszczególnych Etapów z podziałem na Zadania Badawcze, wycenę Zadań Badawczych (podział wynagrodzenia pomiędzy poszczególne Zadania Badawcze), harmonogram wypłat Zaliczek (jeśli dotyczy). Dodatkowo Zamawiający wymaga, aby Wnioskodawca w ramach Harmonogramu Rzeczowo-Finansowego przedstawił Plan Badawczy dla Etapu</w:t>
            </w:r>
            <w:r w:rsidR="30A6ED88" w:rsidRPr="00620A44">
              <w:rPr>
                <w:rFonts w:cstheme="minorHAnsi"/>
                <w:sz w:val="20"/>
                <w:szCs w:val="20"/>
              </w:rPr>
              <w:t xml:space="preserve"> I</w:t>
            </w:r>
            <w:r w:rsidR="0E9486B2" w:rsidRPr="00620A44">
              <w:rPr>
                <w:rFonts w:cstheme="minorHAnsi"/>
                <w:sz w:val="20"/>
                <w:szCs w:val="20"/>
              </w:rPr>
              <w:t>, Etapu II</w:t>
            </w:r>
            <w:r w:rsidRPr="00620A44">
              <w:rPr>
                <w:rFonts w:cstheme="minorHAnsi"/>
                <w:sz w:val="20"/>
                <w:szCs w:val="20"/>
              </w:rPr>
              <w:t xml:space="preserve"> i Etapu II</w:t>
            </w:r>
            <w:r w:rsidR="142B1164" w:rsidRPr="00620A44">
              <w:rPr>
                <w:rFonts w:cstheme="minorHAnsi"/>
                <w:sz w:val="20"/>
                <w:szCs w:val="20"/>
              </w:rPr>
              <w:t>I</w:t>
            </w:r>
            <w:r w:rsidRPr="00620A44">
              <w:rPr>
                <w:rFonts w:cstheme="minorHAnsi"/>
                <w:sz w:val="20"/>
                <w:szCs w:val="20"/>
              </w:rPr>
              <w:t>, uwzględniający cele badawcze, prace badawczo-rozwojowe w postaci Zadań Badawczych, jakie Wnioskodawca planuje przeprowadzić kolejno w Etapie I</w:t>
            </w:r>
            <w:r w:rsidR="22E1A9AF" w:rsidRPr="00620A44">
              <w:rPr>
                <w:rFonts w:cstheme="minorHAnsi"/>
                <w:sz w:val="20"/>
                <w:szCs w:val="20"/>
              </w:rPr>
              <w:t>,</w:t>
            </w:r>
            <w:r w:rsidR="00BA6D49">
              <w:rPr>
                <w:rFonts w:cstheme="minorHAnsi"/>
                <w:sz w:val="20"/>
                <w:szCs w:val="20"/>
              </w:rPr>
              <w:t xml:space="preserve"> </w:t>
            </w:r>
            <w:r w:rsidRPr="00620A44">
              <w:rPr>
                <w:rFonts w:cstheme="minorHAnsi"/>
                <w:sz w:val="20"/>
                <w:szCs w:val="20"/>
              </w:rPr>
              <w:t>Etapie II</w:t>
            </w:r>
            <w:r w:rsidR="7EDB9F0D" w:rsidRPr="00620A44">
              <w:rPr>
                <w:rFonts w:cstheme="minorHAnsi"/>
                <w:sz w:val="20"/>
                <w:szCs w:val="20"/>
              </w:rPr>
              <w:t xml:space="preserve"> i Etapie III</w:t>
            </w:r>
            <w:r w:rsidRPr="00620A44">
              <w:rPr>
                <w:rFonts w:cstheme="minorHAnsi"/>
                <w:sz w:val="20"/>
                <w:szCs w:val="20"/>
              </w:rPr>
              <w:t xml:space="preserve"> oraz odpowiadające im Kamienie Milowe. Ponadto, Wnioskodawca musi opisać działania w przypadku nieosiągnięcia Kamieni Milowych. Zadanie Badawcze - oznacza element Prac B+R, mający kluczowe znaczenie dla procesu opracowania technologii modułowej/prefabrykowanej oraz technologii neutralnej klimatycznie dla budynku społecznego/senioralnego/jednorodzinnego, w szczególności: badania, analizy, wytworzenie elementów prototypu lub Demonstratora Technologii, lub prace pomocnicze. Każde Zadanie Badawcze powinno kończyć się Kamieniem Milowym.</w:t>
            </w:r>
            <w:ins w:id="120" w:author="Autor">
              <w:r w:rsidR="00BA6D49">
                <w:rPr>
                  <w:rFonts w:cstheme="minorHAnsi"/>
                  <w:sz w:val="20"/>
                  <w:szCs w:val="20"/>
                </w:rPr>
                <w:t xml:space="preserve"> </w:t>
              </w:r>
            </w:ins>
          </w:p>
        </w:tc>
      </w:tr>
      <w:tr w:rsidR="00E753D2" w:rsidRPr="00620A44" w:rsidDel="004278AA" w14:paraId="3654D172" w14:textId="77777777" w:rsidTr="052EF04F">
        <w:trPr>
          <w:trHeight w:val="1123"/>
          <w:tblHeader/>
          <w:jc w:val="center"/>
        </w:trPr>
        <w:sdt>
          <w:sdtPr>
            <w:rPr>
              <w:rFonts w:cstheme="minorHAnsi"/>
              <w:color w:val="44546A" w:themeColor="text2"/>
              <w:sz w:val="20"/>
              <w:szCs w:val="20"/>
            </w:rPr>
            <w:id w:val="-1676179805"/>
            <w14:checkbox>
              <w14:checked w14:val="0"/>
              <w14:checkedState w14:val="2612" w14:font="MS Gothic"/>
              <w14:uncheckedState w14:val="2610" w14:font="MS Gothic"/>
            </w14:checkbox>
          </w:sdtPr>
          <w:sdtEndPr/>
          <w:sdtContent>
            <w:tc>
              <w:tcPr>
                <w:tcW w:w="846" w:type="dxa"/>
              </w:tcPr>
              <w:p w14:paraId="453C9BBD" w14:textId="3CF7C679" w:rsidR="00E753D2" w:rsidRPr="00620A44" w:rsidRDefault="00E753D2" w:rsidP="00E753D2">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56E3D865" w14:textId="6B4EB32C" w:rsidR="00E753D2" w:rsidRPr="00620A44" w:rsidRDefault="00E753D2" w:rsidP="00E753D2">
            <w:pPr>
              <w:rPr>
                <w:rFonts w:cstheme="minorHAnsi"/>
                <w:i/>
                <w:sz w:val="20"/>
                <w:szCs w:val="20"/>
              </w:rPr>
            </w:pPr>
            <w:r w:rsidRPr="00620A44">
              <w:rPr>
                <w:rFonts w:cstheme="minorHAnsi"/>
                <w:i/>
                <w:sz w:val="20"/>
                <w:szCs w:val="20"/>
              </w:rPr>
              <w:t>Uzasadnienie spełnienia wymagania</w:t>
            </w:r>
          </w:p>
          <w:p w14:paraId="7DF18A55" w14:textId="1155713D" w:rsidR="00E753D2" w:rsidRPr="00620A44" w:rsidDel="004278AA" w:rsidRDefault="00E753D2" w:rsidP="00E753D2">
            <w:pPr>
              <w:rPr>
                <w:rFonts w:cstheme="minorHAnsi"/>
                <w:sz w:val="20"/>
                <w:szCs w:val="20"/>
              </w:rPr>
            </w:pPr>
          </w:p>
        </w:tc>
      </w:tr>
    </w:tbl>
    <w:p w14:paraId="36155659" w14:textId="2A2CF39C" w:rsidR="004B2A69" w:rsidRPr="00620A44" w:rsidRDefault="004B2A69" w:rsidP="00E17A6C">
      <w:pPr>
        <w:rPr>
          <w:rFonts w:cstheme="minorHAnsi"/>
        </w:rPr>
      </w:pPr>
    </w:p>
    <w:p w14:paraId="44392F9E" w14:textId="6FFA839A" w:rsidR="00DB423A" w:rsidRPr="00620A44" w:rsidRDefault="00DB423A" w:rsidP="00DB423A">
      <w:pPr>
        <w:rPr>
          <w:rFonts w:cstheme="minorHAnsi"/>
          <w:i/>
          <w:color w:val="44546A" w:themeColor="text2"/>
          <w:sz w:val="18"/>
        </w:rPr>
      </w:pPr>
      <w:r w:rsidRPr="00620A44">
        <w:rPr>
          <w:rFonts w:cstheme="minorHAnsi"/>
          <w:i/>
          <w:color w:val="44546A" w:themeColor="text2"/>
          <w:sz w:val="18"/>
        </w:rPr>
        <w:t>Tabela G.</w:t>
      </w:r>
      <w:r w:rsidR="00DD18E0" w:rsidRPr="00620A44">
        <w:rPr>
          <w:rFonts w:cstheme="minorHAnsi"/>
          <w:i/>
          <w:color w:val="44546A" w:themeColor="text2"/>
          <w:sz w:val="18"/>
        </w:rPr>
        <w:t>6</w:t>
      </w:r>
      <w:r w:rsidRPr="00620A44">
        <w:rPr>
          <w:rFonts w:cstheme="minorHAnsi"/>
          <w:i/>
          <w:color w:val="44546A" w:themeColor="text2"/>
          <w:sz w:val="18"/>
        </w:rPr>
        <w:t xml:space="preserve">. </w:t>
      </w:r>
      <w:r w:rsidR="00D85398" w:rsidRPr="00620A44">
        <w:rPr>
          <w:rFonts w:cstheme="minorHAnsi"/>
          <w:i/>
          <w:color w:val="44546A" w:themeColor="text2"/>
          <w:sz w:val="18"/>
        </w:rPr>
        <w:t>Stopień prefabrykacji</w:t>
      </w:r>
      <w:r w:rsidRPr="00620A44">
        <w:rPr>
          <w:rFonts w:cstheme="minorHAnsi"/>
          <w:i/>
          <w:color w:val="44546A" w:themeColor="text2"/>
          <w:sz w:val="18"/>
        </w:rPr>
        <w:t xml:space="preserve"> </w:t>
      </w:r>
    </w:p>
    <w:tbl>
      <w:tblPr>
        <w:tblStyle w:val="Tabela-Siatka"/>
        <w:tblW w:w="9771" w:type="dxa"/>
        <w:jc w:val="center"/>
        <w:tblLayout w:type="fixed"/>
        <w:tblLook w:val="04A0" w:firstRow="1" w:lastRow="0" w:firstColumn="1" w:lastColumn="0" w:noHBand="0" w:noVBand="1"/>
      </w:tblPr>
      <w:tblGrid>
        <w:gridCol w:w="846"/>
        <w:gridCol w:w="562"/>
        <w:gridCol w:w="8363"/>
      </w:tblGrid>
      <w:tr w:rsidR="004B4659" w:rsidRPr="00620A44" w:rsidDel="004278AA" w14:paraId="7BCBB473" w14:textId="77777777" w:rsidTr="052EF04F">
        <w:trPr>
          <w:trHeight w:val="1123"/>
          <w:jc w:val="center"/>
        </w:trPr>
        <w:tc>
          <w:tcPr>
            <w:tcW w:w="846" w:type="dxa"/>
            <w:tcBorders>
              <w:bottom w:val="single" w:sz="4" w:space="0" w:color="auto"/>
            </w:tcBorders>
            <w:shd w:val="clear" w:color="auto" w:fill="A8D08D" w:themeFill="accent6" w:themeFillTint="99"/>
          </w:tcPr>
          <w:p w14:paraId="07265E5E" w14:textId="77777777" w:rsidR="004B4659" w:rsidRPr="00620A44" w:rsidRDefault="004B4659" w:rsidP="004B4659">
            <w:pPr>
              <w:jc w:val="center"/>
              <w:rPr>
                <w:rFonts w:cstheme="minorHAnsi"/>
                <w:bCs/>
                <w:sz w:val="12"/>
                <w:szCs w:val="12"/>
              </w:rPr>
            </w:pPr>
            <w:r w:rsidRPr="00620A44">
              <w:rPr>
                <w:rFonts w:cstheme="minorHAnsi"/>
                <w:bCs/>
                <w:sz w:val="12"/>
                <w:szCs w:val="12"/>
              </w:rPr>
              <w:t>Tajemnica przedsię-biorstwa?</w:t>
            </w:r>
          </w:p>
          <w:p w14:paraId="65FEFE02" w14:textId="77777777" w:rsidR="004B4659" w:rsidRPr="00620A44" w:rsidRDefault="004B4659" w:rsidP="004B4659">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4E46727E" w14:textId="026385F8" w:rsidR="004B4659" w:rsidRPr="00620A44" w:rsidRDefault="004B4659" w:rsidP="004B4659">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60E4918B" w14:textId="54D36E97" w:rsidR="004B4659" w:rsidRPr="00620A44" w:rsidRDefault="004B4659" w:rsidP="052EF04F">
            <w:pPr>
              <w:pStyle w:val="Akapitzlist"/>
              <w:numPr>
                <w:ilvl w:val="0"/>
                <w:numId w:val="30"/>
              </w:numPr>
              <w:rPr>
                <w:rFonts w:cstheme="minorHAnsi"/>
                <w:b/>
                <w:bCs/>
                <w:sz w:val="20"/>
                <w:szCs w:val="20"/>
              </w:rPr>
            </w:pPr>
          </w:p>
        </w:tc>
        <w:tc>
          <w:tcPr>
            <w:tcW w:w="8363" w:type="dxa"/>
            <w:shd w:val="clear" w:color="auto" w:fill="A8D08D" w:themeFill="accent6" w:themeFillTint="99"/>
            <w:vAlign w:val="center"/>
          </w:tcPr>
          <w:p w14:paraId="3BB076D6" w14:textId="7A9791B4" w:rsidR="004B4659" w:rsidRPr="00620A44" w:rsidDel="004278AA" w:rsidRDefault="00F9638A" w:rsidP="00AF616C">
            <w:pPr>
              <w:rPr>
                <w:rFonts w:cstheme="minorHAnsi"/>
                <w:b/>
              </w:rPr>
            </w:pPr>
            <w:r w:rsidRPr="00620A44">
              <w:rPr>
                <w:rFonts w:eastAsia="Calibri" w:cstheme="minorHAnsi"/>
                <w:b/>
                <w:sz w:val="20"/>
                <w:lang w:eastAsia="pl-PL"/>
              </w:rPr>
              <w:t>Stopień prefabrykacji</w:t>
            </w:r>
          </w:p>
        </w:tc>
      </w:tr>
      <w:tr w:rsidR="004B4659" w:rsidRPr="00620A44" w:rsidDel="004278AA" w14:paraId="52432EB2" w14:textId="77777777" w:rsidTr="052EF04F">
        <w:trPr>
          <w:trHeight w:val="1123"/>
          <w:jc w:val="center"/>
        </w:trPr>
        <w:tc>
          <w:tcPr>
            <w:tcW w:w="846" w:type="dxa"/>
            <w:tcBorders>
              <w:tr2bl w:val="single" w:sz="4" w:space="0" w:color="auto"/>
            </w:tcBorders>
            <w:shd w:val="clear" w:color="auto" w:fill="C5E0B3" w:themeFill="accent6" w:themeFillTint="66"/>
          </w:tcPr>
          <w:p w14:paraId="1D84FEBF" w14:textId="77777777" w:rsidR="004B4659" w:rsidRPr="00620A44" w:rsidRDefault="004B4659" w:rsidP="00926995">
            <w:pPr>
              <w:jc w:val="both"/>
              <w:rPr>
                <w:rFonts w:cstheme="minorHAnsi"/>
                <w:sz w:val="20"/>
                <w:szCs w:val="20"/>
              </w:rPr>
            </w:pPr>
          </w:p>
        </w:tc>
        <w:tc>
          <w:tcPr>
            <w:tcW w:w="8925" w:type="dxa"/>
            <w:gridSpan w:val="2"/>
            <w:shd w:val="clear" w:color="auto" w:fill="C5E0B3" w:themeFill="accent6" w:themeFillTint="66"/>
            <w:vAlign w:val="center"/>
          </w:tcPr>
          <w:p w14:paraId="59B7BE1E" w14:textId="419AA58B" w:rsidR="00024977" w:rsidRPr="00620A44" w:rsidRDefault="7C0CC3DD" w:rsidP="00956E25">
            <w:pPr>
              <w:jc w:val="both"/>
              <w:rPr>
                <w:rFonts w:cstheme="minorHAnsi"/>
                <w:sz w:val="20"/>
                <w:szCs w:val="20"/>
              </w:rPr>
            </w:pPr>
            <w:r w:rsidRPr="00620A44">
              <w:rPr>
                <w:rFonts w:cstheme="minorHAnsi"/>
                <w:sz w:val="20"/>
                <w:szCs w:val="20"/>
              </w:rPr>
              <w:t>Zamawiający wymaga, aby Wnioskodawca w ramach Przedsięwzięcia</w:t>
            </w:r>
            <w:r w:rsidR="75BB667E" w:rsidRPr="00620A44">
              <w:rPr>
                <w:rFonts w:cstheme="minorHAnsi"/>
                <w:sz w:val="20"/>
                <w:szCs w:val="20"/>
              </w:rPr>
              <w:t xml:space="preserve"> jak </w:t>
            </w:r>
            <w:r w:rsidR="543382F5" w:rsidRPr="00620A44">
              <w:rPr>
                <w:rFonts w:cstheme="minorHAnsi"/>
                <w:sz w:val="20"/>
                <w:szCs w:val="20"/>
              </w:rPr>
              <w:t>najwięcej elementów</w:t>
            </w:r>
            <w:r w:rsidR="38153E93" w:rsidRPr="00620A44">
              <w:rPr>
                <w:rFonts w:cstheme="minorHAnsi"/>
                <w:sz w:val="20"/>
                <w:szCs w:val="20"/>
              </w:rPr>
              <w:t xml:space="preserve"> </w:t>
            </w:r>
            <w:r w:rsidR="649BDF58" w:rsidRPr="00620A44">
              <w:rPr>
                <w:rFonts w:cstheme="minorHAnsi"/>
                <w:sz w:val="20"/>
                <w:szCs w:val="20"/>
              </w:rPr>
              <w:t xml:space="preserve">budynku </w:t>
            </w:r>
            <w:r w:rsidR="26B23070" w:rsidRPr="00620A44">
              <w:rPr>
                <w:rFonts w:cstheme="minorHAnsi"/>
                <w:sz w:val="20"/>
                <w:szCs w:val="20"/>
              </w:rPr>
              <w:t>wykonał w</w:t>
            </w:r>
            <w:r w:rsidR="1692DE64" w:rsidRPr="00620A44">
              <w:rPr>
                <w:rFonts w:cstheme="minorHAnsi"/>
                <w:sz w:val="20"/>
                <w:szCs w:val="20"/>
              </w:rPr>
              <w:t xml:space="preserve"> wytwórni (poza miejscem budowy)</w:t>
            </w:r>
            <w:r w:rsidRPr="00620A44">
              <w:rPr>
                <w:rFonts w:cstheme="minorHAnsi"/>
                <w:sz w:val="20"/>
                <w:szCs w:val="20"/>
              </w:rPr>
              <w:t>. Wnioskodawca jest zobowiązany do przedstawienia w polu „Uza</w:t>
            </w:r>
            <w:r w:rsidR="54C12119" w:rsidRPr="00620A44">
              <w:rPr>
                <w:rFonts w:cstheme="minorHAnsi"/>
                <w:sz w:val="20"/>
                <w:szCs w:val="20"/>
              </w:rPr>
              <w:t>sadnienie spełnienia wymagania”:</w:t>
            </w:r>
          </w:p>
          <w:p w14:paraId="0DB2B51A" w14:textId="1E20D530" w:rsidR="00024977" w:rsidRPr="00620A44" w:rsidRDefault="004B4659" w:rsidP="00024977">
            <w:pPr>
              <w:pStyle w:val="Akapitzlist"/>
              <w:numPr>
                <w:ilvl w:val="0"/>
                <w:numId w:val="54"/>
              </w:numPr>
              <w:jc w:val="both"/>
              <w:rPr>
                <w:rFonts w:cstheme="minorHAnsi"/>
                <w:sz w:val="20"/>
                <w:szCs w:val="20"/>
              </w:rPr>
            </w:pPr>
            <w:r w:rsidRPr="00620A44">
              <w:rPr>
                <w:rFonts w:cstheme="minorHAnsi"/>
                <w:sz w:val="20"/>
                <w:szCs w:val="20"/>
              </w:rPr>
              <w:t xml:space="preserve">opisu, uwzględniającego założenia ww. </w:t>
            </w:r>
            <w:r w:rsidR="00E753D2" w:rsidRPr="00620A44">
              <w:rPr>
                <w:rFonts w:cstheme="minorHAnsi"/>
                <w:sz w:val="20"/>
                <w:szCs w:val="20"/>
              </w:rPr>
              <w:t>Technologii</w:t>
            </w:r>
            <w:r w:rsidRPr="00620A44">
              <w:rPr>
                <w:rFonts w:cstheme="minorHAnsi"/>
                <w:sz w:val="20"/>
                <w:szCs w:val="20"/>
              </w:rPr>
              <w:t xml:space="preserve">, </w:t>
            </w:r>
          </w:p>
          <w:p w14:paraId="56884E90" w14:textId="1C09545D" w:rsidR="00024977" w:rsidRPr="00620A44" w:rsidRDefault="00024977" w:rsidP="00024977">
            <w:pPr>
              <w:pStyle w:val="Akapitzlist"/>
              <w:numPr>
                <w:ilvl w:val="0"/>
                <w:numId w:val="54"/>
              </w:numPr>
              <w:jc w:val="both"/>
              <w:rPr>
                <w:rFonts w:cstheme="minorHAnsi"/>
                <w:sz w:val="20"/>
                <w:szCs w:val="20"/>
              </w:rPr>
            </w:pPr>
            <w:r w:rsidRPr="00620A44">
              <w:rPr>
                <w:rFonts w:cstheme="minorHAnsi"/>
                <w:sz w:val="20"/>
                <w:szCs w:val="20"/>
              </w:rPr>
              <w:t>zestawienia</w:t>
            </w:r>
            <w:r w:rsidR="004B4659" w:rsidRPr="00620A44">
              <w:rPr>
                <w:rFonts w:cstheme="minorHAnsi"/>
                <w:sz w:val="20"/>
                <w:szCs w:val="20"/>
              </w:rPr>
              <w:t xml:space="preserve"> </w:t>
            </w:r>
            <w:r w:rsidR="00956E25" w:rsidRPr="00620A44">
              <w:rPr>
                <w:rFonts w:cstheme="minorHAnsi"/>
                <w:sz w:val="20"/>
                <w:szCs w:val="20"/>
              </w:rPr>
              <w:t>elementów budynku</w:t>
            </w:r>
            <w:r w:rsidRPr="00620A44">
              <w:rPr>
                <w:rFonts w:cstheme="minorHAnsi"/>
                <w:sz w:val="20"/>
                <w:szCs w:val="20"/>
              </w:rPr>
              <w:t xml:space="preserve"> </w:t>
            </w:r>
            <w:r w:rsidR="00795F44" w:rsidRPr="00620A44">
              <w:rPr>
                <w:rFonts w:cstheme="minorHAnsi"/>
                <w:sz w:val="20"/>
                <w:szCs w:val="20"/>
              </w:rPr>
              <w:t>Demonstrator</w:t>
            </w:r>
            <w:r w:rsidRPr="00620A44">
              <w:rPr>
                <w:rFonts w:cstheme="minorHAnsi"/>
                <w:sz w:val="20"/>
                <w:szCs w:val="20"/>
              </w:rPr>
              <w:t>a</w:t>
            </w:r>
            <w:r w:rsidR="00956E25" w:rsidRPr="00620A44">
              <w:rPr>
                <w:rFonts w:cstheme="minorHAnsi"/>
                <w:sz w:val="20"/>
                <w:szCs w:val="20"/>
              </w:rPr>
              <w:t xml:space="preserve">, które </w:t>
            </w:r>
            <w:r w:rsidR="00591C3B" w:rsidRPr="00620A44">
              <w:rPr>
                <w:rFonts w:cstheme="minorHAnsi"/>
                <w:sz w:val="20"/>
                <w:szCs w:val="20"/>
              </w:rPr>
              <w:t>są wykonywane</w:t>
            </w:r>
            <w:r w:rsidR="00956E25" w:rsidRPr="00620A44">
              <w:rPr>
                <w:rFonts w:cstheme="minorHAnsi"/>
                <w:sz w:val="20"/>
                <w:szCs w:val="20"/>
              </w:rPr>
              <w:t xml:space="preserve"> w wytwórni (poza miejscem budowy)</w:t>
            </w:r>
            <w:r w:rsidRPr="00620A44">
              <w:rPr>
                <w:rFonts w:cstheme="minorHAnsi"/>
                <w:sz w:val="20"/>
                <w:szCs w:val="20"/>
              </w:rPr>
              <w:t xml:space="preserve"> oraz opisem ich jakości</w:t>
            </w:r>
            <w:r w:rsidR="004B4659" w:rsidRPr="00620A44">
              <w:rPr>
                <w:rFonts w:cstheme="minorHAnsi"/>
                <w:sz w:val="20"/>
                <w:szCs w:val="20"/>
              </w:rPr>
              <w:t>,</w:t>
            </w:r>
            <w:r w:rsidR="00956E25" w:rsidRPr="00620A44">
              <w:rPr>
                <w:rFonts w:cstheme="minorHAnsi"/>
                <w:sz w:val="20"/>
                <w:szCs w:val="20"/>
              </w:rPr>
              <w:t xml:space="preserve"> </w:t>
            </w:r>
          </w:p>
          <w:p w14:paraId="699D6638" w14:textId="7BD3F56C" w:rsidR="00024977" w:rsidRPr="00620A44" w:rsidRDefault="00024977" w:rsidP="00024977">
            <w:pPr>
              <w:pStyle w:val="Akapitzlist"/>
              <w:numPr>
                <w:ilvl w:val="0"/>
                <w:numId w:val="54"/>
              </w:numPr>
              <w:jc w:val="both"/>
              <w:rPr>
                <w:rFonts w:cstheme="minorHAnsi"/>
                <w:sz w:val="20"/>
                <w:szCs w:val="20"/>
              </w:rPr>
            </w:pPr>
            <w:r w:rsidRPr="00620A44">
              <w:rPr>
                <w:rFonts w:cstheme="minorHAnsi"/>
                <w:sz w:val="20"/>
                <w:szCs w:val="20"/>
              </w:rPr>
              <w:t xml:space="preserve">zestawienia elementów budynku </w:t>
            </w:r>
            <w:r w:rsidR="00795F44" w:rsidRPr="00620A44">
              <w:rPr>
                <w:rFonts w:cstheme="minorHAnsi"/>
                <w:sz w:val="20"/>
                <w:szCs w:val="20"/>
              </w:rPr>
              <w:t>Demonstrator</w:t>
            </w:r>
            <w:r w:rsidRPr="00620A44">
              <w:rPr>
                <w:rFonts w:cstheme="minorHAnsi"/>
                <w:sz w:val="20"/>
                <w:szCs w:val="20"/>
              </w:rPr>
              <w:t xml:space="preserve">a oraz prac budowlano-montażowych, które </w:t>
            </w:r>
            <w:r w:rsidR="00591C3B" w:rsidRPr="00620A44">
              <w:rPr>
                <w:rFonts w:cstheme="minorHAnsi"/>
                <w:sz w:val="20"/>
                <w:szCs w:val="20"/>
              </w:rPr>
              <w:t>są wykonywane</w:t>
            </w:r>
            <w:r w:rsidRPr="00620A44">
              <w:rPr>
                <w:rFonts w:cstheme="minorHAnsi"/>
                <w:sz w:val="20"/>
                <w:szCs w:val="20"/>
              </w:rPr>
              <w:t xml:space="preserve"> na miejscu,</w:t>
            </w:r>
          </w:p>
          <w:p w14:paraId="50D68F45" w14:textId="466BF38F" w:rsidR="004B4659" w:rsidRPr="00620A44" w:rsidRDefault="004B4659" w:rsidP="00024977">
            <w:pPr>
              <w:pStyle w:val="Akapitzlist"/>
              <w:numPr>
                <w:ilvl w:val="0"/>
                <w:numId w:val="54"/>
              </w:numPr>
              <w:jc w:val="both"/>
              <w:rPr>
                <w:rFonts w:cstheme="minorHAnsi"/>
                <w:sz w:val="20"/>
                <w:szCs w:val="20"/>
              </w:rPr>
            </w:pPr>
            <w:r w:rsidRPr="00620A44">
              <w:rPr>
                <w:rFonts w:cstheme="minorHAnsi"/>
                <w:sz w:val="20"/>
                <w:szCs w:val="20"/>
              </w:rPr>
              <w:t>korz</w:t>
            </w:r>
            <w:r w:rsidR="00956E25" w:rsidRPr="00620A44">
              <w:rPr>
                <w:rFonts w:cstheme="minorHAnsi"/>
                <w:sz w:val="20"/>
                <w:szCs w:val="20"/>
              </w:rPr>
              <w:t xml:space="preserve">yści ekonomiczno-środowiskowych wynikających z wytworzenia </w:t>
            </w:r>
            <w:r w:rsidR="00024977" w:rsidRPr="00620A44">
              <w:rPr>
                <w:rFonts w:cstheme="minorHAnsi"/>
                <w:sz w:val="20"/>
                <w:szCs w:val="20"/>
              </w:rPr>
              <w:t xml:space="preserve">elementów budynku </w:t>
            </w:r>
            <w:r w:rsidR="00795F44" w:rsidRPr="00620A44">
              <w:rPr>
                <w:rFonts w:cstheme="minorHAnsi"/>
                <w:sz w:val="20"/>
                <w:szCs w:val="20"/>
              </w:rPr>
              <w:t>Demonstrator</w:t>
            </w:r>
            <w:r w:rsidR="00024977" w:rsidRPr="00620A44">
              <w:rPr>
                <w:rFonts w:cstheme="minorHAnsi"/>
                <w:sz w:val="20"/>
                <w:szCs w:val="20"/>
              </w:rPr>
              <w:t xml:space="preserve">a w </w:t>
            </w:r>
            <w:r w:rsidR="00956E25" w:rsidRPr="00620A44">
              <w:rPr>
                <w:rFonts w:cstheme="minorHAnsi"/>
                <w:sz w:val="20"/>
                <w:szCs w:val="20"/>
              </w:rPr>
              <w:t>kontrolowanych warunkach wytwórni.</w:t>
            </w:r>
          </w:p>
        </w:tc>
      </w:tr>
      <w:tr w:rsidR="004B4659" w:rsidRPr="00620A44" w:rsidDel="004278AA" w14:paraId="57C19649" w14:textId="77777777" w:rsidTr="052EF04F">
        <w:trPr>
          <w:trHeight w:val="1123"/>
          <w:jc w:val="center"/>
        </w:trPr>
        <w:sdt>
          <w:sdtPr>
            <w:rPr>
              <w:rFonts w:cstheme="minorHAnsi"/>
              <w:color w:val="44546A" w:themeColor="text2"/>
              <w:sz w:val="20"/>
              <w:szCs w:val="20"/>
            </w:rPr>
            <w:id w:val="-89547915"/>
            <w14:checkbox>
              <w14:checked w14:val="0"/>
              <w14:checkedState w14:val="2612" w14:font="MS Gothic"/>
              <w14:uncheckedState w14:val="2610" w14:font="MS Gothic"/>
            </w14:checkbox>
          </w:sdtPr>
          <w:sdtEndPr/>
          <w:sdtContent>
            <w:tc>
              <w:tcPr>
                <w:tcW w:w="846" w:type="dxa"/>
              </w:tcPr>
              <w:p w14:paraId="646BA27F" w14:textId="239DEACE" w:rsidR="004B4659" w:rsidRPr="00620A44" w:rsidRDefault="004B4659" w:rsidP="00AF616C">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76633A54" w14:textId="6D976787" w:rsidR="004B4659" w:rsidRPr="00620A44" w:rsidDel="004278AA" w:rsidRDefault="004B4659" w:rsidP="00AF616C">
            <w:pPr>
              <w:rPr>
                <w:rFonts w:cstheme="minorHAnsi"/>
                <w:i/>
                <w:sz w:val="20"/>
                <w:szCs w:val="20"/>
              </w:rPr>
            </w:pPr>
            <w:r w:rsidRPr="00620A44">
              <w:rPr>
                <w:rFonts w:cstheme="minorHAnsi"/>
                <w:i/>
                <w:sz w:val="20"/>
                <w:szCs w:val="20"/>
              </w:rPr>
              <w:t>Uzasadnienie spełnienia wymagania</w:t>
            </w:r>
          </w:p>
        </w:tc>
      </w:tr>
    </w:tbl>
    <w:p w14:paraId="38AF4C68" w14:textId="77777777" w:rsidR="00DB423A" w:rsidRPr="00620A44" w:rsidRDefault="00DB423A" w:rsidP="00DB423A">
      <w:pPr>
        <w:rPr>
          <w:rFonts w:cstheme="minorHAnsi"/>
        </w:rPr>
      </w:pPr>
    </w:p>
    <w:p w14:paraId="17B412A3" w14:textId="7897975D" w:rsidR="00D85398" w:rsidRPr="00620A44" w:rsidRDefault="00D85398" w:rsidP="00D85398">
      <w:pPr>
        <w:rPr>
          <w:rFonts w:cstheme="minorHAnsi"/>
          <w:i/>
          <w:color w:val="44546A" w:themeColor="text2"/>
          <w:sz w:val="18"/>
        </w:rPr>
      </w:pPr>
      <w:r w:rsidRPr="00620A44">
        <w:rPr>
          <w:rFonts w:cstheme="minorHAnsi"/>
          <w:i/>
          <w:color w:val="44546A" w:themeColor="text2"/>
          <w:sz w:val="18"/>
        </w:rPr>
        <w:t xml:space="preserve">Tabela G.7. Produkcja i magazynowanie energii </w:t>
      </w:r>
    </w:p>
    <w:tbl>
      <w:tblPr>
        <w:tblStyle w:val="Tabela-Siatka"/>
        <w:tblW w:w="9771" w:type="dxa"/>
        <w:jc w:val="center"/>
        <w:tblLayout w:type="fixed"/>
        <w:tblLook w:val="04A0" w:firstRow="1" w:lastRow="0" w:firstColumn="1" w:lastColumn="0" w:noHBand="0" w:noVBand="1"/>
      </w:tblPr>
      <w:tblGrid>
        <w:gridCol w:w="846"/>
        <w:gridCol w:w="562"/>
        <w:gridCol w:w="8363"/>
      </w:tblGrid>
      <w:tr w:rsidR="00D85398" w:rsidRPr="00620A44" w:rsidDel="004278AA" w14:paraId="55BB0884" w14:textId="77777777" w:rsidTr="052EF04F">
        <w:trPr>
          <w:trHeight w:val="1123"/>
          <w:jc w:val="center"/>
        </w:trPr>
        <w:tc>
          <w:tcPr>
            <w:tcW w:w="846" w:type="dxa"/>
            <w:tcBorders>
              <w:bottom w:val="single" w:sz="4" w:space="0" w:color="auto"/>
            </w:tcBorders>
            <w:shd w:val="clear" w:color="auto" w:fill="A8D08D" w:themeFill="accent6" w:themeFillTint="99"/>
          </w:tcPr>
          <w:p w14:paraId="723BC61D" w14:textId="77777777" w:rsidR="00D85398" w:rsidRPr="00620A44" w:rsidRDefault="00D85398" w:rsidP="00812E7B">
            <w:pPr>
              <w:jc w:val="center"/>
              <w:rPr>
                <w:rFonts w:cstheme="minorHAnsi"/>
                <w:bCs/>
                <w:sz w:val="12"/>
                <w:szCs w:val="12"/>
              </w:rPr>
            </w:pPr>
            <w:r w:rsidRPr="00620A44">
              <w:rPr>
                <w:rFonts w:cstheme="minorHAnsi"/>
                <w:bCs/>
                <w:sz w:val="12"/>
                <w:szCs w:val="12"/>
              </w:rPr>
              <w:t>Tajemnica przedsię-biorstwa?</w:t>
            </w:r>
          </w:p>
          <w:p w14:paraId="7A2C2AA3" w14:textId="77777777" w:rsidR="00D85398" w:rsidRPr="00620A44" w:rsidRDefault="00D85398" w:rsidP="00812E7B">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0B6CA2D5" w14:textId="77777777" w:rsidR="00D85398" w:rsidRPr="00620A44" w:rsidRDefault="00D85398" w:rsidP="00812E7B">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61AF8358" w14:textId="77777777" w:rsidR="00D85398" w:rsidRPr="00620A44" w:rsidRDefault="00D85398" w:rsidP="052EF04F">
            <w:pPr>
              <w:pStyle w:val="Akapitzlist"/>
              <w:numPr>
                <w:ilvl w:val="0"/>
                <w:numId w:val="30"/>
              </w:numPr>
              <w:rPr>
                <w:rFonts w:cstheme="minorHAnsi"/>
                <w:b/>
                <w:bCs/>
                <w:sz w:val="20"/>
                <w:szCs w:val="20"/>
              </w:rPr>
            </w:pPr>
          </w:p>
        </w:tc>
        <w:tc>
          <w:tcPr>
            <w:tcW w:w="8363" w:type="dxa"/>
            <w:shd w:val="clear" w:color="auto" w:fill="A8D08D" w:themeFill="accent6" w:themeFillTint="99"/>
            <w:vAlign w:val="center"/>
          </w:tcPr>
          <w:p w14:paraId="254EA920" w14:textId="05058E09" w:rsidR="00D85398" w:rsidRPr="00620A44" w:rsidDel="004278AA" w:rsidRDefault="00D85398" w:rsidP="00812E7B">
            <w:pPr>
              <w:rPr>
                <w:rFonts w:cstheme="minorHAnsi"/>
                <w:b/>
              </w:rPr>
            </w:pPr>
            <w:r w:rsidRPr="00620A44">
              <w:rPr>
                <w:rFonts w:eastAsia="Calibri" w:cstheme="minorHAnsi"/>
                <w:b/>
                <w:sz w:val="20"/>
                <w:lang w:eastAsia="pl-PL"/>
              </w:rPr>
              <w:t>Produkcja i magazynowanie energii</w:t>
            </w:r>
          </w:p>
        </w:tc>
      </w:tr>
      <w:tr w:rsidR="00D85398" w:rsidRPr="00620A44" w:rsidDel="004278AA" w14:paraId="015642A9" w14:textId="77777777" w:rsidTr="052EF04F">
        <w:trPr>
          <w:trHeight w:val="1123"/>
          <w:jc w:val="center"/>
        </w:trPr>
        <w:tc>
          <w:tcPr>
            <w:tcW w:w="846" w:type="dxa"/>
            <w:tcBorders>
              <w:tr2bl w:val="single" w:sz="4" w:space="0" w:color="auto"/>
            </w:tcBorders>
            <w:shd w:val="clear" w:color="auto" w:fill="C5E0B3" w:themeFill="accent6" w:themeFillTint="66"/>
          </w:tcPr>
          <w:p w14:paraId="03428C45" w14:textId="77777777" w:rsidR="00D85398" w:rsidRPr="00620A44" w:rsidRDefault="00D85398" w:rsidP="00812E7B">
            <w:pPr>
              <w:jc w:val="both"/>
              <w:rPr>
                <w:rFonts w:cstheme="minorHAnsi"/>
                <w:sz w:val="20"/>
                <w:szCs w:val="20"/>
              </w:rPr>
            </w:pPr>
          </w:p>
        </w:tc>
        <w:tc>
          <w:tcPr>
            <w:tcW w:w="8925" w:type="dxa"/>
            <w:gridSpan w:val="2"/>
            <w:shd w:val="clear" w:color="auto" w:fill="C5E0B3" w:themeFill="accent6" w:themeFillTint="66"/>
            <w:vAlign w:val="center"/>
          </w:tcPr>
          <w:p w14:paraId="2B0BDE27" w14:textId="2ABCF353" w:rsidR="00D85398" w:rsidRPr="00620A44" w:rsidRDefault="00D85398" w:rsidP="052EF04F">
            <w:pPr>
              <w:jc w:val="both"/>
              <w:rPr>
                <w:rFonts w:eastAsia="Calibri" w:cstheme="minorHAnsi"/>
                <w:sz w:val="20"/>
                <w:szCs w:val="20"/>
                <w:highlight w:val="yellow"/>
                <w:lang w:eastAsia="pl-PL"/>
              </w:rPr>
            </w:pPr>
            <w:r w:rsidRPr="00620A44">
              <w:rPr>
                <w:rFonts w:cstheme="minorHAnsi"/>
                <w:sz w:val="20"/>
                <w:szCs w:val="20"/>
              </w:rPr>
              <w:t xml:space="preserve">Zamawiający wymaga, aby Wnioskodawca w ramach Przedsięwzięcia </w:t>
            </w:r>
            <w:r w:rsidR="00366F50" w:rsidRPr="00620A44">
              <w:rPr>
                <w:rFonts w:cstheme="minorHAnsi"/>
                <w:sz w:val="20"/>
                <w:szCs w:val="20"/>
              </w:rPr>
              <w:t xml:space="preserve">dzięki opracowanej </w:t>
            </w:r>
            <w:r w:rsidR="00E753D2" w:rsidRPr="00620A44">
              <w:rPr>
                <w:rFonts w:cstheme="minorHAnsi"/>
                <w:sz w:val="20"/>
                <w:szCs w:val="20"/>
              </w:rPr>
              <w:t xml:space="preserve">Technologii </w:t>
            </w:r>
            <w:r w:rsidR="00F956EA" w:rsidRPr="00620A44">
              <w:rPr>
                <w:rFonts w:eastAsia="Calibri" w:cstheme="minorHAnsi"/>
                <w:sz w:val="20"/>
                <w:szCs w:val="20"/>
                <w:lang w:eastAsia="pl-PL"/>
              </w:rPr>
              <w:t xml:space="preserve">w jak najwyższym stopniu </w:t>
            </w:r>
            <w:r w:rsidR="00366F50" w:rsidRPr="00620A44">
              <w:rPr>
                <w:rFonts w:eastAsia="Calibri" w:cstheme="minorHAnsi"/>
                <w:sz w:val="20"/>
                <w:szCs w:val="20"/>
                <w:lang w:eastAsia="pl-PL"/>
              </w:rPr>
              <w:t xml:space="preserve">osiągnął </w:t>
            </w:r>
            <w:r w:rsidR="00F956EA" w:rsidRPr="00620A44">
              <w:rPr>
                <w:rFonts w:eastAsia="Calibri" w:cstheme="minorHAnsi"/>
                <w:sz w:val="20"/>
                <w:szCs w:val="20"/>
                <w:lang w:eastAsia="pl-PL"/>
              </w:rPr>
              <w:t xml:space="preserve">samowystarczalność energetyczną budynku </w:t>
            </w:r>
            <w:r w:rsidR="00795F44" w:rsidRPr="00620A44">
              <w:rPr>
                <w:rFonts w:eastAsia="Calibri" w:cstheme="minorHAnsi"/>
                <w:sz w:val="20"/>
                <w:szCs w:val="20"/>
                <w:lang w:eastAsia="pl-PL"/>
              </w:rPr>
              <w:t>Demonstrator</w:t>
            </w:r>
            <w:r w:rsidR="00366F50" w:rsidRPr="00620A44">
              <w:rPr>
                <w:rFonts w:eastAsia="Calibri" w:cstheme="minorHAnsi"/>
                <w:sz w:val="20"/>
                <w:szCs w:val="20"/>
                <w:lang w:eastAsia="pl-PL"/>
              </w:rPr>
              <w:t xml:space="preserve">a </w:t>
            </w:r>
            <w:r w:rsidR="00F956EA" w:rsidRPr="00620A44">
              <w:rPr>
                <w:rFonts w:eastAsia="Calibri" w:cstheme="minorHAnsi"/>
                <w:sz w:val="20"/>
                <w:szCs w:val="20"/>
                <w:lang w:eastAsia="pl-PL"/>
              </w:rPr>
              <w:t>z wykorzystaniem produkowanej energii z OZE na miejscu oraz magazynów energii.</w:t>
            </w:r>
            <w:r w:rsidR="00DC0088" w:rsidRPr="00620A44">
              <w:rPr>
                <w:rFonts w:eastAsia="Calibri" w:cstheme="minorHAnsi"/>
                <w:sz w:val="20"/>
                <w:szCs w:val="20"/>
                <w:lang w:eastAsia="pl-PL"/>
              </w:rPr>
              <w:t xml:space="preserve"> </w:t>
            </w:r>
            <w:r w:rsidRPr="00620A44">
              <w:rPr>
                <w:rFonts w:eastAsia="Calibri" w:cstheme="minorHAnsi"/>
                <w:sz w:val="20"/>
                <w:szCs w:val="20"/>
                <w:lang w:eastAsia="pl-PL"/>
              </w:rPr>
              <w:t xml:space="preserve">Wnioskodawca jest zobowiązany do przedstawienia w polu „Uzasadnienie spełnienia wymagania” opisu, uwzględniającego założenia ww. technologii, </w:t>
            </w:r>
            <w:r w:rsidR="00F956EA" w:rsidRPr="00620A44">
              <w:rPr>
                <w:rFonts w:eastAsia="Calibri" w:cstheme="minorHAnsi"/>
                <w:sz w:val="20"/>
                <w:szCs w:val="20"/>
                <w:lang w:eastAsia="pl-PL"/>
              </w:rPr>
              <w:t xml:space="preserve">sposób magazynowania </w:t>
            </w:r>
            <w:r w:rsidR="00DC0088" w:rsidRPr="00620A44">
              <w:rPr>
                <w:rFonts w:eastAsia="Calibri" w:cstheme="minorHAnsi"/>
                <w:sz w:val="20"/>
                <w:szCs w:val="20"/>
                <w:lang w:eastAsia="pl-PL"/>
              </w:rPr>
              <w:t>energii, rodzaj magazynowanej energii (np. ciepło, energia elektryczna, chłód) oraz wydajność magazynów energii ze względu na rodzaj energii.</w:t>
            </w:r>
          </w:p>
        </w:tc>
      </w:tr>
      <w:tr w:rsidR="00D85398" w:rsidRPr="00620A44" w:rsidDel="004278AA" w14:paraId="05C041C1" w14:textId="77777777" w:rsidTr="052EF04F">
        <w:trPr>
          <w:trHeight w:val="1123"/>
          <w:jc w:val="center"/>
        </w:trPr>
        <w:sdt>
          <w:sdtPr>
            <w:rPr>
              <w:rFonts w:cstheme="minorHAnsi"/>
              <w:color w:val="44546A" w:themeColor="text2"/>
              <w:sz w:val="20"/>
              <w:szCs w:val="20"/>
            </w:rPr>
            <w:id w:val="1887913115"/>
            <w14:checkbox>
              <w14:checked w14:val="0"/>
              <w14:checkedState w14:val="2612" w14:font="MS Gothic"/>
              <w14:uncheckedState w14:val="2610" w14:font="MS Gothic"/>
            </w14:checkbox>
          </w:sdtPr>
          <w:sdtEndPr/>
          <w:sdtContent>
            <w:tc>
              <w:tcPr>
                <w:tcW w:w="846" w:type="dxa"/>
              </w:tcPr>
              <w:p w14:paraId="6547F242" w14:textId="75935606" w:rsidR="00D85398" w:rsidRPr="00620A44" w:rsidRDefault="00D85398" w:rsidP="00812E7B">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1425B5E8" w14:textId="77777777" w:rsidR="00D85398" w:rsidRPr="00620A44" w:rsidDel="004278AA" w:rsidRDefault="00D85398" w:rsidP="00812E7B">
            <w:pPr>
              <w:rPr>
                <w:rFonts w:cstheme="minorHAnsi"/>
                <w:i/>
                <w:sz w:val="20"/>
                <w:szCs w:val="20"/>
              </w:rPr>
            </w:pPr>
            <w:r w:rsidRPr="00620A44">
              <w:rPr>
                <w:rFonts w:cstheme="minorHAnsi"/>
                <w:i/>
                <w:sz w:val="20"/>
                <w:szCs w:val="20"/>
              </w:rPr>
              <w:t>Uzasadnienie spełnienia wymagania</w:t>
            </w:r>
          </w:p>
        </w:tc>
      </w:tr>
    </w:tbl>
    <w:p w14:paraId="5865B2FA" w14:textId="4C74D135" w:rsidR="00D46FFE" w:rsidRPr="00620A44" w:rsidRDefault="00D46FFE" w:rsidP="00D46FFE">
      <w:pPr>
        <w:rPr>
          <w:rFonts w:cstheme="minorHAnsi"/>
        </w:rPr>
      </w:pPr>
    </w:p>
    <w:p w14:paraId="508FFEEE" w14:textId="6A96C4B1" w:rsidR="00D46FFE" w:rsidRPr="00620A44" w:rsidRDefault="00D46FFE" w:rsidP="205E52A1">
      <w:pPr>
        <w:rPr>
          <w:rFonts w:cstheme="minorHAnsi"/>
          <w:i/>
          <w:iCs/>
          <w:color w:val="44546A" w:themeColor="text2"/>
          <w:sz w:val="18"/>
          <w:szCs w:val="18"/>
        </w:rPr>
      </w:pPr>
      <w:r w:rsidRPr="00620A44">
        <w:rPr>
          <w:rFonts w:cstheme="minorHAnsi"/>
          <w:i/>
          <w:iCs/>
          <w:color w:val="44546A" w:themeColor="text2"/>
          <w:sz w:val="18"/>
          <w:szCs w:val="18"/>
        </w:rPr>
        <w:t>Tabela G.</w:t>
      </w:r>
      <w:r w:rsidR="00D85398" w:rsidRPr="00620A44">
        <w:rPr>
          <w:rFonts w:cstheme="minorHAnsi"/>
          <w:i/>
          <w:iCs/>
          <w:color w:val="44546A" w:themeColor="text2"/>
          <w:sz w:val="18"/>
          <w:szCs w:val="18"/>
        </w:rPr>
        <w:t>8</w:t>
      </w:r>
      <w:r w:rsidRPr="00620A44">
        <w:rPr>
          <w:rFonts w:cstheme="minorHAnsi"/>
          <w:i/>
          <w:iCs/>
          <w:color w:val="44546A" w:themeColor="text2"/>
          <w:sz w:val="18"/>
          <w:szCs w:val="18"/>
        </w:rPr>
        <w:t xml:space="preserve">. </w:t>
      </w:r>
      <w:r w:rsidR="00D85398" w:rsidRPr="00620A44">
        <w:rPr>
          <w:rFonts w:cstheme="minorHAnsi"/>
          <w:i/>
          <w:iCs/>
          <w:color w:val="44546A" w:themeColor="text2"/>
          <w:sz w:val="18"/>
          <w:szCs w:val="18"/>
        </w:rPr>
        <w:t>Inteligentny budynek</w:t>
      </w:r>
    </w:p>
    <w:tbl>
      <w:tblPr>
        <w:tblStyle w:val="Tabela-Siatka"/>
        <w:tblW w:w="9771" w:type="dxa"/>
        <w:jc w:val="center"/>
        <w:tblLayout w:type="fixed"/>
        <w:tblLook w:val="04A0" w:firstRow="1" w:lastRow="0" w:firstColumn="1" w:lastColumn="0" w:noHBand="0" w:noVBand="1"/>
      </w:tblPr>
      <w:tblGrid>
        <w:gridCol w:w="846"/>
        <w:gridCol w:w="562"/>
        <w:gridCol w:w="8363"/>
      </w:tblGrid>
      <w:tr w:rsidR="00142361" w:rsidRPr="00620A44" w:rsidDel="004278AA" w14:paraId="261A0476" w14:textId="77777777" w:rsidTr="052EF04F">
        <w:trPr>
          <w:trHeight w:val="1123"/>
          <w:jc w:val="center"/>
        </w:trPr>
        <w:tc>
          <w:tcPr>
            <w:tcW w:w="846" w:type="dxa"/>
            <w:tcBorders>
              <w:bottom w:val="single" w:sz="4" w:space="0" w:color="auto"/>
            </w:tcBorders>
            <w:shd w:val="clear" w:color="auto" w:fill="A8D08D" w:themeFill="accent6" w:themeFillTint="99"/>
          </w:tcPr>
          <w:p w14:paraId="31DDE79E" w14:textId="77777777" w:rsidR="00142361" w:rsidRPr="00620A44" w:rsidRDefault="00142361" w:rsidP="00142361">
            <w:pPr>
              <w:jc w:val="center"/>
              <w:rPr>
                <w:rFonts w:cstheme="minorHAnsi"/>
                <w:bCs/>
                <w:sz w:val="12"/>
                <w:szCs w:val="12"/>
              </w:rPr>
            </w:pPr>
            <w:r w:rsidRPr="00620A44">
              <w:rPr>
                <w:rFonts w:cstheme="minorHAnsi"/>
                <w:bCs/>
                <w:sz w:val="12"/>
                <w:szCs w:val="12"/>
              </w:rPr>
              <w:t>Tajemnica przedsię-biorstwa?</w:t>
            </w:r>
          </w:p>
          <w:p w14:paraId="290B6906" w14:textId="77777777" w:rsidR="00142361" w:rsidRPr="00620A44" w:rsidRDefault="00142361" w:rsidP="00142361">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13954889" w14:textId="35C8CFBD" w:rsidR="00142361" w:rsidRPr="00620A44" w:rsidRDefault="00142361" w:rsidP="00142361">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3F33CFB2" w14:textId="0DC9D8F8" w:rsidR="00142361" w:rsidRPr="00620A44" w:rsidRDefault="00142361" w:rsidP="052EF04F">
            <w:pPr>
              <w:pStyle w:val="Akapitzlist"/>
              <w:numPr>
                <w:ilvl w:val="0"/>
                <w:numId w:val="30"/>
              </w:numPr>
              <w:rPr>
                <w:rFonts w:cstheme="minorHAnsi"/>
                <w:b/>
                <w:bCs/>
                <w:sz w:val="20"/>
                <w:szCs w:val="20"/>
              </w:rPr>
            </w:pPr>
          </w:p>
        </w:tc>
        <w:tc>
          <w:tcPr>
            <w:tcW w:w="8363" w:type="dxa"/>
            <w:shd w:val="clear" w:color="auto" w:fill="A8D08D" w:themeFill="accent6" w:themeFillTint="99"/>
            <w:vAlign w:val="center"/>
          </w:tcPr>
          <w:p w14:paraId="41B3B455" w14:textId="7CACC1F4" w:rsidR="00142361" w:rsidRPr="00620A44" w:rsidDel="004278AA" w:rsidRDefault="00D85398" w:rsidP="205E52A1">
            <w:pPr>
              <w:rPr>
                <w:rFonts w:cstheme="minorHAnsi"/>
                <w:b/>
                <w:bCs/>
              </w:rPr>
            </w:pPr>
            <w:r w:rsidRPr="00620A44">
              <w:rPr>
                <w:rFonts w:eastAsia="Calibri" w:cstheme="minorHAnsi"/>
                <w:b/>
                <w:sz w:val="20"/>
              </w:rPr>
              <w:t>Inteligentny budynek</w:t>
            </w:r>
          </w:p>
        </w:tc>
      </w:tr>
      <w:tr w:rsidR="00142361" w:rsidRPr="00620A44" w:rsidDel="004278AA" w14:paraId="155E0522" w14:textId="77777777" w:rsidTr="052EF04F">
        <w:trPr>
          <w:trHeight w:val="1123"/>
          <w:jc w:val="center"/>
        </w:trPr>
        <w:tc>
          <w:tcPr>
            <w:tcW w:w="846" w:type="dxa"/>
            <w:tcBorders>
              <w:tr2bl w:val="single" w:sz="4" w:space="0" w:color="auto"/>
            </w:tcBorders>
            <w:shd w:val="clear" w:color="auto" w:fill="C5E0B3" w:themeFill="accent6" w:themeFillTint="66"/>
          </w:tcPr>
          <w:p w14:paraId="5C9A86B0" w14:textId="77777777" w:rsidR="00142361" w:rsidRPr="00620A44" w:rsidRDefault="00142361" w:rsidP="00251B2E">
            <w:pPr>
              <w:jc w:val="both"/>
              <w:rPr>
                <w:rFonts w:cstheme="minorHAnsi"/>
                <w:sz w:val="20"/>
                <w:szCs w:val="20"/>
              </w:rPr>
            </w:pPr>
          </w:p>
        </w:tc>
        <w:tc>
          <w:tcPr>
            <w:tcW w:w="8925" w:type="dxa"/>
            <w:gridSpan w:val="2"/>
            <w:shd w:val="clear" w:color="auto" w:fill="C5E0B3" w:themeFill="accent6" w:themeFillTint="66"/>
            <w:vAlign w:val="center"/>
          </w:tcPr>
          <w:p w14:paraId="78C1139B" w14:textId="43B3C7D0" w:rsidR="00423EEC" w:rsidRPr="00620A44" w:rsidRDefault="4AC83E0D" w:rsidP="4F1B31FC">
            <w:pPr>
              <w:rPr>
                <w:rFonts w:eastAsia="Calibri" w:cstheme="minorHAnsi"/>
                <w:sz w:val="20"/>
                <w:szCs w:val="20"/>
                <w:lang w:eastAsia="pl-PL"/>
              </w:rPr>
            </w:pPr>
            <w:r w:rsidRPr="00620A44">
              <w:rPr>
                <w:rFonts w:cstheme="minorHAnsi"/>
                <w:sz w:val="20"/>
                <w:szCs w:val="20"/>
              </w:rPr>
              <w:t>Zamawiający wymaga,</w:t>
            </w:r>
            <w:r w:rsidR="0042736B" w:rsidRPr="00620A44">
              <w:rPr>
                <w:rFonts w:cstheme="minorHAnsi"/>
                <w:sz w:val="20"/>
                <w:szCs w:val="20"/>
              </w:rPr>
              <w:t xml:space="preserve"> aby system zarządzania budynkiem </w:t>
            </w:r>
            <w:r w:rsidR="00423EEC" w:rsidRPr="00620A44">
              <w:rPr>
                <w:rFonts w:cstheme="minorHAnsi"/>
                <w:sz w:val="20"/>
                <w:szCs w:val="20"/>
              </w:rPr>
              <w:t xml:space="preserve">(ang. Building Management System - BMS) </w:t>
            </w:r>
            <w:r w:rsidR="0042736B" w:rsidRPr="00620A44">
              <w:rPr>
                <w:rFonts w:cstheme="minorHAnsi"/>
                <w:sz w:val="20"/>
                <w:szCs w:val="20"/>
              </w:rPr>
              <w:t xml:space="preserve">w </w:t>
            </w:r>
            <w:r w:rsidR="00795F44" w:rsidRPr="00620A44">
              <w:rPr>
                <w:rFonts w:cstheme="minorHAnsi"/>
                <w:sz w:val="20"/>
                <w:szCs w:val="20"/>
              </w:rPr>
              <w:t>Demonstrator</w:t>
            </w:r>
            <w:r w:rsidR="0042736B" w:rsidRPr="00620A44">
              <w:rPr>
                <w:rFonts w:cstheme="minorHAnsi"/>
                <w:sz w:val="20"/>
                <w:szCs w:val="20"/>
              </w:rPr>
              <w:t xml:space="preserve">ze cechował się w jak najwyższym stopniu </w:t>
            </w:r>
            <w:r w:rsidR="0042736B" w:rsidRPr="00620A44">
              <w:rPr>
                <w:rFonts w:eastAsia="Calibri" w:cstheme="minorHAnsi"/>
                <w:sz w:val="20"/>
                <w:szCs w:val="20"/>
                <w:lang w:eastAsia="pl-PL"/>
              </w:rPr>
              <w:t>ergonomią</w:t>
            </w:r>
            <w:r w:rsidR="1B324916" w:rsidRPr="00620A44">
              <w:rPr>
                <w:rFonts w:eastAsia="Calibri" w:cstheme="minorHAnsi"/>
                <w:sz w:val="20"/>
                <w:szCs w:val="20"/>
                <w:lang w:eastAsia="pl-PL"/>
              </w:rPr>
              <w:t xml:space="preserve"> urządzeń</w:t>
            </w:r>
            <w:r w:rsidR="0042736B" w:rsidRPr="00620A44">
              <w:rPr>
                <w:rFonts w:eastAsia="Calibri" w:cstheme="minorHAnsi"/>
                <w:sz w:val="20"/>
                <w:szCs w:val="20"/>
                <w:lang w:eastAsia="pl-PL"/>
              </w:rPr>
              <w:t>, prostotą funkcjonowania oraz całościową funkcjonalnością</w:t>
            </w:r>
            <w:r w:rsidR="00423EEC" w:rsidRPr="00620A44">
              <w:rPr>
                <w:rFonts w:eastAsia="Calibri" w:cstheme="minorHAnsi"/>
                <w:sz w:val="20"/>
                <w:szCs w:val="20"/>
                <w:lang w:eastAsia="pl-PL"/>
              </w:rPr>
              <w:t>. Wnioskodawca jest zobowiązany do przedstawienia w polu „Uzasadnienie spełnienia wymagania”:</w:t>
            </w:r>
          </w:p>
          <w:p w14:paraId="3754072F" w14:textId="77777777" w:rsidR="00423EEC" w:rsidRPr="00620A44" w:rsidRDefault="00423EEC"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opisu, uwzględniającego założenia</w:t>
            </w:r>
            <w:r w:rsidR="0042736B" w:rsidRPr="00620A44">
              <w:rPr>
                <w:rFonts w:eastAsia="Calibri" w:cstheme="minorHAnsi"/>
                <w:sz w:val="20"/>
                <w:szCs w:val="20"/>
                <w:lang w:eastAsia="pl-PL"/>
              </w:rPr>
              <w:t xml:space="preserve"> zintegrowanego systemu BMS pozwalającego zarządzać energią elektryczną, energią cieplną, wentylacją, klimatyzacją (jeśli taka jest przewidziana przez Wnioskodawcę zgodnie z wymaganiami opcjonalnymi), wodą i ściekami przez użytkownika mieszkania/administratora budynku</w:t>
            </w:r>
          </w:p>
          <w:p w14:paraId="374CEB40" w14:textId="336CC5C2" w:rsidR="00423EEC" w:rsidRPr="00620A44" w:rsidRDefault="00423EEC" w:rsidP="052EF04F">
            <w:pPr>
              <w:pStyle w:val="Akapitzlist"/>
              <w:numPr>
                <w:ilvl w:val="0"/>
                <w:numId w:val="53"/>
              </w:numPr>
              <w:spacing w:line="259" w:lineRule="auto"/>
              <w:rPr>
                <w:rFonts w:eastAsiaTheme="minorEastAsia" w:cstheme="minorHAnsi"/>
                <w:sz w:val="20"/>
                <w:szCs w:val="20"/>
                <w:lang w:eastAsia="pl-PL"/>
              </w:rPr>
            </w:pPr>
            <w:r w:rsidRPr="00620A44">
              <w:rPr>
                <w:rFonts w:eastAsia="Calibri" w:cstheme="minorHAnsi"/>
                <w:sz w:val="20"/>
                <w:szCs w:val="20"/>
                <w:lang w:eastAsia="pl-PL"/>
              </w:rPr>
              <w:t>opisu rejestracji zużycia energii przez konkretne urządzenia oraz możliwości ich zdalnego sterowania</w:t>
            </w:r>
            <w:r w:rsidR="00F57DB9" w:rsidRPr="00620A44">
              <w:rPr>
                <w:rFonts w:eastAsia="Calibri" w:cstheme="minorHAnsi"/>
                <w:sz w:val="20"/>
                <w:szCs w:val="20"/>
                <w:lang w:eastAsia="pl-PL"/>
              </w:rPr>
              <w:t xml:space="preserve"> przez smartfona</w:t>
            </w:r>
            <w:r w:rsidR="7808BEC6" w:rsidRPr="00620A44">
              <w:rPr>
                <w:rFonts w:eastAsia="Calibri" w:cstheme="minorHAnsi"/>
                <w:sz w:val="20"/>
                <w:szCs w:val="20"/>
                <w:lang w:eastAsia="pl-PL"/>
              </w:rPr>
              <w:t xml:space="preserve"> (aplikacja w systemie Android/ iOS na zasadach licencji ustalonych z producentem)</w:t>
            </w:r>
            <w:r w:rsidR="00F57DB9" w:rsidRPr="00620A44">
              <w:rPr>
                <w:rFonts w:eastAsia="Calibri" w:cstheme="minorHAnsi"/>
                <w:sz w:val="20"/>
                <w:szCs w:val="20"/>
                <w:lang w:eastAsia="pl-PL"/>
              </w:rPr>
              <w:t>,</w:t>
            </w:r>
          </w:p>
          <w:p w14:paraId="3E1CACAF" w14:textId="28B88CE5" w:rsidR="00423EEC" w:rsidRPr="00620A44" w:rsidRDefault="00423EEC"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opisu sposobu rejestracji danych, ich analizy i przechowywania,</w:t>
            </w:r>
          </w:p>
          <w:p w14:paraId="117CD6C7" w14:textId="7E770C9E" w:rsidR="00423EEC" w:rsidRPr="00620A44" w:rsidRDefault="00423EEC"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sposobów pozwalających ograniczyć zużycie wody i energii poprzez funkcjonowanie systemu,</w:t>
            </w:r>
          </w:p>
          <w:p w14:paraId="687CED33" w14:textId="3FE12EB5" w:rsidR="0042736B" w:rsidRPr="00620A44" w:rsidRDefault="00423EEC"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przykładów działań korygujących zwyczaje użytkowników korzystających z systemu BMS</w:t>
            </w:r>
            <w:r w:rsidR="00F57DB9" w:rsidRPr="00620A44">
              <w:rPr>
                <w:rFonts w:eastAsia="Calibri" w:cstheme="minorHAnsi"/>
                <w:sz w:val="20"/>
                <w:szCs w:val="20"/>
                <w:lang w:eastAsia="pl-PL"/>
              </w:rPr>
              <w:t>.</w:t>
            </w:r>
          </w:p>
          <w:p w14:paraId="4F29E5B4" w14:textId="5C32C393" w:rsidR="00423EEC" w:rsidRPr="00620A44" w:rsidRDefault="00423EEC" w:rsidP="0042736B">
            <w:pPr>
              <w:jc w:val="both"/>
              <w:rPr>
                <w:rFonts w:cstheme="minorHAnsi"/>
                <w:sz w:val="20"/>
                <w:szCs w:val="20"/>
              </w:rPr>
            </w:pPr>
          </w:p>
        </w:tc>
      </w:tr>
      <w:tr w:rsidR="00142361" w:rsidRPr="00620A44" w:rsidDel="004278AA" w14:paraId="001764E4" w14:textId="77777777" w:rsidTr="052EF04F">
        <w:trPr>
          <w:trHeight w:val="1123"/>
          <w:jc w:val="center"/>
        </w:trPr>
        <w:sdt>
          <w:sdtPr>
            <w:rPr>
              <w:rFonts w:cstheme="minorHAnsi"/>
              <w:color w:val="44546A" w:themeColor="text2"/>
              <w:sz w:val="20"/>
              <w:szCs w:val="20"/>
            </w:rPr>
            <w:id w:val="1333109299"/>
            <w14:checkbox>
              <w14:checked w14:val="0"/>
              <w14:checkedState w14:val="2612" w14:font="MS Gothic"/>
              <w14:uncheckedState w14:val="2610" w14:font="MS Gothic"/>
            </w14:checkbox>
          </w:sdtPr>
          <w:sdtEndPr/>
          <w:sdtContent>
            <w:tc>
              <w:tcPr>
                <w:tcW w:w="846" w:type="dxa"/>
              </w:tcPr>
              <w:p w14:paraId="1DC6946D" w14:textId="5B63FB21" w:rsidR="00142361" w:rsidRPr="00620A44" w:rsidRDefault="00142361" w:rsidP="00D46FFE">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52F79B8D" w14:textId="30F0B7C3" w:rsidR="00142361" w:rsidRPr="00620A44" w:rsidDel="004278AA" w:rsidRDefault="00142361" w:rsidP="00D46FFE">
            <w:pPr>
              <w:rPr>
                <w:rFonts w:cstheme="minorHAnsi"/>
                <w:i/>
                <w:sz w:val="20"/>
                <w:szCs w:val="20"/>
              </w:rPr>
            </w:pPr>
            <w:r w:rsidRPr="00620A44">
              <w:rPr>
                <w:rFonts w:cstheme="minorHAnsi"/>
                <w:i/>
                <w:sz w:val="20"/>
                <w:szCs w:val="20"/>
              </w:rPr>
              <w:t>Uzasadnienie spełnienia wymagania</w:t>
            </w:r>
          </w:p>
        </w:tc>
      </w:tr>
    </w:tbl>
    <w:p w14:paraId="5C7C1CC2" w14:textId="2F487A17" w:rsidR="00E17A6C" w:rsidRPr="00620A44" w:rsidRDefault="00E17A6C" w:rsidP="00E17A6C">
      <w:pPr>
        <w:rPr>
          <w:rFonts w:cstheme="minorHAnsi"/>
        </w:rPr>
      </w:pPr>
    </w:p>
    <w:p w14:paraId="16D0FF7D" w14:textId="3504A885" w:rsidR="00D85398" w:rsidRPr="00620A44" w:rsidRDefault="00D85398" w:rsidP="00D85398">
      <w:pPr>
        <w:rPr>
          <w:rFonts w:cstheme="minorHAnsi"/>
          <w:i/>
          <w:iCs/>
          <w:color w:val="44546A" w:themeColor="text2"/>
          <w:sz w:val="18"/>
          <w:szCs w:val="18"/>
        </w:rPr>
      </w:pPr>
      <w:r w:rsidRPr="00620A44">
        <w:rPr>
          <w:rFonts w:cstheme="minorHAnsi"/>
          <w:i/>
          <w:iCs/>
          <w:color w:val="44546A" w:themeColor="text2"/>
          <w:sz w:val="18"/>
          <w:szCs w:val="18"/>
        </w:rPr>
        <w:t>Tabela G.9. Aranżacja i zagospodarowanie terenu pod względem informacji i edukacji ekologicznej</w:t>
      </w:r>
    </w:p>
    <w:tbl>
      <w:tblPr>
        <w:tblStyle w:val="Tabela-Siatka"/>
        <w:tblW w:w="9771" w:type="dxa"/>
        <w:jc w:val="center"/>
        <w:tblLayout w:type="fixed"/>
        <w:tblLook w:val="04A0" w:firstRow="1" w:lastRow="0" w:firstColumn="1" w:lastColumn="0" w:noHBand="0" w:noVBand="1"/>
      </w:tblPr>
      <w:tblGrid>
        <w:gridCol w:w="846"/>
        <w:gridCol w:w="562"/>
        <w:gridCol w:w="8363"/>
      </w:tblGrid>
      <w:tr w:rsidR="00D85398" w:rsidRPr="00620A44" w:rsidDel="004278AA" w14:paraId="3D103E97" w14:textId="77777777" w:rsidTr="052EF04F">
        <w:trPr>
          <w:trHeight w:val="1123"/>
          <w:jc w:val="center"/>
        </w:trPr>
        <w:tc>
          <w:tcPr>
            <w:tcW w:w="846" w:type="dxa"/>
            <w:tcBorders>
              <w:bottom w:val="single" w:sz="4" w:space="0" w:color="auto"/>
            </w:tcBorders>
            <w:shd w:val="clear" w:color="auto" w:fill="A8D08D" w:themeFill="accent6" w:themeFillTint="99"/>
          </w:tcPr>
          <w:p w14:paraId="6AE62F55" w14:textId="77777777" w:rsidR="00D85398" w:rsidRPr="00620A44" w:rsidRDefault="00D85398" w:rsidP="00812E7B">
            <w:pPr>
              <w:jc w:val="center"/>
              <w:rPr>
                <w:rFonts w:cstheme="minorHAnsi"/>
                <w:bCs/>
                <w:sz w:val="12"/>
                <w:szCs w:val="12"/>
              </w:rPr>
            </w:pPr>
            <w:r w:rsidRPr="00620A44">
              <w:rPr>
                <w:rFonts w:cstheme="minorHAnsi"/>
                <w:bCs/>
                <w:sz w:val="12"/>
                <w:szCs w:val="12"/>
              </w:rPr>
              <w:t>Tajemnica przedsię-biorstwa?</w:t>
            </w:r>
          </w:p>
          <w:p w14:paraId="1BB2B050" w14:textId="77777777" w:rsidR="00D85398" w:rsidRPr="00620A44" w:rsidRDefault="00D85398" w:rsidP="00812E7B">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3122BE36" w14:textId="77777777" w:rsidR="00D85398" w:rsidRPr="00620A44" w:rsidRDefault="00D85398" w:rsidP="00812E7B">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62" w:type="dxa"/>
            <w:shd w:val="clear" w:color="auto" w:fill="A8D08D" w:themeFill="accent6" w:themeFillTint="99"/>
            <w:vAlign w:val="center"/>
          </w:tcPr>
          <w:p w14:paraId="1CE7EC98" w14:textId="77777777" w:rsidR="00D85398" w:rsidRPr="00620A44" w:rsidRDefault="00D85398" w:rsidP="052EF04F">
            <w:pPr>
              <w:pStyle w:val="Akapitzlist"/>
              <w:numPr>
                <w:ilvl w:val="0"/>
                <w:numId w:val="30"/>
              </w:numPr>
              <w:rPr>
                <w:rFonts w:cstheme="minorHAnsi"/>
                <w:b/>
                <w:bCs/>
                <w:sz w:val="20"/>
                <w:szCs w:val="20"/>
              </w:rPr>
            </w:pPr>
          </w:p>
        </w:tc>
        <w:tc>
          <w:tcPr>
            <w:tcW w:w="8363" w:type="dxa"/>
            <w:shd w:val="clear" w:color="auto" w:fill="A8D08D" w:themeFill="accent6" w:themeFillTint="99"/>
            <w:vAlign w:val="center"/>
          </w:tcPr>
          <w:p w14:paraId="086C47EF" w14:textId="49E43E14" w:rsidR="00D85398" w:rsidRPr="00620A44" w:rsidDel="004278AA" w:rsidRDefault="00D85398" w:rsidP="00EA6967">
            <w:pPr>
              <w:rPr>
                <w:rFonts w:cstheme="minorHAnsi"/>
                <w:b/>
                <w:sz w:val="20"/>
                <w:szCs w:val="20"/>
              </w:rPr>
            </w:pPr>
            <w:r w:rsidRPr="00620A44">
              <w:rPr>
                <w:rFonts w:cstheme="minorHAnsi"/>
                <w:b/>
                <w:sz w:val="20"/>
                <w:szCs w:val="20"/>
                <w:lang w:eastAsia="pl-PL"/>
              </w:rPr>
              <w:t>Aran</w:t>
            </w:r>
            <w:r w:rsidR="00EA6967" w:rsidRPr="00620A44">
              <w:rPr>
                <w:rFonts w:cstheme="minorHAnsi"/>
                <w:b/>
                <w:sz w:val="20"/>
                <w:szCs w:val="20"/>
                <w:lang w:eastAsia="pl-PL"/>
              </w:rPr>
              <w:t>żacja i zagospodarowanie terenu</w:t>
            </w:r>
          </w:p>
        </w:tc>
      </w:tr>
      <w:tr w:rsidR="00D85398" w:rsidRPr="00620A44" w:rsidDel="004278AA" w14:paraId="5E7012E3" w14:textId="77777777" w:rsidTr="052EF04F">
        <w:trPr>
          <w:trHeight w:val="1123"/>
          <w:jc w:val="center"/>
        </w:trPr>
        <w:tc>
          <w:tcPr>
            <w:tcW w:w="846" w:type="dxa"/>
            <w:tcBorders>
              <w:tr2bl w:val="single" w:sz="4" w:space="0" w:color="auto"/>
            </w:tcBorders>
            <w:shd w:val="clear" w:color="auto" w:fill="C5E0B3" w:themeFill="accent6" w:themeFillTint="66"/>
          </w:tcPr>
          <w:p w14:paraId="333E0B7C" w14:textId="77777777" w:rsidR="00D85398" w:rsidRPr="00620A44" w:rsidRDefault="00D85398" w:rsidP="00812E7B">
            <w:pPr>
              <w:jc w:val="both"/>
              <w:rPr>
                <w:rFonts w:cstheme="minorHAnsi"/>
                <w:sz w:val="20"/>
                <w:szCs w:val="20"/>
              </w:rPr>
            </w:pPr>
          </w:p>
        </w:tc>
        <w:tc>
          <w:tcPr>
            <w:tcW w:w="8925" w:type="dxa"/>
            <w:gridSpan w:val="2"/>
            <w:shd w:val="clear" w:color="auto" w:fill="C5E0B3" w:themeFill="accent6" w:themeFillTint="66"/>
            <w:vAlign w:val="center"/>
          </w:tcPr>
          <w:p w14:paraId="3C8001F2" w14:textId="7367BB5A" w:rsidR="00831709" w:rsidRPr="00620A44" w:rsidRDefault="00D85398" w:rsidP="7595025D">
            <w:pPr>
              <w:jc w:val="both"/>
              <w:rPr>
                <w:rFonts w:cstheme="minorHAnsi"/>
                <w:sz w:val="20"/>
                <w:szCs w:val="20"/>
              </w:rPr>
            </w:pPr>
            <w:r w:rsidRPr="00620A44">
              <w:rPr>
                <w:rFonts w:cstheme="minorHAnsi"/>
                <w:sz w:val="20"/>
                <w:szCs w:val="20"/>
              </w:rPr>
              <w:t xml:space="preserve">Zamawiający wymaga, aby </w:t>
            </w:r>
            <w:r w:rsidR="086F89A5" w:rsidRPr="00620A44">
              <w:rPr>
                <w:rFonts w:cstheme="minorHAnsi"/>
                <w:sz w:val="20"/>
                <w:szCs w:val="20"/>
              </w:rPr>
              <w:t xml:space="preserve">na terenie wokół </w:t>
            </w:r>
            <w:r w:rsidR="52D7145F" w:rsidRPr="00620A44">
              <w:rPr>
                <w:rFonts w:cstheme="minorHAnsi"/>
                <w:sz w:val="20"/>
                <w:szCs w:val="20"/>
              </w:rPr>
              <w:t>Demonstrator</w:t>
            </w:r>
            <w:r w:rsidR="086F89A5" w:rsidRPr="00620A44">
              <w:rPr>
                <w:rFonts w:cstheme="minorHAnsi"/>
                <w:sz w:val="20"/>
                <w:szCs w:val="20"/>
              </w:rPr>
              <w:t xml:space="preserve">a znajdowała się </w:t>
            </w:r>
            <w:r w:rsidR="1F40CEE6" w:rsidRPr="00620A44">
              <w:rPr>
                <w:rFonts w:cstheme="minorHAnsi"/>
                <w:sz w:val="20"/>
                <w:szCs w:val="20"/>
              </w:rPr>
              <w:t xml:space="preserve">  powierzchnia biologicznie czynna</w:t>
            </w:r>
            <w:r w:rsidR="171F69F7" w:rsidRPr="00620A44">
              <w:rPr>
                <w:rFonts w:eastAsia="Segoe UI" w:cstheme="minorHAnsi"/>
                <w:color w:val="333333"/>
                <w:sz w:val="18"/>
                <w:szCs w:val="18"/>
              </w:rPr>
              <w:t xml:space="preserve"> z zachowaniem</w:t>
            </w:r>
            <w:r w:rsidR="70E5F89C" w:rsidRPr="00620A44">
              <w:rPr>
                <w:rFonts w:eastAsia="Segoe UI" w:cstheme="minorHAnsi"/>
                <w:color w:val="333333"/>
                <w:sz w:val="18"/>
                <w:szCs w:val="18"/>
              </w:rPr>
              <w:t xml:space="preserve"> w</w:t>
            </w:r>
            <w:r w:rsidR="171F69F7" w:rsidRPr="00620A44">
              <w:rPr>
                <w:rFonts w:eastAsia="Segoe UI" w:cstheme="minorHAnsi"/>
                <w:color w:val="333333"/>
                <w:sz w:val="18"/>
                <w:szCs w:val="18"/>
              </w:rPr>
              <w:t xml:space="preserve"> </w:t>
            </w:r>
            <w:r w:rsidR="28702976" w:rsidRPr="00620A44">
              <w:rPr>
                <w:rFonts w:eastAsia="Segoe UI" w:cstheme="minorHAnsi"/>
                <w:color w:val="333333"/>
                <w:sz w:val="18"/>
                <w:szCs w:val="18"/>
              </w:rPr>
              <w:t>j</w:t>
            </w:r>
            <w:r w:rsidR="44CA1F8F" w:rsidRPr="00620A44">
              <w:rPr>
                <w:rFonts w:eastAsia="Segoe UI" w:cstheme="minorHAnsi"/>
                <w:color w:val="333333"/>
                <w:sz w:val="18"/>
                <w:szCs w:val="18"/>
              </w:rPr>
              <w:t>ak najw</w:t>
            </w:r>
            <w:r w:rsidR="63B9B3DF" w:rsidRPr="00620A44">
              <w:rPr>
                <w:rFonts w:eastAsia="Segoe UI" w:cstheme="minorHAnsi"/>
                <w:color w:val="333333"/>
                <w:sz w:val="18"/>
                <w:szCs w:val="18"/>
              </w:rPr>
              <w:t xml:space="preserve">yższym stopniu </w:t>
            </w:r>
            <w:r w:rsidR="171F69F7" w:rsidRPr="00620A44">
              <w:rPr>
                <w:rFonts w:eastAsia="Segoe UI" w:cstheme="minorHAnsi"/>
                <w:color w:val="333333"/>
                <w:sz w:val="18"/>
                <w:szCs w:val="18"/>
              </w:rPr>
              <w:t xml:space="preserve">bioróżnorodności, naturalności, </w:t>
            </w:r>
            <w:r w:rsidR="23BEE4EC" w:rsidRPr="00620A44">
              <w:rPr>
                <w:rFonts w:eastAsia="Segoe UI" w:cstheme="minorHAnsi"/>
                <w:color w:val="333333"/>
                <w:sz w:val="18"/>
                <w:szCs w:val="18"/>
              </w:rPr>
              <w:t>zapewnieni</w:t>
            </w:r>
            <w:r w:rsidR="58C2CBFA" w:rsidRPr="00620A44">
              <w:rPr>
                <w:rFonts w:eastAsia="Segoe UI" w:cstheme="minorHAnsi"/>
                <w:color w:val="333333"/>
                <w:sz w:val="18"/>
                <w:szCs w:val="18"/>
              </w:rPr>
              <w:t>a</w:t>
            </w:r>
            <w:r w:rsidR="23BEE4EC" w:rsidRPr="00620A44">
              <w:rPr>
                <w:rFonts w:eastAsia="Segoe UI" w:cstheme="minorHAnsi"/>
                <w:color w:val="333333"/>
                <w:sz w:val="18"/>
                <w:szCs w:val="18"/>
              </w:rPr>
              <w:t xml:space="preserve"> odpowiedniej ilości wody do utrzymania zieleni</w:t>
            </w:r>
            <w:r w:rsidR="1F40CEE6" w:rsidRPr="00620A44">
              <w:rPr>
                <w:rFonts w:cstheme="minorHAnsi"/>
                <w:sz w:val="20"/>
                <w:szCs w:val="20"/>
              </w:rPr>
              <w:t xml:space="preserve"> oraz </w:t>
            </w:r>
            <w:r w:rsidR="086F89A5" w:rsidRPr="00620A44">
              <w:rPr>
                <w:rFonts w:cstheme="minorHAnsi"/>
                <w:sz w:val="20"/>
                <w:szCs w:val="20"/>
              </w:rPr>
              <w:t>strefa rekreacyjna dla mieszkańców.</w:t>
            </w:r>
            <w:r w:rsidR="1F40CEE6" w:rsidRPr="00620A44">
              <w:rPr>
                <w:rFonts w:cstheme="minorHAnsi"/>
                <w:sz w:val="20"/>
                <w:szCs w:val="20"/>
              </w:rPr>
              <w:t xml:space="preserve"> </w:t>
            </w:r>
            <w:r w:rsidR="086F89A5" w:rsidRPr="00620A44">
              <w:rPr>
                <w:rFonts w:eastAsia="Calibri" w:cstheme="minorHAnsi"/>
                <w:sz w:val="20"/>
                <w:szCs w:val="20"/>
                <w:lang w:eastAsia="pl-PL"/>
              </w:rPr>
              <w:t xml:space="preserve">Rozwiązania w tym zakresie mogą obejmować np. </w:t>
            </w:r>
            <w:r w:rsidR="1F40CEE6" w:rsidRPr="00620A44">
              <w:rPr>
                <w:rFonts w:eastAsia="Calibri" w:cstheme="minorHAnsi"/>
                <w:sz w:val="20"/>
                <w:szCs w:val="20"/>
                <w:lang w:eastAsia="pl-PL"/>
              </w:rPr>
              <w:t xml:space="preserve">łąki </w:t>
            </w:r>
            <w:r w:rsidR="1F40CEE6" w:rsidRPr="00620A44">
              <w:rPr>
                <w:rFonts w:cstheme="minorHAnsi"/>
                <w:sz w:val="20"/>
                <w:szCs w:val="20"/>
              </w:rPr>
              <w:t xml:space="preserve">kwietne, miejsca pod </w:t>
            </w:r>
            <w:r w:rsidR="62F38E06" w:rsidRPr="00620A44">
              <w:rPr>
                <w:rFonts w:cstheme="minorHAnsi"/>
                <w:sz w:val="20"/>
                <w:szCs w:val="20"/>
              </w:rPr>
              <w:t>uprawę kwiatów, ziół, uprawę</w:t>
            </w:r>
            <w:r w:rsidR="1F40CEE6" w:rsidRPr="00620A44">
              <w:rPr>
                <w:rFonts w:cstheme="minorHAnsi"/>
                <w:sz w:val="20"/>
                <w:szCs w:val="20"/>
              </w:rPr>
              <w:t xml:space="preserve"> owoców i warzyw, stoły szachowe, siłownie plenerowe, place zabaw, „żywe szałasy”, tunele z wikliny, krany z dławikiem, </w:t>
            </w:r>
            <w:r w:rsidR="086F89A5" w:rsidRPr="00620A44">
              <w:rPr>
                <w:rFonts w:cstheme="minorHAnsi"/>
                <w:sz w:val="20"/>
                <w:szCs w:val="20"/>
              </w:rPr>
              <w:t xml:space="preserve">ekologiczne ścieżki edukacyjne z tablicami informacyjnymi i odpowiednimi </w:t>
            </w:r>
            <w:r w:rsidR="0964D262" w:rsidRPr="00620A44">
              <w:rPr>
                <w:rFonts w:cstheme="minorHAnsi"/>
                <w:sz w:val="20"/>
                <w:szCs w:val="20"/>
              </w:rPr>
              <w:t>rekwizytami, oraz</w:t>
            </w:r>
            <w:r w:rsidR="086F89A5" w:rsidRPr="00620A44">
              <w:rPr>
                <w:rFonts w:cstheme="minorHAnsi"/>
                <w:sz w:val="20"/>
                <w:szCs w:val="20"/>
              </w:rPr>
              <w:t xml:space="preserve"> inne elementy rekreacyjne dla użytkowników budynków demonstracyjnych.</w:t>
            </w:r>
          </w:p>
          <w:p w14:paraId="761DE4A3" w14:textId="77777777" w:rsidR="00831709" w:rsidRPr="00620A44" w:rsidRDefault="00831709" w:rsidP="00812E7B">
            <w:pPr>
              <w:jc w:val="both"/>
              <w:rPr>
                <w:rFonts w:cstheme="minorHAnsi"/>
                <w:sz w:val="20"/>
                <w:szCs w:val="20"/>
              </w:rPr>
            </w:pPr>
          </w:p>
          <w:p w14:paraId="2BDC0DC3" w14:textId="77777777" w:rsidR="004A1390" w:rsidRPr="00620A44" w:rsidRDefault="004A1390" w:rsidP="004A1390">
            <w:pPr>
              <w:rPr>
                <w:rFonts w:eastAsia="Calibri" w:cstheme="minorHAnsi"/>
                <w:sz w:val="20"/>
                <w:lang w:eastAsia="pl-PL"/>
              </w:rPr>
            </w:pPr>
            <w:r w:rsidRPr="00620A44">
              <w:rPr>
                <w:rFonts w:eastAsia="Calibri" w:cstheme="minorHAnsi"/>
                <w:sz w:val="20"/>
                <w:lang w:eastAsia="pl-PL"/>
              </w:rPr>
              <w:t>Wnioskodawca jest zobowiązany do przedstawienia w polu „Uzasadnienie spełnienia wymagania”:</w:t>
            </w:r>
          </w:p>
          <w:p w14:paraId="74838709" w14:textId="23D0708F" w:rsidR="00831709" w:rsidRPr="00620A44" w:rsidRDefault="004A1390" w:rsidP="052EF04F">
            <w:pPr>
              <w:pStyle w:val="Akapitzlist"/>
              <w:numPr>
                <w:ilvl w:val="0"/>
                <w:numId w:val="53"/>
              </w:numPr>
              <w:rPr>
                <w:rFonts w:eastAsia="Calibri" w:cstheme="minorHAnsi"/>
                <w:sz w:val="20"/>
                <w:szCs w:val="20"/>
                <w:lang w:eastAsia="pl-PL"/>
              </w:rPr>
            </w:pPr>
            <w:r w:rsidRPr="00620A44">
              <w:rPr>
                <w:rFonts w:cstheme="minorHAnsi"/>
                <w:sz w:val="20"/>
                <w:szCs w:val="20"/>
              </w:rPr>
              <w:t xml:space="preserve">rozszerzonego opis dot. zagospodarowania terenu wokół </w:t>
            </w:r>
            <w:r w:rsidR="006C4724" w:rsidRPr="00620A44">
              <w:rPr>
                <w:rFonts w:cstheme="minorHAnsi"/>
                <w:sz w:val="20"/>
                <w:szCs w:val="20"/>
              </w:rPr>
              <w:t>budynku z</w:t>
            </w:r>
            <w:r w:rsidR="00831709" w:rsidRPr="00620A44">
              <w:rPr>
                <w:rFonts w:cstheme="minorHAnsi"/>
                <w:sz w:val="20"/>
                <w:szCs w:val="20"/>
              </w:rPr>
              <w:t xml:space="preserve"> uwzględnieniem </w:t>
            </w:r>
            <w:r w:rsidR="00B831DF" w:rsidRPr="00620A44">
              <w:rPr>
                <w:rFonts w:cstheme="minorHAnsi"/>
                <w:sz w:val="20"/>
                <w:szCs w:val="20"/>
              </w:rPr>
              <w:t>ww. wymagań oraz zastosowanych materiałów,</w:t>
            </w:r>
          </w:p>
          <w:p w14:paraId="6499735B" w14:textId="5AE97AB9" w:rsidR="004A1390" w:rsidRPr="00620A44" w:rsidRDefault="00831709" w:rsidP="052EF04F">
            <w:pPr>
              <w:pStyle w:val="Akapitzlist"/>
              <w:numPr>
                <w:ilvl w:val="0"/>
                <w:numId w:val="53"/>
              </w:numPr>
              <w:rPr>
                <w:rFonts w:eastAsia="Calibri" w:cstheme="minorHAnsi"/>
                <w:sz w:val="20"/>
                <w:szCs w:val="20"/>
                <w:lang w:eastAsia="pl-PL"/>
              </w:rPr>
            </w:pPr>
            <w:r w:rsidRPr="00620A44">
              <w:rPr>
                <w:rFonts w:eastAsia="Calibri" w:cstheme="minorHAnsi"/>
                <w:sz w:val="20"/>
                <w:szCs w:val="20"/>
                <w:lang w:eastAsia="pl-PL"/>
              </w:rPr>
              <w:t>u</w:t>
            </w:r>
            <w:r w:rsidR="004A1390" w:rsidRPr="00620A44">
              <w:rPr>
                <w:rFonts w:eastAsia="Calibri" w:cstheme="minorHAnsi"/>
                <w:sz w:val="20"/>
                <w:szCs w:val="20"/>
                <w:lang w:eastAsia="pl-PL"/>
              </w:rPr>
              <w:t xml:space="preserve">szczegółowionego planu zagospodarowania działki z podaniem rozwiązań </w:t>
            </w:r>
            <w:r w:rsidRPr="00620A44">
              <w:rPr>
                <w:rFonts w:eastAsia="Calibri" w:cstheme="minorHAnsi"/>
                <w:sz w:val="20"/>
                <w:szCs w:val="20"/>
                <w:lang w:eastAsia="pl-PL"/>
              </w:rPr>
              <w:t>dot. stref rekreacyjnych.</w:t>
            </w:r>
          </w:p>
          <w:p w14:paraId="6E4B6BB6" w14:textId="65619EB7" w:rsidR="00D85398" w:rsidRPr="00620A44" w:rsidRDefault="00D85398" w:rsidP="00812E7B">
            <w:pPr>
              <w:jc w:val="both"/>
              <w:rPr>
                <w:rFonts w:cstheme="minorHAnsi"/>
                <w:sz w:val="20"/>
                <w:szCs w:val="20"/>
              </w:rPr>
            </w:pPr>
          </w:p>
        </w:tc>
      </w:tr>
      <w:tr w:rsidR="00D85398" w:rsidRPr="00620A44" w:rsidDel="004278AA" w14:paraId="290D5E37" w14:textId="77777777" w:rsidTr="052EF04F">
        <w:trPr>
          <w:trHeight w:val="1123"/>
          <w:jc w:val="center"/>
        </w:trPr>
        <w:sdt>
          <w:sdtPr>
            <w:rPr>
              <w:rFonts w:cstheme="minorHAnsi"/>
              <w:color w:val="44546A" w:themeColor="text2"/>
              <w:sz w:val="20"/>
              <w:szCs w:val="20"/>
            </w:rPr>
            <w:id w:val="467247349"/>
            <w14:checkbox>
              <w14:checked w14:val="0"/>
              <w14:checkedState w14:val="2612" w14:font="MS Gothic"/>
              <w14:uncheckedState w14:val="2610" w14:font="MS Gothic"/>
            </w14:checkbox>
          </w:sdtPr>
          <w:sdtEndPr/>
          <w:sdtContent>
            <w:tc>
              <w:tcPr>
                <w:tcW w:w="846" w:type="dxa"/>
              </w:tcPr>
              <w:p w14:paraId="0C916C5A" w14:textId="7ACE72ED" w:rsidR="00D85398" w:rsidRPr="00620A44" w:rsidRDefault="00D85398" w:rsidP="00812E7B">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8925" w:type="dxa"/>
            <w:gridSpan w:val="2"/>
            <w:shd w:val="clear" w:color="auto" w:fill="auto"/>
            <w:vAlign w:val="center"/>
          </w:tcPr>
          <w:p w14:paraId="41F68306" w14:textId="77777777" w:rsidR="00D85398" w:rsidRPr="00620A44" w:rsidDel="004278AA" w:rsidRDefault="00D85398" w:rsidP="00812E7B">
            <w:pPr>
              <w:rPr>
                <w:rFonts w:cstheme="minorHAnsi"/>
                <w:i/>
                <w:sz w:val="20"/>
                <w:szCs w:val="20"/>
              </w:rPr>
            </w:pPr>
            <w:r w:rsidRPr="00620A44">
              <w:rPr>
                <w:rFonts w:cstheme="minorHAnsi"/>
                <w:i/>
                <w:sz w:val="20"/>
                <w:szCs w:val="20"/>
              </w:rPr>
              <w:t>Uzasadnienie spełnienia wymagania</w:t>
            </w:r>
          </w:p>
        </w:tc>
      </w:tr>
    </w:tbl>
    <w:p w14:paraId="2068305F" w14:textId="77777777" w:rsidR="00E17A6C" w:rsidRPr="00620A44" w:rsidRDefault="00E17A6C" w:rsidP="00E17A6C">
      <w:pPr>
        <w:rPr>
          <w:rFonts w:cstheme="minorHAnsi"/>
        </w:rPr>
      </w:pPr>
    </w:p>
    <w:p w14:paraId="4A1AC444" w14:textId="77777777" w:rsidR="00D85398" w:rsidRPr="00620A44" w:rsidRDefault="00D85398">
      <w:pPr>
        <w:rPr>
          <w:rFonts w:eastAsiaTheme="majorEastAsia" w:cstheme="minorHAnsi"/>
          <w:b/>
          <w:color w:val="000000" w:themeColor="text1"/>
          <w:sz w:val="28"/>
          <w:szCs w:val="32"/>
        </w:rPr>
      </w:pPr>
      <w:r w:rsidRPr="00620A44">
        <w:rPr>
          <w:rFonts w:cstheme="minorHAnsi"/>
        </w:rPr>
        <w:br w:type="page"/>
      </w:r>
    </w:p>
    <w:p w14:paraId="58146395" w14:textId="05CDFACA" w:rsidR="00E17A6C" w:rsidRPr="00620A44" w:rsidRDefault="00E17A6C" w:rsidP="00E17A6C">
      <w:pPr>
        <w:pStyle w:val="Nagwek1"/>
        <w:rPr>
          <w:rFonts w:cstheme="minorHAnsi"/>
        </w:rPr>
      </w:pPr>
      <w:r w:rsidRPr="00620A44">
        <w:rPr>
          <w:rFonts w:cstheme="minorHAnsi"/>
        </w:rPr>
        <w:lastRenderedPageBreak/>
        <w:t>DOŚWIADCZENIE WNIOSKODAWCY I ZESPÓŁ PROJEKTOWY</w:t>
      </w:r>
    </w:p>
    <w:p w14:paraId="213D3860" w14:textId="77777777" w:rsidR="00E17A6C" w:rsidRPr="00620A44" w:rsidRDefault="00E17A6C" w:rsidP="00E17A6C">
      <w:pPr>
        <w:jc w:val="both"/>
        <w:rPr>
          <w:rFonts w:cstheme="minorHAnsi"/>
          <w:sz w:val="20"/>
          <w:szCs w:val="20"/>
          <w:u w:val="single"/>
        </w:rPr>
      </w:pPr>
    </w:p>
    <w:p w14:paraId="1166CD47" w14:textId="48404BC1" w:rsidR="00E17A6C" w:rsidRPr="00620A44" w:rsidRDefault="00E17A6C" w:rsidP="00E17A6C">
      <w:pPr>
        <w:jc w:val="both"/>
        <w:rPr>
          <w:rFonts w:cstheme="minorHAnsi"/>
          <w:sz w:val="20"/>
          <w:szCs w:val="20"/>
        </w:rPr>
      </w:pPr>
      <w:r w:rsidRPr="00620A44">
        <w:rPr>
          <w:rFonts w:cstheme="minorHAnsi"/>
          <w:sz w:val="20"/>
          <w:szCs w:val="20"/>
        </w:rPr>
        <w:t xml:space="preserve">Wymaga się, aby Wnioskodawca wykazał w Tabeli H.1. doświadczenie </w:t>
      </w:r>
      <w:r w:rsidR="00A77821" w:rsidRPr="00620A44">
        <w:rPr>
          <w:rFonts w:cstheme="minorHAnsi"/>
          <w:sz w:val="20"/>
          <w:szCs w:val="20"/>
        </w:rPr>
        <w:t xml:space="preserve">w projektowaniu i budowie obiektów kubaturowych mieszkaniowych efektywnych energetycznie oraz innych technologii mających wpływ na bilans energetyczny w budynkach , </w:t>
      </w:r>
      <w:r w:rsidRPr="00620A44">
        <w:rPr>
          <w:rFonts w:cstheme="minorHAnsi"/>
          <w:sz w:val="20"/>
          <w:szCs w:val="20"/>
          <w:u w:val="single"/>
        </w:rPr>
        <w:t>w okresie ostatnich 5 lat</w:t>
      </w:r>
      <w:r w:rsidRPr="00620A44">
        <w:rPr>
          <w:rFonts w:cstheme="minorHAnsi"/>
          <w:sz w:val="20"/>
          <w:szCs w:val="20"/>
        </w:rPr>
        <w:t xml:space="preserve"> przed upływem terminu składania Wniosku, a jeżeli okres prowadzenia działalności Wnioskodawcy był krótszy – w tym okresie. Zamawiający wymaga, aby doświadczenie poparte było referencjami, dołączonymi do Wniosku w postaci załączników.</w:t>
      </w:r>
    </w:p>
    <w:p w14:paraId="2FDDD8F6" w14:textId="77777777" w:rsidR="00E17A6C" w:rsidRPr="00620A44" w:rsidRDefault="00E17A6C" w:rsidP="00E17A6C">
      <w:pPr>
        <w:jc w:val="both"/>
        <w:rPr>
          <w:rFonts w:cstheme="minorHAnsi"/>
          <w:i/>
          <w:color w:val="44546A" w:themeColor="text2"/>
          <w:sz w:val="18"/>
        </w:rPr>
      </w:pPr>
    </w:p>
    <w:p w14:paraId="6CD929BC" w14:textId="77777777" w:rsidR="00E17A6C" w:rsidRPr="00620A44" w:rsidRDefault="00E17A6C" w:rsidP="00E17A6C">
      <w:pPr>
        <w:rPr>
          <w:rFonts w:cstheme="minorHAnsi"/>
          <w:i/>
          <w:color w:val="44546A" w:themeColor="text2"/>
          <w:sz w:val="18"/>
        </w:rPr>
      </w:pPr>
      <w:r w:rsidRPr="00620A44">
        <w:rPr>
          <w:rFonts w:cstheme="minorHAnsi"/>
          <w:i/>
          <w:color w:val="44546A" w:themeColor="text2"/>
          <w:sz w:val="18"/>
        </w:rPr>
        <w:t>Tabela H.1. Doświadczenie Wnioskodawcy</w:t>
      </w:r>
    </w:p>
    <w:tbl>
      <w:tblPr>
        <w:tblStyle w:val="Tabela-Siatka"/>
        <w:tblW w:w="5000" w:type="pct"/>
        <w:tblLook w:val="04A0" w:firstRow="1" w:lastRow="0" w:firstColumn="1" w:lastColumn="0" w:noHBand="0" w:noVBand="1"/>
      </w:tblPr>
      <w:tblGrid>
        <w:gridCol w:w="732"/>
        <w:gridCol w:w="486"/>
        <w:gridCol w:w="7844"/>
      </w:tblGrid>
      <w:tr w:rsidR="00E8401C" w:rsidRPr="00620A44" w:rsidDel="004278AA" w14:paraId="173B90B5" w14:textId="77777777" w:rsidTr="052EF04F">
        <w:trPr>
          <w:trHeight w:val="1123"/>
          <w:tblHeader/>
        </w:trPr>
        <w:tc>
          <w:tcPr>
            <w:tcW w:w="404" w:type="pct"/>
            <w:shd w:val="clear" w:color="auto" w:fill="A8D08D" w:themeFill="accent6" w:themeFillTint="99"/>
          </w:tcPr>
          <w:p w14:paraId="4FE27334" w14:textId="77777777" w:rsidR="00E8401C" w:rsidRPr="00620A44" w:rsidRDefault="00E8401C" w:rsidP="00E8401C">
            <w:pPr>
              <w:jc w:val="center"/>
              <w:rPr>
                <w:rFonts w:cstheme="minorHAnsi"/>
                <w:bCs/>
                <w:sz w:val="12"/>
                <w:szCs w:val="12"/>
              </w:rPr>
            </w:pPr>
            <w:r w:rsidRPr="00620A44">
              <w:rPr>
                <w:rFonts w:cstheme="minorHAnsi"/>
                <w:bCs/>
                <w:sz w:val="12"/>
                <w:szCs w:val="12"/>
              </w:rPr>
              <w:t>Tajemnica przedsię-biorstwa?</w:t>
            </w:r>
          </w:p>
          <w:p w14:paraId="3D6A6955" w14:textId="77777777" w:rsidR="00E8401C" w:rsidRPr="00620A44" w:rsidRDefault="00E8401C" w:rsidP="00E8401C">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063A0385" w14:textId="3657BABF" w:rsidR="00E8401C" w:rsidRPr="00620A44" w:rsidRDefault="00E8401C" w:rsidP="00E8401C">
            <w:pPr>
              <w:rPr>
                <w:rFonts w:cstheme="minorHAnsi"/>
                <w:b/>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268" w:type="pct"/>
            <w:shd w:val="clear" w:color="auto" w:fill="A8D08D" w:themeFill="accent6" w:themeFillTint="99"/>
            <w:vAlign w:val="center"/>
          </w:tcPr>
          <w:p w14:paraId="6222FF5D" w14:textId="1FBF3AA8" w:rsidR="00E8401C" w:rsidRPr="00620A44" w:rsidRDefault="00E8401C" w:rsidP="052EF04F">
            <w:pPr>
              <w:pStyle w:val="Akapitzlist"/>
              <w:numPr>
                <w:ilvl w:val="0"/>
                <w:numId w:val="30"/>
              </w:numPr>
              <w:rPr>
                <w:rFonts w:cstheme="minorHAnsi"/>
                <w:b/>
                <w:bCs/>
                <w:sz w:val="20"/>
                <w:szCs w:val="20"/>
              </w:rPr>
            </w:pPr>
          </w:p>
        </w:tc>
        <w:tc>
          <w:tcPr>
            <w:tcW w:w="4328" w:type="pct"/>
            <w:shd w:val="clear" w:color="auto" w:fill="A8D08D" w:themeFill="accent6" w:themeFillTint="99"/>
            <w:vAlign w:val="center"/>
          </w:tcPr>
          <w:p w14:paraId="73AB8C8A" w14:textId="77777777" w:rsidR="00E8401C" w:rsidRPr="00620A44" w:rsidDel="004278AA" w:rsidRDefault="00E8401C" w:rsidP="001C3DAF">
            <w:pPr>
              <w:rPr>
                <w:rFonts w:cstheme="minorHAnsi"/>
                <w:b/>
              </w:rPr>
            </w:pPr>
            <w:r w:rsidRPr="00620A44">
              <w:rPr>
                <w:rFonts w:eastAsia="Calibri" w:cstheme="minorHAnsi"/>
                <w:b/>
                <w:sz w:val="20"/>
                <w:lang w:eastAsia="pl-PL"/>
              </w:rPr>
              <w:t>Doświadczenie Wnioskodawcy</w:t>
            </w:r>
          </w:p>
        </w:tc>
      </w:tr>
      <w:tr w:rsidR="00E8401C" w:rsidRPr="00620A44" w:rsidDel="004278AA" w14:paraId="0A40D11B" w14:textId="77777777" w:rsidTr="052EF04F">
        <w:trPr>
          <w:trHeight w:val="1123"/>
          <w:tblHeader/>
        </w:trPr>
        <w:sdt>
          <w:sdtPr>
            <w:rPr>
              <w:rFonts w:cstheme="minorHAnsi"/>
              <w:color w:val="44546A" w:themeColor="text2"/>
              <w:sz w:val="20"/>
              <w:szCs w:val="20"/>
            </w:rPr>
            <w:id w:val="-1204707732"/>
            <w14:checkbox>
              <w14:checked w14:val="0"/>
              <w14:checkedState w14:val="2612" w14:font="MS Gothic"/>
              <w14:uncheckedState w14:val="2610" w14:font="MS Gothic"/>
            </w14:checkbox>
          </w:sdtPr>
          <w:sdtEndPr/>
          <w:sdtContent>
            <w:tc>
              <w:tcPr>
                <w:tcW w:w="404" w:type="pct"/>
              </w:tcPr>
              <w:p w14:paraId="28149198" w14:textId="082A96D1" w:rsidR="00E8401C" w:rsidRPr="00620A44" w:rsidRDefault="00E8401C" w:rsidP="001C3DAF">
                <w:pPr>
                  <w:rPr>
                    <w:rFonts w:cstheme="minorHAnsi"/>
                    <w:i/>
                    <w:sz w:val="20"/>
                    <w:szCs w:val="20"/>
                  </w:rPr>
                </w:pPr>
                <w:r w:rsidRPr="00620A44">
                  <w:rPr>
                    <w:rFonts w:ascii="Segoe UI Symbol" w:eastAsia="MS Gothic" w:hAnsi="Segoe UI Symbol" w:cs="Segoe UI Symbol"/>
                    <w:color w:val="44546A" w:themeColor="text2"/>
                    <w:sz w:val="20"/>
                    <w:szCs w:val="20"/>
                  </w:rPr>
                  <w:t>☐</w:t>
                </w:r>
              </w:p>
            </w:tc>
          </w:sdtContent>
        </w:sdt>
        <w:tc>
          <w:tcPr>
            <w:tcW w:w="4596" w:type="pct"/>
            <w:gridSpan w:val="2"/>
            <w:shd w:val="clear" w:color="auto" w:fill="auto"/>
            <w:vAlign w:val="center"/>
          </w:tcPr>
          <w:p w14:paraId="069F8D0B" w14:textId="2095A62B" w:rsidR="00E8401C" w:rsidRPr="00620A44" w:rsidRDefault="00E8401C" w:rsidP="001C3DAF">
            <w:pPr>
              <w:rPr>
                <w:rFonts w:cstheme="minorHAnsi"/>
                <w:i/>
                <w:sz w:val="20"/>
                <w:szCs w:val="20"/>
              </w:rPr>
            </w:pPr>
            <w:r w:rsidRPr="00620A44">
              <w:rPr>
                <w:rFonts w:cstheme="minorHAnsi"/>
                <w:i/>
                <w:sz w:val="20"/>
                <w:szCs w:val="20"/>
              </w:rPr>
              <w:t>Opis</w:t>
            </w:r>
          </w:p>
          <w:p w14:paraId="110FFC57" w14:textId="000FEDB5" w:rsidR="00E8401C" w:rsidRPr="00620A44" w:rsidRDefault="00E8401C" w:rsidP="001B40B5">
            <w:pPr>
              <w:pStyle w:val="Akapitzlist"/>
              <w:spacing w:before="60" w:after="60" w:line="276" w:lineRule="auto"/>
              <w:ind w:left="31"/>
              <w:jc w:val="both"/>
              <w:rPr>
                <w:rFonts w:cstheme="minorHAnsi"/>
                <w:b/>
                <w:sz w:val="20"/>
                <w:szCs w:val="20"/>
              </w:rPr>
            </w:pPr>
          </w:p>
          <w:p w14:paraId="632B2BEB" w14:textId="459F2D74" w:rsidR="00E8401C" w:rsidRPr="00620A44" w:rsidDel="004278AA" w:rsidRDefault="00E8401C" w:rsidP="001C3DAF">
            <w:pPr>
              <w:rPr>
                <w:rFonts w:cstheme="minorHAnsi"/>
                <w:sz w:val="20"/>
                <w:szCs w:val="20"/>
              </w:rPr>
            </w:pPr>
          </w:p>
        </w:tc>
      </w:tr>
    </w:tbl>
    <w:p w14:paraId="22FFE159" w14:textId="77777777" w:rsidR="00E17A6C" w:rsidRPr="00620A44" w:rsidRDefault="00E17A6C" w:rsidP="00E17A6C">
      <w:pPr>
        <w:rPr>
          <w:rFonts w:cstheme="minorHAnsi"/>
        </w:rPr>
      </w:pPr>
    </w:p>
    <w:p w14:paraId="4D74E9A6" w14:textId="5DB95206" w:rsidR="00E17A6C" w:rsidRPr="00620A44" w:rsidRDefault="00E17A6C" w:rsidP="00E17A6C">
      <w:pPr>
        <w:pStyle w:val="Legenda"/>
        <w:keepNext/>
        <w:rPr>
          <w:rFonts w:cstheme="minorHAnsi"/>
        </w:rPr>
      </w:pPr>
      <w:r w:rsidRPr="00620A44">
        <w:rPr>
          <w:rFonts w:cstheme="minorHAnsi"/>
        </w:rPr>
        <w:t xml:space="preserve">Tabela H.2. Zespół </w:t>
      </w:r>
      <w:r w:rsidR="00CE5EC1" w:rsidRPr="00620A44">
        <w:rPr>
          <w:rFonts w:cstheme="minorHAnsi"/>
        </w:rPr>
        <w:t>Projektowy</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16"/>
        <w:gridCol w:w="463"/>
        <w:gridCol w:w="2259"/>
        <w:gridCol w:w="5621"/>
      </w:tblGrid>
      <w:tr w:rsidR="00E8401C" w:rsidRPr="00620A44" w14:paraId="230183EE" w14:textId="77777777" w:rsidTr="052EF04F">
        <w:trPr>
          <w:trHeight w:val="429"/>
        </w:trPr>
        <w:tc>
          <w:tcPr>
            <w:tcW w:w="353" w:type="pct"/>
            <w:tcBorders>
              <w:bottom w:val="single" w:sz="6" w:space="0" w:color="auto"/>
              <w:right w:val="single" w:sz="4" w:space="0" w:color="auto"/>
            </w:tcBorders>
            <w:shd w:val="clear" w:color="auto" w:fill="A8D08D" w:themeFill="accent6" w:themeFillTint="99"/>
          </w:tcPr>
          <w:p w14:paraId="0A4D1FE2" w14:textId="77777777" w:rsidR="00E8401C" w:rsidRPr="00620A44" w:rsidRDefault="00E8401C" w:rsidP="00E8401C">
            <w:pPr>
              <w:jc w:val="center"/>
              <w:rPr>
                <w:rFonts w:cstheme="minorHAnsi"/>
                <w:bCs/>
                <w:sz w:val="12"/>
                <w:szCs w:val="12"/>
              </w:rPr>
            </w:pPr>
            <w:r w:rsidRPr="00620A44">
              <w:rPr>
                <w:rFonts w:cstheme="minorHAnsi"/>
                <w:bCs/>
                <w:sz w:val="12"/>
                <w:szCs w:val="12"/>
              </w:rPr>
              <w:t>Tajemnica przedsię-biorstwa?</w:t>
            </w:r>
          </w:p>
          <w:p w14:paraId="4BCCC54B" w14:textId="77777777" w:rsidR="00E8401C" w:rsidRPr="00620A44" w:rsidRDefault="00E8401C" w:rsidP="00E8401C">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195B2F19" w14:textId="09B99DD3" w:rsidR="00E8401C" w:rsidRPr="00620A44" w:rsidRDefault="00E8401C" w:rsidP="00E8401C">
            <w:pPr>
              <w:spacing w:after="0" w:line="240" w:lineRule="auto"/>
              <w:rPr>
                <w:rFonts w:cstheme="minorHAnsi"/>
                <w:color w:val="000000" w:themeColor="text1"/>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270" w:type="pct"/>
            <w:tcBorders>
              <w:right w:val="single" w:sz="4" w:space="0" w:color="auto"/>
            </w:tcBorders>
            <w:shd w:val="clear" w:color="auto" w:fill="A8D08D" w:themeFill="accent6" w:themeFillTint="99"/>
            <w:vAlign w:val="center"/>
          </w:tcPr>
          <w:p w14:paraId="193468BD" w14:textId="1BE77409" w:rsidR="00E8401C" w:rsidRPr="00620A44" w:rsidRDefault="00E8401C" w:rsidP="052EF04F">
            <w:pPr>
              <w:pStyle w:val="Akapitzlist"/>
              <w:numPr>
                <w:ilvl w:val="0"/>
                <w:numId w:val="30"/>
              </w:numPr>
              <w:spacing w:after="0" w:line="240" w:lineRule="auto"/>
              <w:rPr>
                <w:rFonts w:cstheme="minorHAnsi"/>
                <w:color w:val="000000" w:themeColor="text1"/>
                <w:sz w:val="20"/>
                <w:szCs w:val="20"/>
              </w:rPr>
            </w:pPr>
          </w:p>
        </w:tc>
        <w:tc>
          <w:tcPr>
            <w:tcW w:w="4377" w:type="pct"/>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AA2CF90" w14:textId="36FD5CFA" w:rsidR="00E8401C" w:rsidRPr="00620A44" w:rsidRDefault="00E8401C" w:rsidP="004B2A69">
            <w:pPr>
              <w:spacing w:after="0" w:line="240" w:lineRule="auto"/>
              <w:jc w:val="center"/>
              <w:rPr>
                <w:rFonts w:eastAsia="Calibri" w:cstheme="minorHAnsi"/>
                <w:b/>
                <w:sz w:val="20"/>
                <w:lang w:eastAsia="pl-PL"/>
              </w:rPr>
            </w:pPr>
            <w:r w:rsidRPr="00620A44">
              <w:rPr>
                <w:rFonts w:eastAsia="Calibri" w:cstheme="minorHAnsi"/>
                <w:b/>
                <w:sz w:val="20"/>
                <w:lang w:eastAsia="pl-PL"/>
              </w:rPr>
              <w:t>Zespół Projektowy</w:t>
            </w:r>
          </w:p>
        </w:tc>
      </w:tr>
      <w:tr w:rsidR="00E8401C" w:rsidRPr="00620A44" w14:paraId="52CED662" w14:textId="77777777" w:rsidTr="052EF04F">
        <w:trPr>
          <w:trHeight w:val="429"/>
        </w:trPr>
        <w:tc>
          <w:tcPr>
            <w:tcW w:w="353" w:type="pct"/>
            <w:tcBorders>
              <w:right w:val="single" w:sz="4" w:space="0" w:color="auto"/>
              <w:tr2bl w:val="single" w:sz="4" w:space="0" w:color="auto"/>
            </w:tcBorders>
            <w:shd w:val="clear" w:color="auto" w:fill="A8D08D" w:themeFill="accent6" w:themeFillTint="99"/>
          </w:tcPr>
          <w:p w14:paraId="51F17183" w14:textId="77777777" w:rsidR="00E8401C" w:rsidRPr="00620A44" w:rsidRDefault="00E8401C" w:rsidP="001B40B5">
            <w:pPr>
              <w:jc w:val="both"/>
              <w:rPr>
                <w:rFonts w:cstheme="minorHAnsi"/>
                <w:color w:val="000000" w:themeColor="text1"/>
                <w:sz w:val="20"/>
                <w:szCs w:val="20"/>
              </w:rPr>
            </w:pPr>
          </w:p>
        </w:tc>
        <w:tc>
          <w:tcPr>
            <w:tcW w:w="4647" w:type="pct"/>
            <w:gridSpan w:val="3"/>
            <w:tcBorders>
              <w:right w:val="single" w:sz="4" w:space="0" w:color="auto"/>
            </w:tcBorders>
            <w:shd w:val="clear" w:color="auto" w:fill="A8D08D" w:themeFill="accent6" w:themeFillTint="99"/>
            <w:vAlign w:val="center"/>
          </w:tcPr>
          <w:p w14:paraId="4F8ACD9A" w14:textId="6BE882DE" w:rsidR="00E8401C" w:rsidRPr="00620A44" w:rsidRDefault="00E8401C" w:rsidP="001B40B5">
            <w:pPr>
              <w:jc w:val="both"/>
              <w:rPr>
                <w:rFonts w:cstheme="minorHAnsi"/>
                <w:color w:val="000000" w:themeColor="text1"/>
                <w:sz w:val="20"/>
                <w:szCs w:val="20"/>
              </w:rPr>
            </w:pPr>
            <w:r w:rsidRPr="00620A44">
              <w:rPr>
                <w:rFonts w:cstheme="minorHAnsi"/>
                <w:color w:val="000000" w:themeColor="text1"/>
                <w:sz w:val="20"/>
                <w:szCs w:val="20"/>
              </w:rPr>
              <w:t xml:space="preserve">Uwaga! Zamawiający wymaga, aby Wnioskodawca opisał Zespół Projektowy, jaki Wnioskodawca planuje zaangażować do realizacji Przedsięwzięcia. Wnioskodawca zobowiązany jest wykazać w szczególności doświadczenie zawodowe Członków Zespołu Projektowego liczone w miesiącach oraz obszar za jaki dany Członek Zespołu Projektowego będzie odpowiedzialny w Przedsięwzięciu. </w:t>
            </w:r>
          </w:p>
          <w:p w14:paraId="6720078F" w14:textId="0F20DA74" w:rsidR="00E8401C" w:rsidRPr="00620A44" w:rsidRDefault="00E8401C" w:rsidP="001B40B5">
            <w:pPr>
              <w:jc w:val="both"/>
              <w:rPr>
                <w:rFonts w:cstheme="minorHAnsi"/>
                <w:color w:val="000000" w:themeColor="text1"/>
                <w:sz w:val="20"/>
                <w:szCs w:val="20"/>
              </w:rPr>
            </w:pPr>
            <w:r w:rsidRPr="00620A44">
              <w:rPr>
                <w:rFonts w:cstheme="minorHAnsi"/>
                <w:color w:val="000000" w:themeColor="text1"/>
                <w:sz w:val="20"/>
                <w:szCs w:val="20"/>
              </w:rPr>
              <w:t>Dla każdego z Członków Zespołu Projektowego Wnioskodawca wypełnia osobną tabelę H.2. Wnioskodawca dodatkowo załącza do Wniosku dokumenty potwierdzające doświadczenie Członków Zespołu Projektowego (np. CV lub referencje), kopie uprawnień zawodowych (jeśli ich posiadanie jest wymagane), certyfikatów lub innych dokumentów, które uwiarygodniają przedstawiane informacje.</w:t>
            </w:r>
          </w:p>
        </w:tc>
      </w:tr>
      <w:tr w:rsidR="00E8401C" w:rsidRPr="00620A44" w14:paraId="23D776A2" w14:textId="77777777" w:rsidTr="052EF04F">
        <w:trPr>
          <w:trHeight w:val="473"/>
        </w:trPr>
        <w:sdt>
          <w:sdtPr>
            <w:rPr>
              <w:rFonts w:cstheme="minorHAnsi"/>
              <w:color w:val="44546A" w:themeColor="text2"/>
              <w:sz w:val="20"/>
              <w:szCs w:val="20"/>
            </w:rPr>
            <w:id w:val="1393152492"/>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503D2532" w14:textId="104E61B8" w:rsidR="00E8401C" w:rsidRPr="00620A44" w:rsidRDefault="00E8401C" w:rsidP="00E8401C">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restart"/>
            <w:shd w:val="clear" w:color="auto" w:fill="A8D08D" w:themeFill="accent6" w:themeFillTint="99"/>
            <w:vAlign w:val="center"/>
          </w:tcPr>
          <w:p w14:paraId="0C2F1948" w14:textId="03E3ABA9" w:rsidR="00E8401C" w:rsidRPr="00620A44" w:rsidRDefault="00E8401C" w:rsidP="001C3DAF">
            <w:pPr>
              <w:numPr>
                <w:ilvl w:val="0"/>
                <w:numId w:val="6"/>
              </w:numPr>
              <w:spacing w:before="120" w:after="0" w:line="240" w:lineRule="auto"/>
              <w:ind w:right="-288"/>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05E98E24" w14:textId="2BDF168B" w:rsidR="00E8401C" w:rsidRPr="00620A44" w:rsidRDefault="00E8401C" w:rsidP="001C3DAF">
            <w:pPr>
              <w:spacing w:before="60" w:after="60" w:line="240" w:lineRule="auto"/>
              <w:rPr>
                <w:rFonts w:cstheme="minorHAnsi"/>
                <w:sz w:val="20"/>
                <w:szCs w:val="20"/>
              </w:rPr>
            </w:pPr>
            <w:r w:rsidRPr="00620A44">
              <w:rPr>
                <w:rFonts w:cstheme="minorHAnsi"/>
                <w:sz w:val="20"/>
                <w:szCs w:val="20"/>
              </w:rPr>
              <w:t xml:space="preserve">Imię i nazwisko członka </w:t>
            </w:r>
            <w:r w:rsidR="005C17E3" w:rsidRPr="00620A44">
              <w:rPr>
                <w:rFonts w:cstheme="minorHAnsi"/>
                <w:sz w:val="20"/>
                <w:szCs w:val="20"/>
              </w:rPr>
              <w:t>Zespołu Projektowego</w:t>
            </w:r>
          </w:p>
        </w:tc>
        <w:tc>
          <w:tcPr>
            <w:tcW w:w="3116" w:type="pct"/>
            <w:tcBorders>
              <w:top w:val="single" w:sz="4" w:space="0" w:color="auto"/>
              <w:right w:val="single" w:sz="4" w:space="0" w:color="auto"/>
            </w:tcBorders>
          </w:tcPr>
          <w:sdt>
            <w:sdtPr>
              <w:rPr>
                <w:rFonts w:cstheme="minorHAnsi"/>
                <w:b/>
                <w:sz w:val="20"/>
                <w:szCs w:val="20"/>
              </w:rPr>
              <w:id w:val="-524086116"/>
              <w:placeholder>
                <w:docPart w:val="8F4B34082EB34D069F98A75E75ABB079"/>
              </w:placeholder>
              <w:showingPlcHdr/>
            </w:sdtPr>
            <w:sdtEndPr/>
            <w:sdtContent>
              <w:p w14:paraId="6BFEAA48" w14:textId="5487B3A2" w:rsidR="00E8401C" w:rsidRPr="00620A44" w:rsidRDefault="00E8401C"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4FA738C7" w14:textId="77777777" w:rsidR="052EF04F" w:rsidRPr="00620A44" w:rsidRDefault="052EF04F">
            <w:pPr>
              <w:rPr>
                <w:rFonts w:cstheme="minorHAnsi"/>
              </w:rPr>
            </w:pPr>
          </w:p>
        </w:tc>
      </w:tr>
      <w:tr w:rsidR="00E8401C" w:rsidRPr="00620A44" w14:paraId="775F4100" w14:textId="77777777" w:rsidTr="052EF04F">
        <w:trPr>
          <w:trHeight w:val="280"/>
        </w:trPr>
        <w:sdt>
          <w:sdtPr>
            <w:rPr>
              <w:rFonts w:cstheme="minorHAnsi"/>
              <w:color w:val="44546A" w:themeColor="text2"/>
              <w:sz w:val="20"/>
              <w:szCs w:val="20"/>
            </w:rPr>
            <w:id w:val="-164161115"/>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14356070" w14:textId="27C67165" w:rsidR="00E8401C" w:rsidRPr="00620A44" w:rsidRDefault="00E8401C" w:rsidP="00E8401C">
                <w:pPr>
                  <w:spacing w:before="120" w:after="0" w:line="240" w:lineRule="auto"/>
                  <w:ind w:left="-13"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1BEEDCAD" w14:textId="3A135F22" w:rsidR="00E8401C" w:rsidRPr="00620A44" w:rsidRDefault="00E8401C" w:rsidP="001C3DAF">
            <w:pPr>
              <w:numPr>
                <w:ilvl w:val="0"/>
                <w:numId w:val="6"/>
              </w:numPr>
              <w:spacing w:before="120" w:after="0" w:line="240" w:lineRule="auto"/>
              <w:ind w:right="-288" w:hanging="720"/>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359498B0" w14:textId="77BBCC32" w:rsidR="00E8401C" w:rsidRPr="00620A44" w:rsidRDefault="00E8401C" w:rsidP="009A2777">
            <w:pPr>
              <w:spacing w:before="60" w:after="60" w:line="240" w:lineRule="auto"/>
              <w:rPr>
                <w:rFonts w:cstheme="minorHAnsi"/>
                <w:sz w:val="20"/>
                <w:szCs w:val="20"/>
              </w:rPr>
            </w:pPr>
            <w:r w:rsidRPr="00620A44">
              <w:rPr>
                <w:rFonts w:cstheme="minorHAnsi"/>
                <w:sz w:val="20"/>
                <w:szCs w:val="20"/>
              </w:rPr>
              <w:t>Obszar/-y za który  Członek Zespołu Projektowego będzie odpowiedzialny w ramach Przedsięwzięcia</w:t>
            </w:r>
          </w:p>
        </w:tc>
        <w:tc>
          <w:tcPr>
            <w:tcW w:w="3116" w:type="pct"/>
            <w:tcBorders>
              <w:top w:val="single" w:sz="4" w:space="0" w:color="auto"/>
              <w:right w:val="single" w:sz="4" w:space="0" w:color="auto"/>
            </w:tcBorders>
          </w:tcPr>
          <w:sdt>
            <w:sdtPr>
              <w:rPr>
                <w:rFonts w:cstheme="minorHAnsi"/>
                <w:b/>
                <w:sz w:val="20"/>
                <w:szCs w:val="20"/>
              </w:rPr>
              <w:id w:val="-186444487"/>
              <w:placeholder>
                <w:docPart w:val="A09BDE533274418796C758606DC8D2D7"/>
              </w:placeholder>
            </w:sdtPr>
            <w:sdtEndPr/>
            <w:sdtContent>
              <w:p w14:paraId="20B2687D" w14:textId="297C79E2" w:rsidR="00E8401C" w:rsidRPr="00620A44" w:rsidRDefault="00E8401C"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135BA642" w14:textId="77777777" w:rsidR="052EF04F" w:rsidRPr="00620A44" w:rsidRDefault="052EF04F">
            <w:pPr>
              <w:rPr>
                <w:rFonts w:cstheme="minorHAnsi"/>
              </w:rPr>
            </w:pPr>
          </w:p>
        </w:tc>
      </w:tr>
      <w:tr w:rsidR="00E8401C" w:rsidRPr="00620A44" w14:paraId="6F5411BA" w14:textId="77777777" w:rsidTr="052EF04F">
        <w:trPr>
          <w:trHeight w:val="829"/>
        </w:trPr>
        <w:sdt>
          <w:sdtPr>
            <w:rPr>
              <w:rFonts w:cstheme="minorHAnsi"/>
              <w:color w:val="44546A" w:themeColor="text2"/>
              <w:sz w:val="20"/>
              <w:szCs w:val="20"/>
            </w:rPr>
            <w:id w:val="594218136"/>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4CB6A97D" w14:textId="4405B70F" w:rsidR="00E8401C" w:rsidRPr="00620A44" w:rsidRDefault="00E8401C" w:rsidP="00E8401C">
                <w:pPr>
                  <w:spacing w:before="120" w:after="0" w:line="240" w:lineRule="auto"/>
                  <w:ind w:left="-13"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1C4D82AE" w14:textId="50970564" w:rsidR="00E8401C" w:rsidRPr="00620A44" w:rsidRDefault="00E8401C" w:rsidP="001C3DAF">
            <w:pPr>
              <w:numPr>
                <w:ilvl w:val="0"/>
                <w:numId w:val="6"/>
              </w:numPr>
              <w:spacing w:before="120" w:after="0" w:line="240" w:lineRule="auto"/>
              <w:ind w:right="-288" w:hanging="720"/>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649B136B" w14:textId="77777777" w:rsidR="00E8401C" w:rsidRPr="00620A44" w:rsidRDefault="00E8401C" w:rsidP="001C3DAF">
            <w:pPr>
              <w:spacing w:before="60" w:after="60" w:line="240" w:lineRule="auto"/>
              <w:rPr>
                <w:rFonts w:cstheme="minorHAnsi"/>
                <w:sz w:val="20"/>
                <w:szCs w:val="20"/>
              </w:rPr>
            </w:pPr>
            <w:r w:rsidRPr="00620A44">
              <w:rPr>
                <w:rFonts w:cstheme="minorHAnsi"/>
                <w:sz w:val="20"/>
                <w:szCs w:val="20"/>
              </w:rPr>
              <w:t xml:space="preserve">Opis doświadczenia członka Zespołu Projektowego we wskazanym/-ych obszarze/-ach z zakresem obowiązków (opis pozwalający </w:t>
            </w:r>
            <w:r w:rsidRPr="00620A44">
              <w:rPr>
                <w:rFonts w:cstheme="minorHAnsi"/>
                <w:sz w:val="20"/>
                <w:szCs w:val="20"/>
              </w:rPr>
              <w:lastRenderedPageBreak/>
              <w:t>potwierdzić doświadczenie)</w:t>
            </w:r>
          </w:p>
        </w:tc>
        <w:tc>
          <w:tcPr>
            <w:tcW w:w="3116" w:type="pct"/>
            <w:tcBorders>
              <w:top w:val="single" w:sz="4" w:space="0" w:color="auto"/>
              <w:right w:val="single" w:sz="4" w:space="0" w:color="auto"/>
            </w:tcBorders>
          </w:tcPr>
          <w:sdt>
            <w:sdtPr>
              <w:rPr>
                <w:rFonts w:cstheme="minorHAnsi"/>
                <w:b/>
                <w:sz w:val="20"/>
                <w:szCs w:val="20"/>
              </w:rPr>
              <w:id w:val="-2018220446"/>
              <w:placeholder>
                <w:docPart w:val="108D550C4A8D43E4BE9FCADAFBE21678"/>
              </w:placeholder>
              <w:showingPlcHdr/>
            </w:sdtPr>
            <w:sdtEndPr/>
            <w:sdtContent>
              <w:p w14:paraId="2C44D148" w14:textId="79BBACFD" w:rsidR="00E8401C" w:rsidRPr="00620A44" w:rsidRDefault="00E8401C"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671D6FBA" w14:textId="77777777" w:rsidR="00E8401C" w:rsidRPr="00620A44" w:rsidRDefault="00E8401C" w:rsidP="001C3DAF">
            <w:pPr>
              <w:rPr>
                <w:rFonts w:cstheme="minorHAnsi"/>
                <w:color w:val="000000" w:themeColor="text1"/>
                <w:sz w:val="20"/>
                <w:szCs w:val="20"/>
              </w:rPr>
            </w:pPr>
          </w:p>
        </w:tc>
      </w:tr>
      <w:tr w:rsidR="00E8401C" w:rsidRPr="00620A44" w14:paraId="3372D483" w14:textId="77777777" w:rsidTr="052EF04F">
        <w:trPr>
          <w:trHeight w:val="492"/>
        </w:trPr>
        <w:sdt>
          <w:sdtPr>
            <w:rPr>
              <w:rFonts w:cstheme="minorHAnsi"/>
              <w:color w:val="44546A" w:themeColor="text2"/>
              <w:sz w:val="20"/>
              <w:szCs w:val="20"/>
            </w:rPr>
            <w:id w:val="154811706"/>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0F0F2A3F" w14:textId="430A42A4" w:rsidR="00E8401C" w:rsidRPr="00620A44" w:rsidRDefault="00E8401C" w:rsidP="00E8401C">
                <w:pPr>
                  <w:spacing w:before="120" w:after="0" w:line="240" w:lineRule="auto"/>
                  <w:ind w:left="-13"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073900A3" w14:textId="3B06CDBA" w:rsidR="00E8401C" w:rsidRPr="00620A44" w:rsidRDefault="00E8401C" w:rsidP="001C3DAF">
            <w:pPr>
              <w:numPr>
                <w:ilvl w:val="0"/>
                <w:numId w:val="6"/>
              </w:numPr>
              <w:spacing w:before="120" w:after="0" w:line="240" w:lineRule="auto"/>
              <w:ind w:right="-288" w:hanging="720"/>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30DA2EA1" w14:textId="77777777" w:rsidR="00E8401C" w:rsidRPr="00620A44" w:rsidRDefault="00E8401C" w:rsidP="001C3DAF">
            <w:pPr>
              <w:spacing w:before="60" w:after="60" w:line="240" w:lineRule="auto"/>
              <w:rPr>
                <w:rFonts w:cstheme="minorHAnsi"/>
                <w:sz w:val="20"/>
                <w:szCs w:val="20"/>
              </w:rPr>
            </w:pPr>
            <w:r w:rsidRPr="00620A44">
              <w:rPr>
                <w:rFonts w:cstheme="minorHAnsi"/>
                <w:sz w:val="20"/>
                <w:szCs w:val="20"/>
              </w:rPr>
              <w:t>Doświadczenie w danym obszarze/-ach łącznie [liczba miesięcy]</w:t>
            </w:r>
          </w:p>
        </w:tc>
        <w:tc>
          <w:tcPr>
            <w:tcW w:w="3116" w:type="pct"/>
            <w:tcBorders>
              <w:top w:val="single" w:sz="4" w:space="0" w:color="auto"/>
              <w:right w:val="single" w:sz="4" w:space="0" w:color="auto"/>
            </w:tcBorders>
          </w:tcPr>
          <w:sdt>
            <w:sdtPr>
              <w:rPr>
                <w:rFonts w:cstheme="minorHAnsi"/>
                <w:b/>
                <w:sz w:val="20"/>
                <w:szCs w:val="20"/>
              </w:rPr>
              <w:id w:val="675624167"/>
              <w:placeholder>
                <w:docPart w:val="E35D9C1BE98046F9B463D534CCEE3B5F"/>
              </w:placeholder>
              <w:showingPlcHdr/>
            </w:sdtPr>
            <w:sdtEndPr/>
            <w:sdtContent>
              <w:p w14:paraId="3D3B9FEB" w14:textId="7091A29C" w:rsidR="00E8401C" w:rsidRPr="00620A44" w:rsidRDefault="00E8401C"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618036C4" w14:textId="77777777" w:rsidR="052EF04F" w:rsidRPr="00620A44" w:rsidRDefault="052EF04F">
            <w:pPr>
              <w:rPr>
                <w:rFonts w:cstheme="minorHAnsi"/>
              </w:rPr>
            </w:pPr>
          </w:p>
        </w:tc>
      </w:tr>
    </w:tbl>
    <w:p w14:paraId="66CF1E9F" w14:textId="77777777" w:rsidR="00E17A6C" w:rsidRPr="00620A44" w:rsidRDefault="00E17A6C" w:rsidP="00E17A6C">
      <w:pPr>
        <w:jc w:val="both"/>
        <w:rPr>
          <w:rFonts w:cstheme="minorHAnsi"/>
          <w:sz w:val="20"/>
          <w:szCs w:val="20"/>
        </w:rPr>
      </w:pPr>
    </w:p>
    <w:p w14:paraId="32D6A223" w14:textId="72D59DBB" w:rsidR="00E17A6C" w:rsidRPr="00620A44" w:rsidRDefault="00E17A6C" w:rsidP="76E418C7">
      <w:pPr>
        <w:rPr>
          <w:rFonts w:cstheme="minorHAnsi"/>
          <w:i/>
          <w:iCs/>
          <w:color w:val="44546A" w:themeColor="text2"/>
          <w:sz w:val="18"/>
          <w:szCs w:val="18"/>
        </w:rPr>
      </w:pPr>
      <w:r w:rsidRPr="00620A44">
        <w:rPr>
          <w:rFonts w:cstheme="minorHAnsi"/>
          <w:i/>
          <w:iCs/>
          <w:color w:val="44546A" w:themeColor="text2"/>
          <w:sz w:val="18"/>
          <w:szCs w:val="18"/>
        </w:rPr>
        <w:t xml:space="preserve">Tabela H.3. Doświadczenie w obszarze B+R w </w:t>
      </w:r>
      <w:r w:rsidR="00F66FE8" w:rsidRPr="00620A44">
        <w:rPr>
          <w:rFonts w:cstheme="minorHAnsi"/>
          <w:i/>
          <w:iCs/>
          <w:color w:val="44546A" w:themeColor="text2"/>
          <w:sz w:val="18"/>
          <w:szCs w:val="18"/>
        </w:rPr>
        <w:t xml:space="preserve">sektorze budownictwa  związanych z przedmiotem </w:t>
      </w:r>
      <w:r w:rsidR="0B3F6CD3" w:rsidRPr="00620A44">
        <w:rPr>
          <w:rFonts w:cstheme="minorHAnsi"/>
          <w:i/>
          <w:iCs/>
          <w:color w:val="44546A" w:themeColor="text2"/>
          <w:sz w:val="18"/>
          <w:szCs w:val="18"/>
        </w:rPr>
        <w:t>przedsięwzięcia</w:t>
      </w:r>
      <w:r w:rsidR="00F66FE8" w:rsidRPr="00620A44">
        <w:rPr>
          <w:rFonts w:cstheme="minorHAnsi"/>
          <w:b/>
          <w:bCs/>
          <w:color w:val="000000" w:themeColor="text1"/>
          <w:sz w:val="20"/>
          <w:szCs w:val="20"/>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16"/>
        <w:gridCol w:w="463"/>
        <w:gridCol w:w="2259"/>
        <w:gridCol w:w="5621"/>
      </w:tblGrid>
      <w:tr w:rsidR="00CC3507" w:rsidRPr="00620A44" w14:paraId="57713505" w14:textId="77777777" w:rsidTr="052EF04F">
        <w:trPr>
          <w:trHeight w:val="429"/>
          <w:tblHeader/>
        </w:trPr>
        <w:tc>
          <w:tcPr>
            <w:tcW w:w="353" w:type="pct"/>
            <w:tcBorders>
              <w:bottom w:val="single" w:sz="6" w:space="0" w:color="auto"/>
              <w:right w:val="single" w:sz="4" w:space="0" w:color="auto"/>
            </w:tcBorders>
            <w:shd w:val="clear" w:color="auto" w:fill="A8D08D" w:themeFill="accent6" w:themeFillTint="99"/>
          </w:tcPr>
          <w:p w14:paraId="3EED4D0E" w14:textId="77777777" w:rsidR="00CC3507" w:rsidRPr="00620A44" w:rsidRDefault="00CC3507" w:rsidP="00CC3507">
            <w:pPr>
              <w:jc w:val="center"/>
              <w:rPr>
                <w:rFonts w:cstheme="minorHAnsi"/>
                <w:bCs/>
                <w:sz w:val="12"/>
                <w:szCs w:val="12"/>
              </w:rPr>
            </w:pPr>
            <w:r w:rsidRPr="00620A44">
              <w:rPr>
                <w:rFonts w:cstheme="minorHAnsi"/>
                <w:bCs/>
                <w:sz w:val="12"/>
                <w:szCs w:val="12"/>
              </w:rPr>
              <w:t>Tajemnica przedsię-biorstwa?</w:t>
            </w:r>
          </w:p>
          <w:p w14:paraId="30B1E5B5" w14:textId="77777777" w:rsidR="00CC3507" w:rsidRPr="00620A44" w:rsidRDefault="00CC3507" w:rsidP="00CC3507">
            <w:pPr>
              <w:jc w:val="cente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5DDF3B55" w14:textId="33C61F81" w:rsidR="00CC3507" w:rsidRPr="00620A44" w:rsidRDefault="00CC3507" w:rsidP="00CC3507">
            <w:pPr>
              <w:spacing w:after="0" w:line="240" w:lineRule="auto"/>
              <w:rPr>
                <w:rFonts w:cstheme="minorHAnsi"/>
                <w:b/>
                <w:color w:val="000000" w:themeColor="text1"/>
                <w:sz w:val="20"/>
                <w:szCs w:val="20"/>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270" w:type="pct"/>
            <w:tcBorders>
              <w:right w:val="single" w:sz="4" w:space="0" w:color="auto"/>
            </w:tcBorders>
            <w:shd w:val="clear" w:color="auto" w:fill="A8D08D" w:themeFill="accent6" w:themeFillTint="99"/>
            <w:vAlign w:val="center"/>
          </w:tcPr>
          <w:p w14:paraId="6F16F386" w14:textId="3DF43D44" w:rsidR="00CC3507" w:rsidRPr="00620A44" w:rsidRDefault="00CC3507" w:rsidP="052EF04F">
            <w:pPr>
              <w:pStyle w:val="Akapitzlist"/>
              <w:numPr>
                <w:ilvl w:val="0"/>
                <w:numId w:val="30"/>
              </w:numPr>
              <w:spacing w:after="0" w:line="240" w:lineRule="auto"/>
              <w:rPr>
                <w:rFonts w:cstheme="minorHAnsi"/>
                <w:b/>
                <w:bCs/>
                <w:color w:val="000000" w:themeColor="text1"/>
                <w:sz w:val="20"/>
                <w:szCs w:val="20"/>
              </w:rPr>
            </w:pPr>
          </w:p>
        </w:tc>
        <w:tc>
          <w:tcPr>
            <w:tcW w:w="4377" w:type="pct"/>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5E896193" w14:textId="2B968BF5" w:rsidR="00CC3507" w:rsidRPr="00620A44" w:rsidRDefault="3350BD03" w:rsidP="4D38A986">
            <w:pPr>
              <w:jc w:val="center"/>
              <w:rPr>
                <w:rFonts w:cstheme="minorHAnsi"/>
                <w:b/>
                <w:bCs/>
                <w:color w:val="000000" w:themeColor="text1"/>
                <w:sz w:val="20"/>
                <w:szCs w:val="20"/>
              </w:rPr>
            </w:pPr>
            <w:r w:rsidRPr="00620A44">
              <w:rPr>
                <w:rFonts w:cstheme="minorHAnsi"/>
                <w:b/>
                <w:bCs/>
                <w:color w:val="000000" w:themeColor="text1"/>
                <w:sz w:val="20"/>
                <w:szCs w:val="20"/>
              </w:rPr>
              <w:t>Opis doświadczenia W</w:t>
            </w:r>
            <w:r w:rsidR="14D96C6E" w:rsidRPr="00620A44">
              <w:rPr>
                <w:rFonts w:cstheme="minorHAnsi"/>
                <w:b/>
                <w:bCs/>
                <w:color w:val="000000" w:themeColor="text1"/>
                <w:sz w:val="20"/>
                <w:szCs w:val="20"/>
              </w:rPr>
              <w:t>nioskodawcy</w:t>
            </w:r>
            <w:r w:rsidRPr="00620A44">
              <w:rPr>
                <w:rFonts w:cstheme="minorHAnsi"/>
                <w:b/>
                <w:bCs/>
                <w:color w:val="000000" w:themeColor="text1"/>
                <w:sz w:val="20"/>
                <w:szCs w:val="20"/>
              </w:rPr>
              <w:t xml:space="preserve"> w realizacji </w:t>
            </w:r>
            <w:r w:rsidR="27195836" w:rsidRPr="00620A44">
              <w:rPr>
                <w:rFonts w:cstheme="minorHAnsi"/>
                <w:b/>
                <w:bCs/>
                <w:color w:val="000000" w:themeColor="text1"/>
                <w:sz w:val="20"/>
                <w:szCs w:val="20"/>
              </w:rPr>
              <w:t xml:space="preserve">Prac </w:t>
            </w:r>
            <w:r w:rsidRPr="00620A44">
              <w:rPr>
                <w:rFonts w:cstheme="minorHAnsi"/>
                <w:b/>
                <w:bCs/>
                <w:color w:val="000000" w:themeColor="text1"/>
                <w:sz w:val="20"/>
                <w:szCs w:val="20"/>
              </w:rPr>
              <w:t xml:space="preserve">B+R w sektorze </w:t>
            </w:r>
            <w:r w:rsidR="33053C55" w:rsidRPr="00620A44">
              <w:rPr>
                <w:rFonts w:cstheme="minorHAnsi"/>
                <w:b/>
                <w:bCs/>
                <w:color w:val="000000" w:themeColor="text1"/>
                <w:sz w:val="20"/>
                <w:szCs w:val="20"/>
              </w:rPr>
              <w:t>budownictwa związanych</w:t>
            </w:r>
            <w:r w:rsidR="37773587" w:rsidRPr="00620A44">
              <w:rPr>
                <w:rFonts w:cstheme="minorHAnsi"/>
                <w:b/>
                <w:bCs/>
                <w:color w:val="000000" w:themeColor="text1"/>
                <w:sz w:val="20"/>
                <w:szCs w:val="20"/>
              </w:rPr>
              <w:t xml:space="preserve"> z przedmiotem </w:t>
            </w:r>
            <w:r w:rsidR="27195836" w:rsidRPr="00620A44">
              <w:rPr>
                <w:rFonts w:cstheme="minorHAnsi"/>
                <w:b/>
                <w:bCs/>
                <w:color w:val="000000" w:themeColor="text1"/>
                <w:sz w:val="20"/>
                <w:szCs w:val="20"/>
              </w:rPr>
              <w:t xml:space="preserve">Przedsięwzięcia  </w:t>
            </w:r>
          </w:p>
        </w:tc>
      </w:tr>
      <w:tr w:rsidR="00CC3507" w:rsidRPr="00620A44" w14:paraId="441BA557" w14:textId="77777777" w:rsidTr="052EF04F">
        <w:trPr>
          <w:trHeight w:val="429"/>
          <w:tblHeader/>
        </w:trPr>
        <w:tc>
          <w:tcPr>
            <w:tcW w:w="353" w:type="pct"/>
            <w:tcBorders>
              <w:right w:val="single" w:sz="4" w:space="0" w:color="auto"/>
              <w:tr2bl w:val="single" w:sz="4" w:space="0" w:color="auto"/>
            </w:tcBorders>
            <w:shd w:val="clear" w:color="auto" w:fill="A8D08D" w:themeFill="accent6" w:themeFillTint="99"/>
          </w:tcPr>
          <w:p w14:paraId="0181CE8F" w14:textId="77777777" w:rsidR="00CC3507" w:rsidRPr="00620A44" w:rsidRDefault="00CC3507" w:rsidP="00AC04D9">
            <w:pPr>
              <w:jc w:val="both"/>
              <w:rPr>
                <w:rFonts w:cstheme="minorHAnsi"/>
                <w:sz w:val="20"/>
                <w:szCs w:val="20"/>
              </w:rPr>
            </w:pPr>
          </w:p>
        </w:tc>
        <w:tc>
          <w:tcPr>
            <w:tcW w:w="4647" w:type="pct"/>
            <w:gridSpan w:val="3"/>
            <w:tcBorders>
              <w:right w:val="single" w:sz="4" w:space="0" w:color="auto"/>
            </w:tcBorders>
            <w:shd w:val="clear" w:color="auto" w:fill="A8D08D" w:themeFill="accent6" w:themeFillTint="99"/>
            <w:vAlign w:val="center"/>
          </w:tcPr>
          <w:p w14:paraId="52D803EE" w14:textId="7A9E138A" w:rsidR="00CC3507" w:rsidRPr="00620A44" w:rsidRDefault="00CC3507" w:rsidP="00E66CC8">
            <w:pPr>
              <w:jc w:val="both"/>
              <w:rPr>
                <w:rFonts w:cstheme="minorHAnsi"/>
                <w:sz w:val="20"/>
                <w:szCs w:val="20"/>
              </w:rPr>
            </w:pPr>
            <w:r w:rsidRPr="00620A44">
              <w:rPr>
                <w:rFonts w:cstheme="minorHAnsi"/>
                <w:sz w:val="20"/>
                <w:szCs w:val="20"/>
              </w:rPr>
              <w:t>Zamawiający wymaga, by Wnioskodawca wykazał zrealizowane lub realizowane w okresie ostatnich 5 lat przed upływem terminu składania Wniosku, a jeżeli okres prowadzenia działalności był krótszy – w tym okresie, projekty B+R w obszarze</w:t>
            </w:r>
            <w:r w:rsidR="00E66CC8" w:rsidRPr="00620A44">
              <w:rPr>
                <w:rFonts w:cstheme="minorHAnsi"/>
                <w:sz w:val="20"/>
                <w:szCs w:val="20"/>
              </w:rPr>
              <w:t xml:space="preserve"> technologii mających wpływ na bilans energetyczny w budynkach</w:t>
            </w:r>
            <w:r w:rsidRPr="00620A44">
              <w:rPr>
                <w:rFonts w:cstheme="minorHAnsi"/>
                <w:sz w:val="20"/>
                <w:szCs w:val="20"/>
              </w:rPr>
              <w:t>. Zamawiający wymaga, aby Wnioskodawca udokumentował doświadczenie przedstawiając pisemne referencji potwierdzające rodzaj, jakość i kwotę zrealizowanych wdrożeń, o których mowa powyżej.</w:t>
            </w:r>
          </w:p>
        </w:tc>
      </w:tr>
      <w:tr w:rsidR="00CC3507" w:rsidRPr="00620A44" w14:paraId="1C98B17E" w14:textId="77777777" w:rsidTr="052EF04F">
        <w:trPr>
          <w:trHeight w:val="473"/>
        </w:trPr>
        <w:sdt>
          <w:sdtPr>
            <w:rPr>
              <w:rFonts w:cstheme="minorHAnsi"/>
              <w:color w:val="44546A" w:themeColor="text2"/>
              <w:sz w:val="20"/>
              <w:szCs w:val="20"/>
            </w:rPr>
            <w:id w:val="-1812393261"/>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72B55DC5" w14:textId="4359C7FB"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restart"/>
            <w:shd w:val="clear" w:color="auto" w:fill="A8D08D" w:themeFill="accent6" w:themeFillTint="99"/>
            <w:vAlign w:val="center"/>
          </w:tcPr>
          <w:p w14:paraId="2D0BDAE2" w14:textId="7505986C" w:rsidR="00CC3507" w:rsidRPr="00620A44" w:rsidRDefault="00CC3507" w:rsidP="00AC04D9">
            <w:pPr>
              <w:pStyle w:val="Akapitzlist"/>
              <w:numPr>
                <w:ilvl w:val="0"/>
                <w:numId w:val="23"/>
              </w:numPr>
              <w:spacing w:before="120" w:after="0" w:line="240" w:lineRule="auto"/>
              <w:ind w:right="-288"/>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3AD8D051"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Nazwa/Tytuł projektu</w:t>
            </w:r>
          </w:p>
        </w:tc>
        <w:tc>
          <w:tcPr>
            <w:tcW w:w="3116" w:type="pct"/>
            <w:tcBorders>
              <w:top w:val="single" w:sz="4" w:space="0" w:color="auto"/>
              <w:right w:val="single" w:sz="4" w:space="0" w:color="auto"/>
            </w:tcBorders>
          </w:tcPr>
          <w:sdt>
            <w:sdtPr>
              <w:rPr>
                <w:rFonts w:cstheme="minorHAnsi"/>
                <w:b/>
                <w:sz w:val="20"/>
                <w:szCs w:val="20"/>
              </w:rPr>
              <w:id w:val="-1758196276"/>
              <w:placeholder>
                <w:docPart w:val="32EC0FAAB8AC47908758BD70434D4A2F"/>
              </w:placeholder>
              <w:showingPlcHdr/>
            </w:sdtPr>
            <w:sdtEndPr/>
            <w:sdtContent>
              <w:p w14:paraId="2ABC8074" w14:textId="50385DC7"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03002E62" w14:textId="77777777" w:rsidR="4D38A986" w:rsidRPr="00620A44" w:rsidRDefault="4D38A986">
            <w:pPr>
              <w:rPr>
                <w:rFonts w:cstheme="minorHAnsi"/>
              </w:rPr>
            </w:pPr>
          </w:p>
        </w:tc>
      </w:tr>
      <w:tr w:rsidR="00CC3507" w:rsidRPr="00620A44" w14:paraId="687BB979" w14:textId="77777777" w:rsidTr="052EF04F">
        <w:trPr>
          <w:trHeight w:val="829"/>
        </w:trPr>
        <w:sdt>
          <w:sdtPr>
            <w:rPr>
              <w:rFonts w:cstheme="minorHAnsi"/>
              <w:color w:val="44546A" w:themeColor="text2"/>
              <w:sz w:val="20"/>
              <w:szCs w:val="20"/>
            </w:rPr>
            <w:id w:val="810524393"/>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06DE54D6" w14:textId="50043EC3"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28DDEFF6" w14:textId="00F30A49" w:rsidR="00CC3507" w:rsidRPr="00620A44" w:rsidRDefault="00CC3507" w:rsidP="001C3DAF">
            <w:pPr>
              <w:spacing w:before="120" w:after="0" w:line="240" w:lineRule="auto"/>
              <w:ind w:left="720" w:right="-288"/>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654B8B41"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Opis projektu ze wskazaniem działań badawczo-rozwojowych</w:t>
            </w:r>
          </w:p>
        </w:tc>
        <w:tc>
          <w:tcPr>
            <w:tcW w:w="3116" w:type="pct"/>
            <w:tcBorders>
              <w:top w:val="single" w:sz="4" w:space="0" w:color="auto"/>
              <w:right w:val="single" w:sz="4" w:space="0" w:color="auto"/>
            </w:tcBorders>
          </w:tcPr>
          <w:sdt>
            <w:sdtPr>
              <w:rPr>
                <w:rFonts w:cstheme="minorHAnsi"/>
                <w:b/>
                <w:sz w:val="20"/>
                <w:szCs w:val="20"/>
              </w:rPr>
              <w:id w:val="119890049"/>
              <w:placeholder>
                <w:docPart w:val="A91738CD765F4F10B781B241617606E3"/>
              </w:placeholder>
              <w:showingPlcHdr/>
            </w:sdtPr>
            <w:sdtEndPr/>
            <w:sdtContent>
              <w:p w14:paraId="1E2A231E" w14:textId="799C9107"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5191FBF5" w14:textId="77777777" w:rsidR="00CC3507" w:rsidRPr="00620A44" w:rsidRDefault="00CC3507" w:rsidP="001C3DAF">
            <w:pPr>
              <w:rPr>
                <w:rFonts w:cstheme="minorHAnsi"/>
                <w:color w:val="000000" w:themeColor="text1"/>
                <w:sz w:val="20"/>
                <w:szCs w:val="20"/>
              </w:rPr>
            </w:pPr>
          </w:p>
        </w:tc>
      </w:tr>
      <w:tr w:rsidR="00CC3507" w:rsidRPr="00620A44" w14:paraId="2B2453C1" w14:textId="77777777" w:rsidTr="052EF04F">
        <w:trPr>
          <w:trHeight w:val="492"/>
        </w:trPr>
        <w:sdt>
          <w:sdtPr>
            <w:rPr>
              <w:rFonts w:cstheme="minorHAnsi"/>
              <w:color w:val="44546A" w:themeColor="text2"/>
              <w:sz w:val="20"/>
              <w:szCs w:val="20"/>
            </w:rPr>
            <w:id w:val="1897233675"/>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10F41E20" w14:textId="30D8412A"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vAlign w:val="center"/>
          </w:tcPr>
          <w:p w14:paraId="6D873E21" w14:textId="532015E0" w:rsidR="00CC3507" w:rsidRPr="00620A44" w:rsidRDefault="00CC3507" w:rsidP="001C3DAF">
            <w:pPr>
              <w:spacing w:before="120" w:after="0" w:line="240" w:lineRule="auto"/>
              <w:ind w:left="720" w:right="-288"/>
              <w:rPr>
                <w:rFonts w:cstheme="minorHAnsi"/>
                <w:color w:val="000000" w:themeColor="text1"/>
                <w:sz w:val="20"/>
                <w:szCs w:val="20"/>
              </w:rPr>
            </w:pPr>
          </w:p>
        </w:tc>
        <w:tc>
          <w:tcPr>
            <w:tcW w:w="1261" w:type="pct"/>
            <w:tcBorders>
              <w:top w:val="single" w:sz="4" w:space="0" w:color="auto"/>
            </w:tcBorders>
            <w:shd w:val="clear" w:color="auto" w:fill="A8D08D" w:themeFill="accent6" w:themeFillTint="99"/>
            <w:vAlign w:val="center"/>
          </w:tcPr>
          <w:p w14:paraId="78677CC2"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Budżet projektu brutto</w:t>
            </w:r>
          </w:p>
        </w:tc>
        <w:tc>
          <w:tcPr>
            <w:tcW w:w="3116" w:type="pct"/>
            <w:tcBorders>
              <w:top w:val="single" w:sz="4" w:space="0" w:color="auto"/>
              <w:right w:val="single" w:sz="4" w:space="0" w:color="auto"/>
            </w:tcBorders>
          </w:tcPr>
          <w:sdt>
            <w:sdtPr>
              <w:rPr>
                <w:rFonts w:cstheme="minorHAnsi"/>
                <w:b/>
                <w:sz w:val="20"/>
                <w:szCs w:val="20"/>
              </w:rPr>
              <w:id w:val="759410078"/>
              <w:placeholder>
                <w:docPart w:val="2B040268CF7E4527B27C13C5A8C1E6B6"/>
              </w:placeholder>
              <w:showingPlcHdr/>
            </w:sdtPr>
            <w:sdtEndPr/>
            <w:sdtContent>
              <w:p w14:paraId="352A1996" w14:textId="6D530B14"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33BC2A67" w14:textId="77777777" w:rsidR="4D38A986" w:rsidRPr="00620A44" w:rsidRDefault="4D38A986">
            <w:pPr>
              <w:rPr>
                <w:rFonts w:cstheme="minorHAnsi"/>
              </w:rPr>
            </w:pPr>
          </w:p>
        </w:tc>
      </w:tr>
      <w:tr w:rsidR="00CC3507" w:rsidRPr="00620A44" w14:paraId="579D35D2" w14:textId="77777777" w:rsidTr="052EF04F">
        <w:trPr>
          <w:trHeight w:val="457"/>
        </w:trPr>
        <w:sdt>
          <w:sdtPr>
            <w:rPr>
              <w:rFonts w:cstheme="minorHAnsi"/>
              <w:color w:val="44546A" w:themeColor="text2"/>
              <w:sz w:val="20"/>
              <w:szCs w:val="20"/>
            </w:rPr>
            <w:id w:val="1960140550"/>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23058841" w14:textId="595273F7"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tcPr>
          <w:p w14:paraId="2BADD8CC" w14:textId="0E105124" w:rsidR="00CC3507" w:rsidRPr="00620A44" w:rsidRDefault="00CC3507" w:rsidP="001C3DAF">
            <w:pPr>
              <w:spacing w:before="120" w:after="0" w:line="240" w:lineRule="auto"/>
              <w:ind w:left="720" w:right="-288"/>
              <w:rPr>
                <w:rFonts w:cstheme="minorHAnsi"/>
                <w:color w:val="000000" w:themeColor="text1"/>
                <w:sz w:val="20"/>
                <w:szCs w:val="20"/>
              </w:rPr>
            </w:pPr>
          </w:p>
        </w:tc>
        <w:tc>
          <w:tcPr>
            <w:tcW w:w="1261" w:type="pct"/>
            <w:shd w:val="clear" w:color="auto" w:fill="A8D08D" w:themeFill="accent6" w:themeFillTint="99"/>
            <w:vAlign w:val="center"/>
          </w:tcPr>
          <w:p w14:paraId="4762E11A"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Okres realizacji projektu</w:t>
            </w:r>
          </w:p>
        </w:tc>
        <w:tc>
          <w:tcPr>
            <w:tcW w:w="3116" w:type="pct"/>
            <w:vAlign w:val="center"/>
          </w:tcPr>
          <w:sdt>
            <w:sdtPr>
              <w:rPr>
                <w:rFonts w:cstheme="minorHAnsi"/>
                <w:b/>
                <w:sz w:val="20"/>
                <w:szCs w:val="20"/>
              </w:rPr>
              <w:id w:val="-720286266"/>
              <w:placeholder>
                <w:docPart w:val="E8BA72F43FB94CC9B1886DA27F56F090"/>
              </w:placeholder>
              <w:showingPlcHdr/>
            </w:sdtPr>
            <w:sdtEndPr/>
            <w:sdtContent>
              <w:p w14:paraId="376277DD" w14:textId="3AD53BEB"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6EF7153C" w14:textId="77777777" w:rsidR="4D38A986" w:rsidRPr="00620A44" w:rsidRDefault="4D38A986">
            <w:pPr>
              <w:rPr>
                <w:rFonts w:cstheme="minorHAnsi"/>
              </w:rPr>
            </w:pPr>
          </w:p>
        </w:tc>
      </w:tr>
      <w:tr w:rsidR="00CC3507" w:rsidRPr="00620A44" w14:paraId="79913255" w14:textId="77777777" w:rsidTr="052EF04F">
        <w:trPr>
          <w:trHeight w:val="457"/>
        </w:trPr>
        <w:sdt>
          <w:sdtPr>
            <w:rPr>
              <w:rFonts w:cstheme="minorHAnsi"/>
              <w:color w:val="44546A" w:themeColor="text2"/>
              <w:sz w:val="20"/>
              <w:szCs w:val="20"/>
            </w:rPr>
            <w:id w:val="803671940"/>
            <w14:checkbox>
              <w14:checked w14:val="0"/>
              <w14:checkedState w14:val="2612" w14:font="MS Gothic"/>
              <w14:uncheckedState w14:val="2610" w14:font="MS Gothic"/>
            </w14:checkbox>
          </w:sdtPr>
          <w:sdtEndPr/>
          <w:sdtContent>
            <w:tc>
              <w:tcPr>
                <w:tcW w:w="353" w:type="pct"/>
                <w:shd w:val="clear" w:color="auto" w:fill="A8D08D" w:themeFill="accent6" w:themeFillTint="99"/>
              </w:tcPr>
              <w:p w14:paraId="27F0C2EA" w14:textId="26D10B94" w:rsidR="00CC3507" w:rsidRPr="00620A44" w:rsidRDefault="00CC3507" w:rsidP="00CC3507">
                <w:pPr>
                  <w:spacing w:before="120" w:after="0" w:line="240" w:lineRule="auto"/>
                  <w:ind w:right="-288"/>
                  <w:rPr>
                    <w:rFonts w:cstheme="minorHAnsi"/>
                    <w:color w:val="000000" w:themeColor="text1"/>
                    <w:sz w:val="20"/>
                    <w:szCs w:val="20"/>
                  </w:rPr>
                </w:pPr>
                <w:r w:rsidRPr="00620A44">
                  <w:rPr>
                    <w:rFonts w:ascii="Segoe UI Symbol" w:eastAsia="MS Gothic" w:hAnsi="Segoe UI Symbol" w:cs="Segoe UI Symbol"/>
                    <w:color w:val="44546A" w:themeColor="text2"/>
                    <w:sz w:val="20"/>
                    <w:szCs w:val="20"/>
                  </w:rPr>
                  <w:t>☐</w:t>
                </w:r>
              </w:p>
            </w:tc>
          </w:sdtContent>
        </w:sdt>
        <w:tc>
          <w:tcPr>
            <w:tcW w:w="270" w:type="pct"/>
            <w:vMerge/>
          </w:tcPr>
          <w:p w14:paraId="45269FA4" w14:textId="08650EAD" w:rsidR="00CC3507" w:rsidRPr="00620A44" w:rsidRDefault="00CC3507" w:rsidP="001C3DAF">
            <w:pPr>
              <w:spacing w:before="120" w:after="0" w:line="240" w:lineRule="auto"/>
              <w:ind w:left="720" w:right="-288"/>
              <w:rPr>
                <w:rFonts w:cstheme="minorHAnsi"/>
                <w:color w:val="000000" w:themeColor="text1"/>
                <w:sz w:val="20"/>
                <w:szCs w:val="20"/>
              </w:rPr>
            </w:pPr>
          </w:p>
        </w:tc>
        <w:tc>
          <w:tcPr>
            <w:tcW w:w="1261" w:type="pct"/>
            <w:shd w:val="clear" w:color="auto" w:fill="A8D08D" w:themeFill="accent6" w:themeFillTint="99"/>
            <w:vAlign w:val="center"/>
          </w:tcPr>
          <w:p w14:paraId="75C7350F" w14:textId="77777777" w:rsidR="00CC3507" w:rsidRPr="00620A44" w:rsidRDefault="00CC3507" w:rsidP="001C3DAF">
            <w:pPr>
              <w:spacing w:before="60" w:after="60" w:line="240" w:lineRule="auto"/>
              <w:rPr>
                <w:rFonts w:cstheme="minorHAnsi"/>
                <w:sz w:val="20"/>
                <w:szCs w:val="20"/>
              </w:rPr>
            </w:pPr>
            <w:r w:rsidRPr="00620A44">
              <w:rPr>
                <w:rFonts w:cstheme="minorHAnsi"/>
                <w:sz w:val="20"/>
                <w:szCs w:val="20"/>
              </w:rPr>
              <w:t xml:space="preserve">Rola w projekcie (np. za realizację jakich zadań w projekcie odpowiadał Wnioskodawca) </w:t>
            </w:r>
          </w:p>
        </w:tc>
        <w:tc>
          <w:tcPr>
            <w:tcW w:w="3116" w:type="pct"/>
            <w:vAlign w:val="center"/>
          </w:tcPr>
          <w:sdt>
            <w:sdtPr>
              <w:rPr>
                <w:rFonts w:cstheme="minorHAnsi"/>
                <w:b/>
                <w:sz w:val="20"/>
                <w:szCs w:val="20"/>
              </w:rPr>
              <w:id w:val="987517376"/>
              <w:placeholder>
                <w:docPart w:val="2440838747784686B5ECD4A3F4293C4B"/>
              </w:placeholder>
              <w:showingPlcHdr/>
            </w:sdtPr>
            <w:sdtEndPr/>
            <w:sdtContent>
              <w:p w14:paraId="764B8286" w14:textId="05CFEC05" w:rsidR="00CC3507" w:rsidRPr="00620A44" w:rsidRDefault="00CC3507" w:rsidP="001C3DAF">
                <w:pPr>
                  <w:pStyle w:val="Akapitzlist"/>
                  <w:spacing w:before="60" w:after="60" w:line="276" w:lineRule="auto"/>
                  <w:ind w:left="31"/>
                  <w:jc w:val="both"/>
                  <w:rPr>
                    <w:rFonts w:cstheme="minorHAnsi"/>
                    <w:b/>
                    <w:sz w:val="20"/>
                    <w:szCs w:val="20"/>
                  </w:rPr>
                </w:pPr>
                <w:r w:rsidRPr="00620A44">
                  <w:rPr>
                    <w:rStyle w:val="Tekstzastpczy"/>
                    <w:rFonts w:cstheme="minorHAnsi"/>
                    <w:sz w:val="20"/>
                    <w:szCs w:val="20"/>
                  </w:rPr>
                  <w:t>Kliknij lub naciśnij tutaj, aby wprowadzić tekst.</w:t>
                </w:r>
              </w:p>
            </w:sdtContent>
          </w:sdt>
          <w:p w14:paraId="49DB351B" w14:textId="77777777" w:rsidR="00CC3507" w:rsidRPr="00620A44" w:rsidRDefault="00CC3507" w:rsidP="001C3DAF">
            <w:pPr>
              <w:pStyle w:val="Akapitzlist"/>
              <w:spacing w:before="60" w:after="60" w:line="276" w:lineRule="auto"/>
              <w:ind w:left="31"/>
              <w:jc w:val="both"/>
              <w:rPr>
                <w:rFonts w:cstheme="minorHAnsi"/>
                <w:b/>
                <w:sz w:val="20"/>
                <w:szCs w:val="20"/>
              </w:rPr>
            </w:pPr>
          </w:p>
        </w:tc>
      </w:tr>
    </w:tbl>
    <w:p w14:paraId="5244EBCD" w14:textId="77777777" w:rsidR="00E17A6C" w:rsidRPr="00620A44" w:rsidRDefault="00E17A6C" w:rsidP="00E17A6C">
      <w:pPr>
        <w:rPr>
          <w:rFonts w:cstheme="minorHAnsi"/>
        </w:rPr>
      </w:pPr>
    </w:p>
    <w:p w14:paraId="1E3CE4E0" w14:textId="6751A38A" w:rsidR="003767D4" w:rsidRPr="00620A44" w:rsidRDefault="003767D4" w:rsidP="003767D4">
      <w:pPr>
        <w:rPr>
          <w:rFonts w:cstheme="minorHAnsi"/>
        </w:rPr>
      </w:pPr>
      <w:r w:rsidRPr="00620A44">
        <w:rPr>
          <w:rFonts w:cstheme="minorHAnsi"/>
        </w:rPr>
        <w:br w:type="page"/>
      </w:r>
    </w:p>
    <w:p w14:paraId="241115F8" w14:textId="75C24760" w:rsidR="002D21DE" w:rsidRPr="00620A44" w:rsidRDefault="002D21DE" w:rsidP="002D21DE">
      <w:pPr>
        <w:pStyle w:val="Nagwek1"/>
        <w:rPr>
          <w:rFonts w:cstheme="minorHAnsi"/>
        </w:rPr>
      </w:pPr>
      <w:r w:rsidRPr="00620A44">
        <w:rPr>
          <w:rFonts w:cstheme="minorHAnsi"/>
        </w:rPr>
        <w:lastRenderedPageBreak/>
        <w:t>OŚWIADCZENIE O PODWYKONAWSTWIE</w:t>
      </w:r>
    </w:p>
    <w:p w14:paraId="3D2E87E5" w14:textId="77777777" w:rsidR="002D21DE" w:rsidRPr="00620A44" w:rsidRDefault="002D21DE" w:rsidP="002D21DE">
      <w:pPr>
        <w:pStyle w:val="Akapitzlist"/>
        <w:widowControl w:val="0"/>
        <w:autoSpaceDE w:val="0"/>
        <w:autoSpaceDN w:val="0"/>
        <w:spacing w:after="40" w:line="252" w:lineRule="auto"/>
        <w:contextualSpacing w:val="0"/>
        <w:jc w:val="both"/>
        <w:rPr>
          <w:rFonts w:cstheme="minorHAnsi"/>
          <w:b/>
          <w:u w:val="single"/>
        </w:rPr>
      </w:pPr>
    </w:p>
    <w:p w14:paraId="160B3F4F" w14:textId="77777777" w:rsidR="002D21DE" w:rsidRPr="00620A44" w:rsidRDefault="002D21DE" w:rsidP="002D21DE">
      <w:pPr>
        <w:pStyle w:val="Akapitzlist"/>
        <w:widowControl w:val="0"/>
        <w:autoSpaceDE w:val="0"/>
        <w:autoSpaceDN w:val="0"/>
        <w:spacing w:after="40" w:line="252" w:lineRule="auto"/>
        <w:contextualSpacing w:val="0"/>
        <w:jc w:val="both"/>
        <w:rPr>
          <w:rFonts w:cstheme="minorHAnsi"/>
          <w:b/>
          <w:u w:val="single"/>
        </w:rPr>
      </w:pPr>
    </w:p>
    <w:p w14:paraId="3647F12F" w14:textId="3D62C3A4" w:rsidR="002D21DE" w:rsidRPr="00620A44" w:rsidRDefault="002D21DE" w:rsidP="002D21DE">
      <w:pPr>
        <w:pStyle w:val="Akapitzlist"/>
        <w:widowControl w:val="0"/>
        <w:autoSpaceDE w:val="0"/>
        <w:autoSpaceDN w:val="0"/>
        <w:spacing w:after="40" w:line="252" w:lineRule="auto"/>
        <w:contextualSpacing w:val="0"/>
        <w:jc w:val="both"/>
        <w:rPr>
          <w:rFonts w:cstheme="minorHAnsi"/>
          <w:b/>
          <w:u w:val="single"/>
        </w:rPr>
      </w:pPr>
      <w:r w:rsidRPr="00620A44">
        <w:rPr>
          <w:rFonts w:cstheme="minorHAnsi"/>
          <w:b/>
          <w:u w:val="single"/>
        </w:rPr>
        <w:t>Oświadczamy, że projekt w ramach Przedsięwzięcia zrealizujemy*:</w:t>
      </w:r>
    </w:p>
    <w:p w14:paraId="00FC6687" w14:textId="3C546BB6" w:rsidR="002D21DE" w:rsidRPr="00620A44" w:rsidRDefault="005618CE" w:rsidP="002D21DE">
      <w:pPr>
        <w:ind w:left="283"/>
        <w:rPr>
          <w:rFonts w:cstheme="minorHAnsi"/>
        </w:rPr>
      </w:pPr>
      <w:sdt>
        <w:sdtPr>
          <w:rPr>
            <w:rFonts w:cstheme="minorHAnsi"/>
          </w:rPr>
          <w:id w:val="-706329414"/>
          <w14:checkbox>
            <w14:checked w14:val="0"/>
            <w14:checkedState w14:val="2612" w14:font="MS Gothic"/>
            <w14:uncheckedState w14:val="2610" w14:font="MS Gothic"/>
          </w14:checkbox>
        </w:sdtPr>
        <w:sdtEndPr/>
        <w:sdtContent>
          <w:r w:rsidR="002D21DE" w:rsidRPr="00620A44">
            <w:rPr>
              <w:rFonts w:ascii="Segoe UI Symbol" w:eastAsia="MS Gothic" w:hAnsi="Segoe UI Symbol" w:cs="Segoe UI Symbol"/>
            </w:rPr>
            <w:t>☐</w:t>
          </w:r>
        </w:sdtContent>
      </w:sdt>
      <w:r w:rsidR="002D21DE" w:rsidRPr="00620A44">
        <w:rPr>
          <w:rFonts w:cstheme="minorHAnsi"/>
        </w:rPr>
        <w:tab/>
        <w:t>samodzielnie;</w:t>
      </w:r>
    </w:p>
    <w:p w14:paraId="39D46074" w14:textId="2940EA49" w:rsidR="00CC3507" w:rsidRPr="00620A44" w:rsidRDefault="005618CE" w:rsidP="002D21DE">
      <w:pPr>
        <w:ind w:left="283"/>
        <w:rPr>
          <w:rFonts w:cstheme="minorHAnsi"/>
        </w:rPr>
      </w:pPr>
      <w:sdt>
        <w:sdtPr>
          <w:rPr>
            <w:rFonts w:cstheme="minorHAnsi"/>
          </w:rPr>
          <w:id w:val="-390191191"/>
          <w14:checkbox>
            <w14:checked w14:val="0"/>
            <w14:checkedState w14:val="2612" w14:font="MS Gothic"/>
            <w14:uncheckedState w14:val="2610" w14:font="MS Gothic"/>
          </w14:checkbox>
        </w:sdtPr>
        <w:sdtEndPr/>
        <w:sdtContent>
          <w:r w:rsidR="002D21DE" w:rsidRPr="00620A44">
            <w:rPr>
              <w:rFonts w:ascii="Segoe UI Symbol" w:eastAsia="MS Gothic" w:hAnsi="Segoe UI Symbol" w:cs="Segoe UI Symbol"/>
            </w:rPr>
            <w:t>☐</w:t>
          </w:r>
        </w:sdtContent>
      </w:sdt>
      <w:r w:rsidR="002D21DE" w:rsidRPr="00620A44">
        <w:rPr>
          <w:rFonts w:cstheme="minorHAnsi"/>
        </w:rPr>
        <w:tab/>
        <w:t xml:space="preserve">przy udziale podwykonawcy/ów w zakresie** </w:t>
      </w:r>
    </w:p>
    <w:tbl>
      <w:tblPr>
        <w:tblStyle w:val="Tabela-Siatka"/>
        <w:tblW w:w="0" w:type="auto"/>
        <w:tblInd w:w="283" w:type="dxa"/>
        <w:tblLook w:val="04A0" w:firstRow="1" w:lastRow="0" w:firstColumn="1" w:lastColumn="0" w:noHBand="0" w:noVBand="1"/>
      </w:tblPr>
      <w:tblGrid>
        <w:gridCol w:w="717"/>
        <w:gridCol w:w="555"/>
        <w:gridCol w:w="1984"/>
        <w:gridCol w:w="3769"/>
        <w:gridCol w:w="1754"/>
      </w:tblGrid>
      <w:tr w:rsidR="00CC3507" w:rsidRPr="00620A44" w14:paraId="4F483071" w14:textId="77777777" w:rsidTr="00CC3507">
        <w:tc>
          <w:tcPr>
            <w:tcW w:w="717" w:type="dxa"/>
          </w:tcPr>
          <w:p w14:paraId="1DF5EC9B" w14:textId="77777777" w:rsidR="00CC3507" w:rsidRPr="00620A44" w:rsidRDefault="00CC3507" w:rsidP="00CC3507">
            <w:pPr>
              <w:jc w:val="center"/>
              <w:rPr>
                <w:rFonts w:cstheme="minorHAnsi"/>
                <w:bCs/>
                <w:sz w:val="12"/>
                <w:szCs w:val="12"/>
              </w:rPr>
            </w:pPr>
            <w:r w:rsidRPr="00620A44">
              <w:rPr>
                <w:rFonts w:cstheme="minorHAnsi"/>
                <w:bCs/>
                <w:sz w:val="12"/>
                <w:szCs w:val="12"/>
              </w:rPr>
              <w:t>Tajemnica przedsię-biorstwa?</w:t>
            </w:r>
          </w:p>
          <w:p w14:paraId="7E82B0AD" w14:textId="77777777" w:rsidR="00CC3507" w:rsidRPr="00620A44" w:rsidRDefault="00CC3507" w:rsidP="00CC3507">
            <w:pPr>
              <w:rPr>
                <w:rFonts w:cstheme="minorHAnsi"/>
                <w:color w:val="44546A" w:themeColor="text2"/>
                <w:sz w:val="12"/>
                <w:szCs w:val="12"/>
              </w:rPr>
            </w:pPr>
            <w:r w:rsidRPr="00620A44">
              <w:rPr>
                <w:rFonts w:cstheme="minorHAnsi"/>
                <w:bCs/>
                <w:sz w:val="12"/>
                <w:szCs w:val="12"/>
              </w:rPr>
              <w:t>(</w:t>
            </w:r>
            <w:r w:rsidRPr="00620A44">
              <w:rPr>
                <w:rFonts w:eastAsia="Wingdings" w:cstheme="minorHAnsi"/>
                <w:color w:val="44546A" w:themeColor="text2"/>
                <w:sz w:val="12"/>
                <w:szCs w:val="12"/>
              </w:rPr>
              <w:t></w:t>
            </w:r>
            <w:r w:rsidRPr="00620A44">
              <w:rPr>
                <w:rFonts w:cstheme="minorHAnsi"/>
                <w:color w:val="44546A" w:themeColor="text2"/>
                <w:sz w:val="12"/>
                <w:szCs w:val="12"/>
              </w:rPr>
              <w:t>= tak</w:t>
            </w:r>
          </w:p>
          <w:p w14:paraId="22278621" w14:textId="76C0C9CA" w:rsidR="00CC3507" w:rsidRPr="00620A44" w:rsidRDefault="00CC3507" w:rsidP="00CC3507">
            <w:pPr>
              <w:rPr>
                <w:rFonts w:cstheme="minorHAnsi"/>
              </w:rPr>
            </w:pPr>
            <w:r w:rsidRPr="00620A44">
              <w:rPr>
                <w:rFonts w:eastAsia="MS Gothic" w:cstheme="minorHAnsi"/>
                <w:color w:val="44546A" w:themeColor="text2"/>
                <w:sz w:val="12"/>
                <w:szCs w:val="12"/>
              </w:rPr>
              <w:t>□</w:t>
            </w:r>
            <w:r w:rsidRPr="00620A44">
              <w:rPr>
                <w:rFonts w:cstheme="minorHAnsi"/>
                <w:color w:val="44546A" w:themeColor="text2"/>
                <w:sz w:val="12"/>
                <w:szCs w:val="12"/>
              </w:rPr>
              <w:t>= nie)</w:t>
            </w:r>
          </w:p>
        </w:tc>
        <w:tc>
          <w:tcPr>
            <w:tcW w:w="555" w:type="dxa"/>
          </w:tcPr>
          <w:p w14:paraId="615169B7" w14:textId="6A2AF7BF" w:rsidR="00CC3507" w:rsidRPr="00620A44" w:rsidRDefault="00CC3507" w:rsidP="00CC3507">
            <w:pPr>
              <w:rPr>
                <w:rFonts w:cstheme="minorHAnsi"/>
              </w:rPr>
            </w:pPr>
            <w:r w:rsidRPr="00620A44">
              <w:rPr>
                <w:rFonts w:cstheme="minorHAnsi"/>
                <w:sz w:val="18"/>
                <w:szCs w:val="18"/>
              </w:rPr>
              <w:t>L.p.</w:t>
            </w:r>
          </w:p>
        </w:tc>
        <w:tc>
          <w:tcPr>
            <w:tcW w:w="1984" w:type="dxa"/>
          </w:tcPr>
          <w:p w14:paraId="0B51877F" w14:textId="0D6F4DEE" w:rsidR="00CC3507" w:rsidRPr="00620A44" w:rsidRDefault="00CC3507" w:rsidP="00CC3507">
            <w:pPr>
              <w:rPr>
                <w:rFonts w:cstheme="minorHAnsi"/>
              </w:rPr>
            </w:pPr>
            <w:r w:rsidRPr="00620A44">
              <w:rPr>
                <w:rFonts w:cstheme="minorHAnsi"/>
                <w:sz w:val="18"/>
                <w:szCs w:val="18"/>
              </w:rPr>
              <w:t>Oznaczenie Podwykonawcy (nazwa, adres, NIP)</w:t>
            </w:r>
          </w:p>
        </w:tc>
        <w:tc>
          <w:tcPr>
            <w:tcW w:w="3769" w:type="dxa"/>
          </w:tcPr>
          <w:p w14:paraId="51C7C9D5" w14:textId="020D5A63" w:rsidR="00CC3507" w:rsidRPr="00620A44" w:rsidRDefault="00CC3507" w:rsidP="00CC3507">
            <w:pPr>
              <w:rPr>
                <w:rFonts w:cstheme="minorHAnsi"/>
              </w:rPr>
            </w:pPr>
            <w:r w:rsidRPr="00620A44">
              <w:rPr>
                <w:rFonts w:cstheme="minorHAnsi"/>
                <w:sz w:val="18"/>
                <w:szCs w:val="18"/>
              </w:rPr>
              <w:t>Zakres Prac B+R</w:t>
            </w:r>
          </w:p>
        </w:tc>
        <w:tc>
          <w:tcPr>
            <w:tcW w:w="1754" w:type="dxa"/>
          </w:tcPr>
          <w:p w14:paraId="7896E125" w14:textId="794046FE" w:rsidR="00CC3507" w:rsidRPr="00620A44" w:rsidRDefault="00CC3507" w:rsidP="00CC3507">
            <w:pPr>
              <w:rPr>
                <w:rFonts w:cstheme="minorHAnsi"/>
              </w:rPr>
            </w:pPr>
            <w:r w:rsidRPr="00620A44">
              <w:rPr>
                <w:rFonts w:cstheme="minorHAnsi"/>
                <w:sz w:val="18"/>
                <w:szCs w:val="18"/>
              </w:rPr>
              <w:t>Szacowany udział w łącznym wolumenie Prac B+R [%]</w:t>
            </w:r>
          </w:p>
        </w:tc>
      </w:tr>
      <w:tr w:rsidR="00CC3507" w:rsidRPr="00620A44" w14:paraId="3D42529A" w14:textId="77777777" w:rsidTr="00CC3507">
        <w:sdt>
          <w:sdtPr>
            <w:rPr>
              <w:rFonts w:cstheme="minorHAnsi"/>
              <w:color w:val="44546A" w:themeColor="text2"/>
              <w:sz w:val="20"/>
              <w:szCs w:val="20"/>
            </w:rPr>
            <w:id w:val="1135911911"/>
            <w14:checkbox>
              <w14:checked w14:val="0"/>
              <w14:checkedState w14:val="2612" w14:font="MS Gothic"/>
              <w14:uncheckedState w14:val="2610" w14:font="MS Gothic"/>
            </w14:checkbox>
          </w:sdtPr>
          <w:sdtEndPr/>
          <w:sdtContent>
            <w:tc>
              <w:tcPr>
                <w:tcW w:w="717" w:type="dxa"/>
              </w:tcPr>
              <w:p w14:paraId="0F294BAA" w14:textId="34D8D6EB" w:rsidR="00CC3507" w:rsidRPr="00620A44" w:rsidRDefault="00CC3507" w:rsidP="00CC3507">
                <w:pPr>
                  <w:jc w:val="center"/>
                  <w:rPr>
                    <w:rFonts w:cstheme="minorHAnsi"/>
                    <w:bCs/>
                    <w:sz w:val="20"/>
                    <w:szCs w:val="20"/>
                  </w:rPr>
                </w:pPr>
                <w:r w:rsidRPr="00620A44">
                  <w:rPr>
                    <w:rFonts w:ascii="Segoe UI Symbol" w:eastAsia="MS Gothic" w:hAnsi="Segoe UI Symbol" w:cs="Segoe UI Symbol"/>
                    <w:color w:val="44546A" w:themeColor="text2"/>
                    <w:sz w:val="20"/>
                    <w:szCs w:val="20"/>
                  </w:rPr>
                  <w:t>☐</w:t>
                </w:r>
              </w:p>
            </w:tc>
          </w:sdtContent>
        </w:sdt>
        <w:tc>
          <w:tcPr>
            <w:tcW w:w="555" w:type="dxa"/>
          </w:tcPr>
          <w:p w14:paraId="3E486EB5" w14:textId="25E31681" w:rsidR="00CC3507" w:rsidRPr="00620A44" w:rsidRDefault="00CC3507" w:rsidP="00CC3507">
            <w:pPr>
              <w:rPr>
                <w:rFonts w:cstheme="minorHAnsi"/>
                <w:sz w:val="20"/>
                <w:szCs w:val="20"/>
              </w:rPr>
            </w:pPr>
            <w:r w:rsidRPr="00620A44">
              <w:rPr>
                <w:rFonts w:cstheme="minorHAnsi"/>
                <w:sz w:val="20"/>
                <w:szCs w:val="20"/>
              </w:rPr>
              <w:t>1.</w:t>
            </w:r>
          </w:p>
        </w:tc>
        <w:tc>
          <w:tcPr>
            <w:tcW w:w="1984" w:type="dxa"/>
          </w:tcPr>
          <w:p w14:paraId="7BCBE733" w14:textId="77777777" w:rsidR="00CC3507" w:rsidRPr="00620A44" w:rsidRDefault="00CC3507" w:rsidP="00CC3507">
            <w:pPr>
              <w:rPr>
                <w:rFonts w:cstheme="minorHAnsi"/>
                <w:sz w:val="20"/>
                <w:szCs w:val="20"/>
              </w:rPr>
            </w:pPr>
          </w:p>
        </w:tc>
        <w:tc>
          <w:tcPr>
            <w:tcW w:w="3769" w:type="dxa"/>
          </w:tcPr>
          <w:p w14:paraId="58717A60" w14:textId="77777777" w:rsidR="00CC3507" w:rsidRPr="00620A44" w:rsidRDefault="00CC3507" w:rsidP="00CC3507">
            <w:pPr>
              <w:rPr>
                <w:rFonts w:cstheme="minorHAnsi"/>
                <w:sz w:val="20"/>
                <w:szCs w:val="20"/>
              </w:rPr>
            </w:pPr>
          </w:p>
        </w:tc>
        <w:tc>
          <w:tcPr>
            <w:tcW w:w="1754" w:type="dxa"/>
          </w:tcPr>
          <w:p w14:paraId="14708F9E" w14:textId="77777777" w:rsidR="00CC3507" w:rsidRPr="00620A44" w:rsidRDefault="00CC3507" w:rsidP="00CC3507">
            <w:pPr>
              <w:rPr>
                <w:rFonts w:cstheme="minorHAnsi"/>
                <w:sz w:val="20"/>
                <w:szCs w:val="20"/>
              </w:rPr>
            </w:pPr>
          </w:p>
        </w:tc>
      </w:tr>
    </w:tbl>
    <w:p w14:paraId="03A93847" w14:textId="77777777" w:rsidR="00CC3507" w:rsidRPr="00620A44" w:rsidRDefault="00CC3507" w:rsidP="002D21DE">
      <w:pPr>
        <w:ind w:left="283"/>
        <w:rPr>
          <w:rFonts w:cstheme="minorHAnsi"/>
        </w:rPr>
      </w:pPr>
    </w:p>
    <w:p w14:paraId="6DF60356" w14:textId="18FED7CB" w:rsidR="002D21DE" w:rsidRPr="00620A44" w:rsidRDefault="002D21DE" w:rsidP="002D21DE">
      <w:pPr>
        <w:ind w:left="283"/>
        <w:rPr>
          <w:rFonts w:cstheme="minorHAnsi"/>
        </w:rPr>
      </w:pPr>
      <w:r w:rsidRPr="00620A44">
        <w:rPr>
          <w:rFonts w:cstheme="minorHAnsi"/>
        </w:rPr>
        <w:t>………………………………….............................................................................................................................</w:t>
      </w:r>
    </w:p>
    <w:p w14:paraId="11EAE039" w14:textId="77777777" w:rsidR="002D21DE" w:rsidRPr="00620A44" w:rsidRDefault="002D21DE" w:rsidP="002D21DE">
      <w:pPr>
        <w:spacing w:after="40" w:line="252" w:lineRule="auto"/>
        <w:ind w:left="360"/>
        <w:rPr>
          <w:rFonts w:cstheme="minorHAnsi"/>
          <w:i/>
        </w:rPr>
      </w:pPr>
    </w:p>
    <w:p w14:paraId="7AA8B1F6" w14:textId="77777777" w:rsidR="002D21DE" w:rsidRPr="00620A44" w:rsidRDefault="002D21DE" w:rsidP="002D21DE">
      <w:pPr>
        <w:spacing w:after="40" w:line="252" w:lineRule="auto"/>
        <w:ind w:left="360"/>
        <w:jc w:val="both"/>
        <w:rPr>
          <w:rFonts w:cstheme="minorHAnsi"/>
          <w:i/>
        </w:rPr>
      </w:pPr>
      <w:r w:rsidRPr="00620A44">
        <w:rPr>
          <w:rFonts w:cstheme="minorHAnsi"/>
          <w:i/>
        </w:rPr>
        <w:t>*należy zaznaczyć symbolem X odpowiedni kwadrat</w:t>
      </w:r>
    </w:p>
    <w:p w14:paraId="34C0209B" w14:textId="475304E1" w:rsidR="002D21DE" w:rsidRPr="00620A44" w:rsidRDefault="002D21DE" w:rsidP="002D21DE">
      <w:pPr>
        <w:spacing w:after="40" w:line="252" w:lineRule="auto"/>
        <w:ind w:left="360"/>
        <w:jc w:val="both"/>
        <w:rPr>
          <w:rFonts w:cstheme="minorHAnsi"/>
          <w:bCs/>
          <w:i/>
        </w:rPr>
      </w:pPr>
      <w:r w:rsidRPr="00620A44">
        <w:rPr>
          <w:rFonts w:cstheme="minorHAnsi"/>
          <w:i/>
        </w:rPr>
        <w:t>**należy opisać zakres tematyczny, w jakim Wnioskodawca będzie współpracować z podwykonawcami.</w:t>
      </w:r>
    </w:p>
    <w:p w14:paraId="2C49FCA7" w14:textId="77777777" w:rsidR="00E17A6C" w:rsidRPr="00620A44" w:rsidRDefault="00E17A6C" w:rsidP="00E17A6C">
      <w:pPr>
        <w:rPr>
          <w:rFonts w:cstheme="minorHAnsi"/>
        </w:rPr>
      </w:pPr>
    </w:p>
    <w:p w14:paraId="418D4C37"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t>OŚWIADCZENIE O BRAKU PODSTAW WYKLUCZENIA</w:t>
      </w:r>
    </w:p>
    <w:p w14:paraId="64B1B790" w14:textId="617CCA9F" w:rsidR="00E17A6C" w:rsidRPr="00620A44" w:rsidRDefault="00E17A6C" w:rsidP="00E17A6C">
      <w:pPr>
        <w:pStyle w:val="Akapitzlist"/>
        <w:spacing w:before="60" w:after="60" w:line="276" w:lineRule="auto"/>
        <w:ind w:left="0"/>
        <w:contextualSpacing w:val="0"/>
        <w:jc w:val="both"/>
        <w:rPr>
          <w:rFonts w:cstheme="minorHAnsi"/>
          <w:sz w:val="20"/>
          <w:szCs w:val="20"/>
        </w:rPr>
      </w:pPr>
      <w:r w:rsidRPr="00620A44">
        <w:rPr>
          <w:rFonts w:cstheme="minorHAnsi"/>
          <w:sz w:val="20"/>
          <w:szCs w:val="20"/>
        </w:rPr>
        <w:t>Ja/My, niżej podpisany/podpisani oświadczam/oświadczamy, że w stosunku do Wnioskodawcy (a w przypadku złożenia Wniosku łącznie przez kilka podmiotów – w stosunku do żadnego z podmiotów działających łącznie jako Wnioskodawca), nie zachodzą podstawy wykluczenia z Postępowania, o których mowa w rozdziale II ppkt 2.</w:t>
      </w:r>
      <w:r w:rsidR="00416914" w:rsidRPr="00620A44">
        <w:rPr>
          <w:rFonts w:cstheme="minorHAnsi"/>
          <w:sz w:val="20"/>
          <w:szCs w:val="20"/>
        </w:rPr>
        <w:t xml:space="preserve">2 </w:t>
      </w:r>
      <w:r w:rsidRPr="00620A44">
        <w:rPr>
          <w:rFonts w:cstheme="minorHAnsi"/>
          <w:sz w:val="20"/>
          <w:szCs w:val="20"/>
        </w:rPr>
        <w:t xml:space="preserve">ust. </w:t>
      </w:r>
      <w:r w:rsidR="00416914" w:rsidRPr="00620A44">
        <w:rPr>
          <w:rFonts w:cstheme="minorHAnsi"/>
          <w:sz w:val="20"/>
          <w:szCs w:val="20"/>
        </w:rPr>
        <w:t xml:space="preserve">1 </w:t>
      </w:r>
      <w:r w:rsidRPr="00620A44">
        <w:rPr>
          <w:rFonts w:cstheme="minorHAnsi"/>
          <w:sz w:val="20"/>
          <w:szCs w:val="20"/>
        </w:rPr>
        <w:t>Regulaminu.</w:t>
      </w:r>
    </w:p>
    <w:p w14:paraId="648B754A" w14:textId="77777777" w:rsidR="00E17A6C" w:rsidRPr="00620A44" w:rsidRDefault="00E17A6C" w:rsidP="00E17A6C">
      <w:pPr>
        <w:rPr>
          <w:rFonts w:cstheme="minorHAnsi"/>
        </w:rPr>
      </w:pPr>
    </w:p>
    <w:p w14:paraId="551F78D7" w14:textId="77777777" w:rsidR="00E17A6C" w:rsidRPr="00620A44" w:rsidRDefault="00E17A6C" w:rsidP="00E17A6C">
      <w:pPr>
        <w:pStyle w:val="Nagwek1"/>
        <w:spacing w:before="120" w:after="120" w:line="240" w:lineRule="auto"/>
        <w:ind w:left="714" w:hanging="357"/>
        <w:rPr>
          <w:rFonts w:cstheme="minorHAnsi"/>
        </w:rPr>
      </w:pPr>
      <w:r w:rsidRPr="00620A44">
        <w:rPr>
          <w:rFonts w:cstheme="minorHAnsi"/>
        </w:rPr>
        <w:t>INNE OŚWIADCZENIA WNIOSKODAWCY</w:t>
      </w:r>
    </w:p>
    <w:p w14:paraId="336BAB98" w14:textId="77777777" w:rsidR="00E17A6C" w:rsidRPr="00620A44" w:rsidRDefault="00E17A6C" w:rsidP="00E17A6C">
      <w:pPr>
        <w:pStyle w:val="Akapitzlist"/>
        <w:spacing w:before="60" w:after="60" w:line="276" w:lineRule="auto"/>
        <w:ind w:left="0"/>
        <w:contextualSpacing w:val="0"/>
        <w:jc w:val="both"/>
        <w:rPr>
          <w:rFonts w:cstheme="minorHAnsi"/>
          <w:sz w:val="20"/>
          <w:szCs w:val="20"/>
        </w:rPr>
      </w:pPr>
      <w:r w:rsidRPr="00620A44">
        <w:rPr>
          <w:rFonts w:cstheme="minorHAnsi"/>
          <w:sz w:val="20"/>
          <w:szCs w:val="20"/>
        </w:rPr>
        <w:t>Ja/My, niżej podpisany/podpisani oświadczam/oświadczamy w imieniu Wnioskodawcy (a w przypadku złożenia Wniosku łącznie przez kilka podmiotów – w imieniu każdego z podmiotów działających łącznie jako Wnioskodawca), że:</w:t>
      </w:r>
    </w:p>
    <w:p w14:paraId="44A2B7BE" w14:textId="094480D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 xml:space="preserve">Wnioskodawca zapoznał się z warunkami </w:t>
      </w:r>
      <w:r w:rsidR="00672B8B" w:rsidRPr="00620A44">
        <w:rPr>
          <w:rFonts w:cstheme="minorHAnsi"/>
          <w:sz w:val="20"/>
          <w:szCs w:val="20"/>
        </w:rPr>
        <w:t xml:space="preserve">zamówienia </w:t>
      </w:r>
      <w:r w:rsidRPr="00620A44">
        <w:rPr>
          <w:rFonts w:cstheme="minorHAnsi"/>
          <w:sz w:val="20"/>
          <w:szCs w:val="20"/>
        </w:rPr>
        <w:t xml:space="preserve">określonym przez Narodowe Centrum Badań i Rozwoju w Regulaminie oraz w Umowie i uznaje się związany określonymi w nich zasadami Postępowania oraz zdobytymi informacjami niezbędnymi do przygotowania Wniosku, </w:t>
      </w:r>
    </w:p>
    <w:p w14:paraId="316FBF7A"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Wnioskodawca akceptuje treść Regulaminu oraz Załączników do Regulaminu, w tym wzoru Umowy, oraz zawartych w nich warunków, w tym warunków płatności oraz terminu realizacji Przedsięwzięcia i nie wnosi do nich uwag,</w:t>
      </w:r>
    </w:p>
    <w:p w14:paraId="271181CA"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Wnioskodawca spełnia wszystkie wymagania zawarte w Regulaminie,</w:t>
      </w:r>
    </w:p>
    <w:p w14:paraId="65ACED62"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Wnioskodawca wyraża zgodę na doręczenie korespondencji, w tym pism i informacji w Postępowaniu w wersji elektronicznej, na adres e-mail wskazany w punkcie C. Wniosku,</w:t>
      </w:r>
    </w:p>
    <w:p w14:paraId="361BC1FC" w14:textId="72C5EDC3" w:rsidR="00E17A6C" w:rsidRPr="00620A44" w:rsidRDefault="00E17A6C" w:rsidP="052EF04F">
      <w:pPr>
        <w:pStyle w:val="Styl4"/>
        <w:numPr>
          <w:ilvl w:val="0"/>
          <w:numId w:val="3"/>
        </w:numPr>
        <w:spacing w:before="60" w:after="60" w:line="276" w:lineRule="auto"/>
        <w:jc w:val="both"/>
        <w:rPr>
          <w:rFonts w:cstheme="minorHAnsi"/>
          <w:sz w:val="20"/>
          <w:szCs w:val="20"/>
        </w:rPr>
      </w:pPr>
      <w:r w:rsidRPr="00620A44">
        <w:rPr>
          <w:rFonts w:cstheme="minorHAnsi"/>
          <w:sz w:val="20"/>
          <w:szCs w:val="20"/>
        </w:rPr>
        <w:t>Wnioskodawca (a w przypadku złożenia Wniosku łącznie przez kilka podmiotów: Żaden z  podmiotów działających łącznie jako Wnioskodawca), nie złożył ponad niniejszy Wniosek innego Wniosku w Postępowaniu,</w:t>
      </w:r>
      <w:r w:rsidR="00427D27" w:rsidRPr="00620A44">
        <w:rPr>
          <w:rFonts w:cstheme="minorHAnsi"/>
          <w:sz w:val="20"/>
          <w:szCs w:val="20"/>
        </w:rPr>
        <w:t xml:space="preserve"> poza przypadkami wyraźnie dopuszczalnymi przez Regulamin,</w:t>
      </w:r>
    </w:p>
    <w:p w14:paraId="61EDC446"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lastRenderedPageBreak/>
        <w:t>Wnioskodawca oświadcza i gwarantuje, że Prace B+R wykonywane w ramach Umowy, nie będą finansowane ze środków publicznych, a w szczególności ze środków pochodzących z budżetu Unii Europejskiej, poza wynagrodzeniem wypłacanym zgodnie z Umową przez Narodowe Centrum Badań i Rozwoju,</w:t>
      </w:r>
    </w:p>
    <w:p w14:paraId="798FA890"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złożony przez Wnioskodawcę Wniosek jest zgodny z treścią Regulaminu,</w:t>
      </w:r>
    </w:p>
    <w:p w14:paraId="1742952D" w14:textId="77777777" w:rsidR="00E17A6C" w:rsidRPr="00620A44" w:rsidRDefault="00E17A6C" w:rsidP="00E17A6C">
      <w:pPr>
        <w:pStyle w:val="Styl4"/>
        <w:numPr>
          <w:ilvl w:val="0"/>
          <w:numId w:val="3"/>
        </w:numPr>
        <w:spacing w:before="60" w:after="60" w:line="276" w:lineRule="auto"/>
        <w:ind w:hanging="357"/>
        <w:jc w:val="both"/>
        <w:rPr>
          <w:rFonts w:cstheme="minorHAnsi"/>
          <w:sz w:val="20"/>
          <w:szCs w:val="20"/>
        </w:rPr>
      </w:pPr>
      <w:r w:rsidRPr="00620A44">
        <w:rPr>
          <w:rFonts w:cstheme="minorHAnsi"/>
          <w:sz w:val="20"/>
          <w:szCs w:val="20"/>
        </w:rPr>
        <w:t>Wnioskodawca wnosi o dopuszczenie do udziału w Postępowaniu i o zawarcie Umowy,</w:t>
      </w:r>
    </w:p>
    <w:p w14:paraId="7061925F" w14:textId="77777777" w:rsidR="00E17A6C" w:rsidRPr="00620A44" w:rsidRDefault="00E17A6C" w:rsidP="00E17A6C">
      <w:pPr>
        <w:pStyle w:val="Styl4"/>
        <w:numPr>
          <w:ilvl w:val="0"/>
          <w:numId w:val="3"/>
        </w:numPr>
        <w:spacing w:before="60" w:after="60" w:line="276" w:lineRule="auto"/>
        <w:ind w:hanging="357"/>
        <w:jc w:val="both"/>
        <w:rPr>
          <w:rFonts w:cstheme="minorHAnsi"/>
          <w:sz w:val="20"/>
          <w:szCs w:val="20"/>
        </w:rPr>
      </w:pPr>
      <w:r w:rsidRPr="00620A44">
        <w:rPr>
          <w:rFonts w:cstheme="minorHAnsi"/>
          <w:sz w:val="20"/>
          <w:szCs w:val="20"/>
        </w:rPr>
        <w:t>w przypadku dopuszczenia Wnioskodawcy do zawarcia Umowy, zobowiązuje się on w terminie i miejscu wyznaczonym przez NCBR do zawarcia Umowy zgodnie z Regulaminem,</w:t>
      </w:r>
    </w:p>
    <w:p w14:paraId="6A393B19" w14:textId="77777777" w:rsidR="00E17A6C" w:rsidRPr="00620A44" w:rsidRDefault="00E17A6C" w:rsidP="00E17A6C">
      <w:pPr>
        <w:pStyle w:val="Styl4"/>
        <w:numPr>
          <w:ilvl w:val="0"/>
          <w:numId w:val="3"/>
        </w:numPr>
        <w:spacing w:before="60" w:after="60" w:line="276" w:lineRule="auto"/>
        <w:jc w:val="both"/>
        <w:rPr>
          <w:rFonts w:cstheme="minorHAnsi"/>
          <w:sz w:val="20"/>
          <w:szCs w:val="20"/>
        </w:rPr>
      </w:pPr>
      <w:r w:rsidRPr="00620A44">
        <w:rPr>
          <w:rFonts w:cstheme="minorHAnsi"/>
          <w:sz w:val="20"/>
          <w:szCs w:val="20"/>
        </w:rPr>
        <w:t xml:space="preserve">że osoby wskazane we Wniosku zostały poinformowane o regulacjach wynikających z RODO, ustawy z dnia 10 maja 2018 roku </w:t>
      </w:r>
      <w:r w:rsidRPr="00620A44">
        <w:rPr>
          <w:rFonts w:cstheme="minorHAnsi"/>
          <w:i/>
          <w:sz w:val="20"/>
          <w:szCs w:val="20"/>
        </w:rPr>
        <w:t>o ochronie danych</w:t>
      </w:r>
      <w:r w:rsidRPr="00620A44">
        <w:rPr>
          <w:rFonts w:cstheme="minorHAnsi"/>
          <w:sz w:val="20"/>
          <w:szCs w:val="20"/>
        </w:rPr>
        <w:t xml:space="preserve"> (t.j. Dz. U. z 2019 r. poz. 1781) oraz powiązanymi z nim powszechnie obowiązującymi przepisami prawa polskiego,</w:t>
      </w:r>
    </w:p>
    <w:p w14:paraId="01C5F345" w14:textId="77777777" w:rsidR="008B5C2C" w:rsidRPr="005755DE" w:rsidRDefault="00E17A6C" w:rsidP="00E17A6C">
      <w:pPr>
        <w:pStyle w:val="Styl4"/>
        <w:numPr>
          <w:ilvl w:val="0"/>
          <w:numId w:val="3"/>
        </w:numPr>
        <w:spacing w:before="60" w:after="60" w:line="276" w:lineRule="auto"/>
        <w:jc w:val="both"/>
        <w:rPr>
          <w:ins w:id="121" w:author="Autor"/>
          <w:rFonts w:cstheme="minorHAnsi"/>
        </w:rPr>
      </w:pPr>
      <w:r w:rsidRPr="00620A44">
        <w:rPr>
          <w:rFonts w:cstheme="minorHAnsi"/>
          <w:sz w:val="20"/>
          <w:szCs w:val="20"/>
        </w:rPr>
        <w:t>że zobowiązuje się w imieniu NCBR do wykonywania wobec osób, których dane dotyczą, obowiązku informacyjnego wynikającego z art. 13 i art. 14 RODO oraz, że spełnił wobec wszystkich osób wskazanych we Wniosku obowiązek informacyjny o którym mowa powyżej, zgodnie ze wzorami wskazanymi w załącznikach do Regulaminu</w:t>
      </w:r>
      <w:ins w:id="122" w:author="Autor">
        <w:r w:rsidR="008B5C2C">
          <w:rPr>
            <w:rFonts w:cstheme="minorHAnsi"/>
            <w:sz w:val="20"/>
            <w:szCs w:val="20"/>
          </w:rPr>
          <w:t>,</w:t>
        </w:r>
        <w:bookmarkStart w:id="123" w:name="_GoBack"/>
      </w:ins>
    </w:p>
    <w:bookmarkEnd w:id="123"/>
    <w:p w14:paraId="309D2033" w14:textId="53890C35" w:rsidR="00E17A6C" w:rsidRPr="00620A44" w:rsidRDefault="008B5C2C" w:rsidP="00E17A6C">
      <w:pPr>
        <w:pStyle w:val="Styl4"/>
        <w:numPr>
          <w:ilvl w:val="0"/>
          <w:numId w:val="3"/>
        </w:numPr>
        <w:spacing w:before="60" w:after="60" w:line="276" w:lineRule="auto"/>
        <w:jc w:val="both"/>
        <w:rPr>
          <w:rFonts w:cstheme="minorHAnsi"/>
        </w:rPr>
      </w:pPr>
      <w:ins w:id="124" w:author="Autor">
        <w:r w:rsidRPr="008B5C2C">
          <w:rPr>
            <w:rFonts w:cstheme="minorHAnsi"/>
            <w:sz w:val="20"/>
            <w:szCs w:val="20"/>
          </w:rPr>
          <w:t xml:space="preserve">w przypadku, jeśli </w:t>
        </w:r>
        <w:r>
          <w:rPr>
            <w:rFonts w:cstheme="minorHAnsi"/>
            <w:sz w:val="20"/>
            <w:szCs w:val="20"/>
          </w:rPr>
          <w:t>Wnioskodawca</w:t>
        </w:r>
        <w:r w:rsidRPr="008B5C2C">
          <w:rPr>
            <w:rFonts w:cstheme="minorHAnsi"/>
            <w:sz w:val="20"/>
            <w:szCs w:val="20"/>
          </w:rPr>
          <w:t xml:space="preserve"> uczestniczy w realizacji więcej niż jednego Strumienia w ramach Przedsięwzięcia, </w:t>
        </w:r>
        <w:bookmarkStart w:id="125" w:name="_Hlk62642513"/>
        <w:r w:rsidRPr="008B5C2C">
          <w:rPr>
            <w:rFonts w:cstheme="minorHAnsi"/>
            <w:sz w:val="20"/>
            <w:szCs w:val="20"/>
          </w:rPr>
          <w:t xml:space="preserve">przedmiot Prac B+R </w:t>
        </w:r>
        <w:r>
          <w:rPr>
            <w:rFonts w:cstheme="minorHAnsi"/>
            <w:sz w:val="20"/>
            <w:szCs w:val="20"/>
          </w:rPr>
          <w:t xml:space="preserve">w każdym Strumieniu w którym uczestniczy </w:t>
        </w:r>
        <w:r w:rsidRPr="008B5C2C">
          <w:rPr>
            <w:rFonts w:cstheme="minorHAnsi"/>
            <w:sz w:val="20"/>
            <w:szCs w:val="20"/>
          </w:rPr>
          <w:t xml:space="preserve">będzie się różnić </w:t>
        </w:r>
        <w:bookmarkEnd w:id="125"/>
        <w:r w:rsidRPr="008B5C2C">
          <w:rPr>
            <w:rFonts w:cstheme="minorHAnsi"/>
            <w:sz w:val="20"/>
            <w:szCs w:val="20"/>
          </w:rPr>
          <w:t>(tzn. że przedmiotem jego prac będą różne Rozwiązania), z zastrzeżeniem, że w obu przypadkach może korzystać z tożsamego Background IP</w:t>
        </w:r>
      </w:ins>
      <w:r w:rsidR="00E17A6C" w:rsidRPr="00620A44">
        <w:rPr>
          <w:rFonts w:cstheme="minorHAnsi"/>
          <w:sz w:val="20"/>
          <w:szCs w:val="20"/>
        </w:rPr>
        <w:t xml:space="preserve">.  </w:t>
      </w:r>
    </w:p>
    <w:p w14:paraId="16E91082" w14:textId="77777777" w:rsidR="00E17A6C" w:rsidRPr="00620A44" w:rsidRDefault="00E17A6C" w:rsidP="00E17A6C">
      <w:pPr>
        <w:pStyle w:val="Styl4"/>
        <w:numPr>
          <w:ilvl w:val="0"/>
          <w:numId w:val="0"/>
        </w:numPr>
        <w:spacing w:before="60" w:after="60" w:line="276" w:lineRule="auto"/>
        <w:ind w:left="360" w:hanging="360"/>
        <w:jc w:val="both"/>
        <w:rPr>
          <w:rFonts w:cstheme="minorHAnsi"/>
        </w:rPr>
      </w:pPr>
    </w:p>
    <w:p w14:paraId="5BBB5F59" w14:textId="25421228" w:rsidR="006C7412" w:rsidRPr="00620A44" w:rsidRDefault="006C7412" w:rsidP="00E17A6C">
      <w:pPr>
        <w:pStyle w:val="Nagwek1"/>
        <w:spacing w:before="120" w:after="120" w:line="240" w:lineRule="auto"/>
        <w:ind w:left="714" w:hanging="357"/>
        <w:rPr>
          <w:rFonts w:cstheme="minorHAnsi"/>
        </w:rPr>
      </w:pPr>
      <w:r w:rsidRPr="00620A44">
        <w:rPr>
          <w:rFonts w:cstheme="minorHAnsi"/>
        </w:rPr>
        <w:t>WARIANT B I PLAN KOMERCJALIZACJI</w:t>
      </w:r>
    </w:p>
    <w:tbl>
      <w:tblPr>
        <w:tblStyle w:val="Tabela-Siatka"/>
        <w:tblW w:w="0" w:type="auto"/>
        <w:tblLook w:val="04A0" w:firstRow="1" w:lastRow="0" w:firstColumn="1" w:lastColumn="0" w:noHBand="0" w:noVBand="1"/>
      </w:tblPr>
      <w:tblGrid>
        <w:gridCol w:w="5098"/>
        <w:gridCol w:w="2268"/>
        <w:gridCol w:w="1696"/>
      </w:tblGrid>
      <w:tr w:rsidR="00D42C00" w:rsidRPr="00620A44" w14:paraId="42BDF7A7" w14:textId="77777777" w:rsidTr="00D42C00">
        <w:tc>
          <w:tcPr>
            <w:tcW w:w="5098" w:type="dxa"/>
            <w:vAlign w:val="center"/>
          </w:tcPr>
          <w:p w14:paraId="2EFD3F79" w14:textId="4081CE14" w:rsidR="00D42C00" w:rsidRPr="00620A44" w:rsidRDefault="004B3F12" w:rsidP="00D42C00">
            <w:pPr>
              <w:rPr>
                <w:rFonts w:cstheme="minorHAnsi"/>
              </w:rPr>
            </w:pPr>
            <w:r w:rsidRPr="00620A44">
              <w:rPr>
                <w:rFonts w:cstheme="minorHAnsi"/>
              </w:rPr>
              <w:t>Wnioskodawca</w:t>
            </w:r>
            <w:r w:rsidR="00D42C00" w:rsidRPr="00620A44">
              <w:rPr>
                <w:rFonts w:cstheme="minorHAnsi"/>
              </w:rPr>
              <w:t xml:space="preserve"> wybiera Wariant B w przedmiocie zasad współpracy dotyczącej Komercjalizacji Rozwiązania</w:t>
            </w:r>
          </w:p>
        </w:tc>
        <w:tc>
          <w:tcPr>
            <w:tcW w:w="2268" w:type="dxa"/>
            <w:vAlign w:val="center"/>
          </w:tcPr>
          <w:p w14:paraId="4478D787" w14:textId="608D3852" w:rsidR="00D42C00" w:rsidRPr="00620A44" w:rsidRDefault="005618CE" w:rsidP="00D42C00">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D42C00" w:rsidRPr="00620A44">
                  <w:rPr>
                    <w:rFonts w:ascii="Segoe UI Symbol" w:eastAsia="MS Gothic" w:hAnsi="Segoe UI Symbol" w:cs="Segoe UI Symbol"/>
                  </w:rPr>
                  <w:t>☐</w:t>
                </w:r>
              </w:sdtContent>
            </w:sdt>
            <w:r w:rsidR="00D42C00" w:rsidRPr="00620A44">
              <w:rPr>
                <w:rFonts w:cstheme="minorHAnsi"/>
              </w:rPr>
              <w:t xml:space="preserve"> TAK</w:t>
            </w:r>
          </w:p>
        </w:tc>
        <w:tc>
          <w:tcPr>
            <w:tcW w:w="1696" w:type="dxa"/>
            <w:vAlign w:val="center"/>
          </w:tcPr>
          <w:p w14:paraId="6AF13653" w14:textId="7B8FC5C5" w:rsidR="00D42C00" w:rsidRPr="00620A44" w:rsidRDefault="005618CE" w:rsidP="00D42C00">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D42C00" w:rsidRPr="00620A44">
                  <w:rPr>
                    <w:rFonts w:ascii="Segoe UI Symbol" w:eastAsia="MS Gothic" w:hAnsi="Segoe UI Symbol" w:cs="Segoe UI Symbol"/>
                  </w:rPr>
                  <w:t>☐</w:t>
                </w:r>
              </w:sdtContent>
            </w:sdt>
            <w:r w:rsidR="00D42C00" w:rsidRPr="00620A44">
              <w:rPr>
                <w:rFonts w:cstheme="minorHAnsi"/>
              </w:rPr>
              <w:t xml:space="preserve"> NIE</w:t>
            </w:r>
          </w:p>
        </w:tc>
      </w:tr>
    </w:tbl>
    <w:p w14:paraId="7BB0FD30" w14:textId="47B17259" w:rsidR="00D42C00" w:rsidRPr="00620A44" w:rsidRDefault="00D42C00" w:rsidP="00D42C00">
      <w:pPr>
        <w:rPr>
          <w:rFonts w:cstheme="minorHAnsi"/>
        </w:rPr>
      </w:pPr>
    </w:p>
    <w:p w14:paraId="72BF57CD" w14:textId="58352C1B" w:rsidR="00D42C00" w:rsidRPr="00620A44" w:rsidRDefault="00D42C00" w:rsidP="00D42C00">
      <w:pPr>
        <w:jc w:val="both"/>
        <w:rPr>
          <w:rFonts w:cstheme="minorHAnsi"/>
        </w:rPr>
      </w:pPr>
      <w:r w:rsidRPr="00620A44">
        <w:rPr>
          <w:rFonts w:cstheme="minorHAnsi"/>
        </w:rPr>
        <w:t xml:space="preserve">W Przypadku odpowiedzi „TAK” </w:t>
      </w:r>
      <w:r w:rsidR="004B3F12" w:rsidRPr="00620A44">
        <w:rPr>
          <w:rFonts w:cstheme="minorHAnsi"/>
        </w:rPr>
        <w:t>Wnioskodawca</w:t>
      </w:r>
      <w:r w:rsidRPr="00620A44">
        <w:rPr>
          <w:rFonts w:cstheme="minorHAnsi"/>
        </w:rPr>
        <w:t xml:space="preserve"> jest zobowiązany załączyć Plan Komercjalizacji zawierający co najmniej:</w:t>
      </w:r>
    </w:p>
    <w:p w14:paraId="4B79A227" w14:textId="728F3F85" w:rsidR="00D42C00" w:rsidRPr="00620A44" w:rsidRDefault="00D42C00" w:rsidP="00D42C00">
      <w:pPr>
        <w:pStyle w:val="Akapitzlist"/>
        <w:numPr>
          <w:ilvl w:val="0"/>
          <w:numId w:val="31"/>
        </w:numPr>
        <w:jc w:val="both"/>
        <w:rPr>
          <w:rFonts w:cstheme="minorHAnsi"/>
        </w:rPr>
      </w:pPr>
      <w:r w:rsidRPr="00620A44">
        <w:rPr>
          <w:rFonts w:cstheme="minorHAnsi"/>
        </w:rPr>
        <w:t xml:space="preserve">opis wszystkich planowanych sposobów i rynków, na których </w:t>
      </w:r>
      <w:r w:rsidR="004B3F12" w:rsidRPr="00620A44">
        <w:rPr>
          <w:rFonts w:cstheme="minorHAnsi"/>
        </w:rPr>
        <w:t xml:space="preserve">Wnioskodawca </w:t>
      </w:r>
      <w:r w:rsidRPr="00620A44">
        <w:rPr>
          <w:rFonts w:cstheme="minorHAnsi"/>
        </w:rPr>
        <w:t>będzie wprowadzać do obrotu Wyniki Prac B+R oraz Technologie Zależne,</w:t>
      </w:r>
      <w:r w:rsidR="007719D5" w:rsidRPr="00620A44">
        <w:rPr>
          <w:rFonts w:cstheme="minorHAnsi"/>
        </w:rPr>
        <w:t xml:space="preserve"> wraz z opisem istniejącej sytuacji na tych rynkach oraz opisu przewag konkurencyjnych Rozwiązania,</w:t>
      </w:r>
    </w:p>
    <w:p w14:paraId="20D0905B" w14:textId="22155DA6" w:rsidR="00462DB4" w:rsidRPr="00620A44" w:rsidRDefault="00462DB4" w:rsidP="00D42C00">
      <w:pPr>
        <w:pStyle w:val="Akapitzlist"/>
        <w:numPr>
          <w:ilvl w:val="0"/>
          <w:numId w:val="31"/>
        </w:numPr>
        <w:jc w:val="both"/>
        <w:rPr>
          <w:rFonts w:cstheme="minorHAnsi"/>
        </w:rPr>
      </w:pPr>
      <w:r w:rsidRPr="00620A44">
        <w:rPr>
          <w:rFonts w:cstheme="minorHAnsi"/>
        </w:rPr>
        <w:t>określenie planowanych opłat licencyjnych i cen produktów oferowanych w oparciu o Wyniki Prac B+R oraz Technologie Zależne,</w:t>
      </w:r>
    </w:p>
    <w:p w14:paraId="553DABE8" w14:textId="5390C8DC" w:rsidR="003A2729" w:rsidRPr="00620A44" w:rsidRDefault="007719D5" w:rsidP="14E9A3FC">
      <w:pPr>
        <w:pStyle w:val="Akapitzlist"/>
        <w:numPr>
          <w:ilvl w:val="0"/>
          <w:numId w:val="31"/>
        </w:numPr>
        <w:jc w:val="both"/>
      </w:pPr>
      <w:r w:rsidRPr="14E9A3FC">
        <w:t xml:space="preserve">określenie działań podejmowanych w celu komercjalizacji Rozwiązania w okresie </w:t>
      </w:r>
      <w:bookmarkStart w:id="126" w:name="_Hlk58885389"/>
      <w:del w:id="127" w:author="Autor">
        <w:r w:rsidRPr="14E9A3FC" w:rsidDel="007719D5">
          <w:delText xml:space="preserve">pięciu </w:delText>
        </w:r>
      </w:del>
      <w:ins w:id="128" w:author="Autor">
        <w:del w:id="129" w:author="Autor">
          <w:r w:rsidRPr="14E9A3FC" w:rsidDel="00E6254A">
            <w:delText>dziesięci</w:delText>
          </w:r>
          <w:r w:rsidRPr="14E9A3FC" w:rsidDel="00DF5846">
            <w:delText xml:space="preserve">u </w:delText>
          </w:r>
        </w:del>
        <w:r w:rsidR="5D2908F3" w:rsidRPr="14E9A3FC">
          <w:t xml:space="preserve">piętnastu </w:t>
        </w:r>
      </w:ins>
      <w:r w:rsidRPr="14E9A3FC">
        <w:t xml:space="preserve">lat </w:t>
      </w:r>
      <w:r w:rsidR="003A2729" w:rsidRPr="14E9A3FC">
        <w:t>od zakończenia Etapu I</w:t>
      </w:r>
      <w:bookmarkEnd w:id="126"/>
      <w:r w:rsidRPr="14E9A3FC">
        <w:t xml:space="preserve">, z rozbiciem na </w:t>
      </w:r>
      <w:del w:id="130" w:author="Autor">
        <w:r w:rsidRPr="14E9A3FC" w:rsidDel="007719D5">
          <w:delText>kwartały</w:delText>
        </w:r>
      </w:del>
      <w:ins w:id="131" w:author="Autor">
        <w:r w:rsidR="4B1F69EF" w:rsidRPr="14E9A3FC">
          <w:t>lata</w:t>
        </w:r>
      </w:ins>
      <w:r w:rsidR="003A2729" w:rsidRPr="14E9A3FC">
        <w:t>,</w:t>
      </w:r>
    </w:p>
    <w:p w14:paraId="21127D3E" w14:textId="77124082" w:rsidR="00D42C00" w:rsidRPr="00620A44" w:rsidRDefault="007719D5" w:rsidP="14E9A3FC">
      <w:pPr>
        <w:pStyle w:val="Akapitzlist"/>
        <w:numPr>
          <w:ilvl w:val="0"/>
          <w:numId w:val="31"/>
        </w:numPr>
        <w:jc w:val="both"/>
      </w:pPr>
      <w:r w:rsidRPr="14E9A3FC">
        <w:t xml:space="preserve">opisanie celów sprzedażowych oraz wskaźników efektywności (KPI) z rozbiciem na </w:t>
      </w:r>
      <w:del w:id="132" w:author="Autor">
        <w:r w:rsidRPr="14E9A3FC" w:rsidDel="007719D5">
          <w:delText>kwartały</w:delText>
        </w:r>
      </w:del>
      <w:ins w:id="133" w:author="Autor">
        <w:r w:rsidR="7376C6DD" w:rsidRPr="14E9A3FC">
          <w:t>lata</w:t>
        </w:r>
      </w:ins>
      <w:r w:rsidR="003A2729" w:rsidRPr="14E9A3FC">
        <w:t>,</w:t>
      </w:r>
    </w:p>
    <w:p w14:paraId="1C1B2D6E" w14:textId="0A28278E" w:rsidR="003A2729" w:rsidRPr="00620A44" w:rsidRDefault="003A2729" w:rsidP="00D42C00">
      <w:pPr>
        <w:pStyle w:val="Akapitzlist"/>
        <w:numPr>
          <w:ilvl w:val="0"/>
          <w:numId w:val="31"/>
        </w:numPr>
        <w:jc w:val="both"/>
        <w:rPr>
          <w:rFonts w:cstheme="minorHAnsi"/>
        </w:rPr>
      </w:pPr>
      <w:r w:rsidRPr="00620A44">
        <w:rPr>
          <w:rFonts w:cstheme="minorHAnsi"/>
        </w:rPr>
        <w:t xml:space="preserve">opis </w:t>
      </w:r>
      <w:r w:rsidR="004B3F12" w:rsidRPr="00620A44">
        <w:rPr>
          <w:rFonts w:cstheme="minorHAnsi"/>
        </w:rPr>
        <w:t xml:space="preserve">ustalonych przez Wnioskodawcę </w:t>
      </w:r>
      <w:r w:rsidRPr="00620A44">
        <w:rPr>
          <w:rFonts w:cstheme="minorHAnsi"/>
        </w:rPr>
        <w:t>ryzyk dla komercjalizacji Wyników Prac B+R oraz Technologii Zależnych,</w:t>
      </w:r>
    </w:p>
    <w:p w14:paraId="6D776BE8" w14:textId="238849F2" w:rsidR="003A2729" w:rsidRPr="00620A44" w:rsidRDefault="003A2729" w:rsidP="14E9A3FC">
      <w:pPr>
        <w:pStyle w:val="Akapitzlist"/>
        <w:numPr>
          <w:ilvl w:val="0"/>
          <w:numId w:val="31"/>
        </w:numPr>
        <w:jc w:val="both"/>
      </w:pPr>
      <w:r w:rsidRPr="14E9A3FC">
        <w:t xml:space="preserve">opis dodatkowych zobowiązań służących realizacji Planu Komercjalizacji, z rozbiciem na </w:t>
      </w:r>
      <w:del w:id="134" w:author="Autor">
        <w:r w:rsidRPr="14E9A3FC" w:rsidDel="003A2729">
          <w:delText xml:space="preserve">kwartały </w:delText>
        </w:r>
      </w:del>
      <w:ins w:id="135" w:author="Autor">
        <w:r w:rsidR="56B4B13E" w:rsidRPr="14E9A3FC">
          <w:t>lata</w:t>
        </w:r>
      </w:ins>
      <w:r w:rsidRPr="14E9A3FC">
        <w:t xml:space="preserve">w horyzoncie czasowym </w:t>
      </w:r>
      <w:del w:id="136" w:author="Autor">
        <w:r w:rsidRPr="14E9A3FC" w:rsidDel="003A2729">
          <w:delText xml:space="preserve">pięć </w:delText>
        </w:r>
      </w:del>
      <w:ins w:id="137" w:author="Autor">
        <w:r w:rsidR="00DF5846" w:rsidRPr="14E9A3FC">
          <w:t xml:space="preserve"> </w:t>
        </w:r>
        <w:del w:id="138" w:author="Autor">
          <w:r w:rsidRPr="14E9A3FC" w:rsidDel="00DF5846">
            <w:delText>dzie</w:delText>
          </w:r>
          <w:r w:rsidRPr="14E9A3FC" w:rsidDel="00E6254A">
            <w:delText>sięć</w:delText>
          </w:r>
          <w:r w:rsidRPr="14E9A3FC" w:rsidDel="00DF5846">
            <w:delText xml:space="preserve"> </w:delText>
          </w:r>
        </w:del>
        <w:r w:rsidR="20A7517F" w:rsidRPr="14E9A3FC">
          <w:t xml:space="preserve">piętnaście </w:t>
        </w:r>
      </w:ins>
      <w:r w:rsidRPr="14E9A3FC">
        <w:t>lat od zakończenia Etapu I,</w:t>
      </w:r>
    </w:p>
    <w:p w14:paraId="4B133C5B" w14:textId="77777777" w:rsidR="004B3F12" w:rsidRPr="00620A44" w:rsidRDefault="004B3F12" w:rsidP="004B3F12">
      <w:pPr>
        <w:pStyle w:val="Akapitzlist"/>
        <w:numPr>
          <w:ilvl w:val="0"/>
          <w:numId w:val="31"/>
        </w:numPr>
        <w:jc w:val="both"/>
        <w:rPr>
          <w:rFonts w:cstheme="minorHAnsi"/>
        </w:rPr>
      </w:pPr>
      <w:r w:rsidRPr="00620A44">
        <w:rPr>
          <w:rFonts w:cstheme="minorHAnsi"/>
        </w:rPr>
        <w:t>wskazanie prognozowanych przychodów Wnioskodawcy z tytułu komercjalizacji Wyników Prac B+R oraz Technologii Zależnych wraz z wyszczególnieniem przysługującego NCBR udziału w Przychodach z Komercjalizacji Wyników Prac B+R oraz Komercjalizacji Technologii Zależnych oraz uzasadnieniem wyliczenia, w szczególności odnoszącym się do pkt 1-2),</w:t>
      </w:r>
    </w:p>
    <w:p w14:paraId="672D167B" w14:textId="5D6FDEA2" w:rsidR="003A2729" w:rsidRPr="00620A44" w:rsidRDefault="003A2729" w:rsidP="14E9A3FC">
      <w:pPr>
        <w:pStyle w:val="Akapitzlist"/>
        <w:numPr>
          <w:ilvl w:val="0"/>
          <w:numId w:val="31"/>
        </w:numPr>
        <w:jc w:val="both"/>
        <w:rPr>
          <w:rFonts w:eastAsiaTheme="minorEastAsia"/>
          <w:color w:val="000000" w:themeColor="text1"/>
        </w:rPr>
      </w:pPr>
      <w:r w:rsidRPr="14E9A3FC">
        <w:t xml:space="preserve">określenie sposobu </w:t>
      </w:r>
      <w:del w:id="139" w:author="Autor">
        <w:r w:rsidRPr="14E9A3FC" w:rsidDel="003A2729">
          <w:delText xml:space="preserve">uzyskania dla NCBR zwrotu wskazanego w art. 29 §6 akapit drugi lit. b w okresie pięciu </w:delText>
        </w:r>
      </w:del>
      <w:ins w:id="140" w:author="Autor">
        <w:del w:id="141" w:author="Autor">
          <w:r w:rsidRPr="14E9A3FC" w:rsidDel="00DF5846">
            <w:delText>dzie</w:delText>
          </w:r>
          <w:r w:rsidRPr="14E9A3FC" w:rsidDel="00E6254A">
            <w:delText>sięciu</w:delText>
          </w:r>
          <w:r w:rsidRPr="14E9A3FC" w:rsidDel="00DF5846">
            <w:delText xml:space="preserve"> </w:delText>
          </w:r>
        </w:del>
      </w:ins>
      <w:del w:id="142" w:author="Autor">
        <w:r w:rsidRPr="14E9A3FC" w:rsidDel="003A2729">
          <w:delText>lat od zakończenia Etapu I, z rozbiciem wskazanej kwoty na kwartały,</w:delText>
        </w:r>
      </w:del>
      <w:ins w:id="143" w:author="Autor">
        <w:del w:id="144" w:author="Autor">
          <w:r w:rsidRPr="14E9A3FC" w:rsidDel="00DF5846">
            <w:delText xml:space="preserve"> </w:delText>
          </w:r>
          <w:r w:rsidDel="00DF5846">
            <w:lastRenderedPageBreak/>
            <w:delText xml:space="preserve">oraz z zastrzeżeniem, że w okresie </w:delText>
          </w:r>
          <w:r w:rsidRPr="14E9A3FC" w:rsidDel="00DF5846">
            <w:rPr>
              <w:rFonts w:eastAsia="Times New Roman"/>
              <w:color w:val="000000" w:themeColor="text1"/>
              <w:lang w:eastAsia="ar-SA"/>
            </w:rPr>
            <w:delText>pierwszych pięciu lat realizacji Planu Komercjalizacji Wykonawca jest zobowiązany przekazać NCBR co najmniej 50% wskazanej kwoty,</w:delText>
          </w:r>
        </w:del>
        <w:r w:rsidR="7DFF91A3" w:rsidRPr="14E9A3FC">
          <w:rPr>
            <w:rFonts w:ascii="Calibri" w:eastAsia="Calibri" w:hAnsi="Calibri" w:cs="Calibri"/>
            <w:color w:val="0078D4"/>
          </w:rPr>
          <w:t xml:space="preserve"> przekazywania NCBR Kapitału Zwrotu Docelowego wraz z odsetkami wskazanego w art. 30 §10 pkt 1, z rozbiciem wskazanej kwoty na lata,</w:t>
        </w:r>
      </w:ins>
    </w:p>
    <w:p w14:paraId="646E3089" w14:textId="7237ADA3" w:rsidR="003A2729" w:rsidRPr="00620A44" w:rsidRDefault="003A2729" w:rsidP="14E9A3FC">
      <w:pPr>
        <w:pStyle w:val="Akapitzlist"/>
        <w:numPr>
          <w:ilvl w:val="0"/>
          <w:numId w:val="31"/>
        </w:numPr>
        <w:jc w:val="both"/>
      </w:pPr>
      <w:r w:rsidRPr="14E9A3FC">
        <w:t xml:space="preserve">zobowiązanie do uzyskania zwrotu wskazanego w punkcie 8) w okresie </w:t>
      </w:r>
      <w:del w:id="145" w:author="Autor">
        <w:r w:rsidRPr="14E9A3FC" w:rsidDel="003A2729">
          <w:delText xml:space="preserve">pięciu </w:delText>
        </w:r>
      </w:del>
      <w:ins w:id="146" w:author="Autor">
        <w:del w:id="147" w:author="Autor">
          <w:r w:rsidRPr="14E9A3FC" w:rsidDel="00DF5846">
            <w:delText>dzie</w:delText>
          </w:r>
          <w:r w:rsidRPr="14E9A3FC" w:rsidDel="00E6254A">
            <w:delText>sięciu</w:delText>
          </w:r>
          <w:r w:rsidRPr="14E9A3FC" w:rsidDel="00DF5846">
            <w:delText xml:space="preserve"> </w:delText>
          </w:r>
        </w:del>
        <w:r w:rsidR="073279A4" w:rsidRPr="14E9A3FC">
          <w:t xml:space="preserve">piętnastu </w:t>
        </w:r>
      </w:ins>
      <w:r w:rsidRPr="14E9A3FC">
        <w:t>lat od zakończenia Etapu I</w:t>
      </w:r>
      <w:r w:rsidR="004B3F12" w:rsidRPr="14E9A3FC">
        <w:t xml:space="preserve"> oraz realizacji celów określonych w pkt 8)</w:t>
      </w:r>
      <w:r w:rsidRPr="14E9A3FC">
        <w:t>.</w:t>
      </w:r>
    </w:p>
    <w:p w14:paraId="0505E31A" w14:textId="77777777" w:rsidR="00D42C00" w:rsidRPr="00620A44" w:rsidRDefault="00D42C00" w:rsidP="00D42C00">
      <w:pPr>
        <w:rPr>
          <w:rFonts w:cstheme="minorHAnsi"/>
        </w:rPr>
      </w:pPr>
    </w:p>
    <w:p w14:paraId="559E3CBB" w14:textId="6D7883B4" w:rsidR="0020682B" w:rsidRPr="00620A44" w:rsidRDefault="0020682B" w:rsidP="0020682B">
      <w:pPr>
        <w:pStyle w:val="Nagwek1"/>
        <w:spacing w:before="120" w:after="120" w:line="240" w:lineRule="auto"/>
        <w:ind w:left="714" w:hanging="357"/>
        <w:rPr>
          <w:rFonts w:cstheme="minorHAnsi"/>
        </w:rPr>
      </w:pPr>
      <w:r w:rsidRPr="00620A44">
        <w:rPr>
          <w:rFonts w:cstheme="minorHAnsi"/>
        </w:rPr>
        <w:t>KRAJOWA INTELIGENTNA SPECJALIZACJA</w:t>
      </w:r>
    </w:p>
    <w:p w14:paraId="43618C8C" w14:textId="64CDAC16" w:rsidR="00F426CE" w:rsidRPr="00620A44" w:rsidRDefault="00F426CE" w:rsidP="00F426CE">
      <w:pPr>
        <w:rPr>
          <w:rFonts w:cstheme="minorHAnsi"/>
        </w:rPr>
      </w:pPr>
      <w:r w:rsidRPr="00620A44">
        <w:rPr>
          <w:rFonts w:cstheme="minorHAnsi"/>
        </w:rPr>
        <w:t>Rozwiązanie opisane Wnioskiem wpisuje się w następujące Krajowe Inteligentne Specjalizacje:</w:t>
      </w:r>
    </w:p>
    <w:tbl>
      <w:tblPr>
        <w:tblStyle w:val="Tabela-Siatka"/>
        <w:tblW w:w="0" w:type="auto"/>
        <w:tblLook w:val="04A0" w:firstRow="1" w:lastRow="0" w:firstColumn="1" w:lastColumn="0" w:noHBand="0" w:noVBand="1"/>
      </w:tblPr>
      <w:tblGrid>
        <w:gridCol w:w="7650"/>
        <w:gridCol w:w="1412"/>
      </w:tblGrid>
      <w:tr w:rsidR="00EB3BAE" w:rsidRPr="00620A44" w14:paraId="00A023E3" w14:textId="77777777" w:rsidTr="00A42007">
        <w:tc>
          <w:tcPr>
            <w:tcW w:w="9062" w:type="dxa"/>
            <w:gridSpan w:val="2"/>
          </w:tcPr>
          <w:p w14:paraId="52CF9551" w14:textId="7EC42CF7" w:rsidR="00EB3BAE" w:rsidRPr="00620A44" w:rsidRDefault="00EB3BAE" w:rsidP="00EB3BAE">
            <w:pPr>
              <w:jc w:val="center"/>
              <w:rPr>
                <w:rFonts w:cstheme="minorHAnsi"/>
                <w:b/>
                <w:bCs/>
              </w:rPr>
            </w:pPr>
            <w:r w:rsidRPr="00620A44">
              <w:rPr>
                <w:rFonts w:cstheme="minorHAnsi"/>
                <w:b/>
                <w:bCs/>
                <w:sz w:val="20"/>
                <w:szCs w:val="20"/>
              </w:rPr>
              <w:t>ZDROWE SPOŁECZEŃSTWO</w:t>
            </w:r>
          </w:p>
        </w:tc>
      </w:tr>
      <w:tr w:rsidR="00EB3BAE" w:rsidRPr="00620A44" w14:paraId="4FDBAB09" w14:textId="77777777" w:rsidTr="00EB3BAE">
        <w:tc>
          <w:tcPr>
            <w:tcW w:w="7650" w:type="dxa"/>
          </w:tcPr>
          <w:p w14:paraId="70F229AE" w14:textId="25A2B48A" w:rsidR="00EB3BAE" w:rsidRPr="00620A44" w:rsidRDefault="00EB3BAE" w:rsidP="00EB3BAE">
            <w:pPr>
              <w:rPr>
                <w:rFonts w:cstheme="minorHAnsi"/>
                <w:sz w:val="20"/>
                <w:szCs w:val="20"/>
              </w:rPr>
            </w:pPr>
            <w:r w:rsidRPr="00620A44">
              <w:rPr>
                <w:rFonts w:cstheme="minorHAnsi"/>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1412" w:type="dxa"/>
              </w:tcPr>
              <w:p w14:paraId="1535E695" w14:textId="664E9E76"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6D2E2AE7" w14:textId="77777777" w:rsidTr="00A42007">
        <w:tc>
          <w:tcPr>
            <w:tcW w:w="9062" w:type="dxa"/>
            <w:gridSpan w:val="2"/>
          </w:tcPr>
          <w:p w14:paraId="281FF607" w14:textId="1684F1E5" w:rsidR="00EB3BAE" w:rsidRPr="00620A44" w:rsidRDefault="00EB3BAE" w:rsidP="00EB3BAE">
            <w:pPr>
              <w:jc w:val="center"/>
              <w:rPr>
                <w:rFonts w:cstheme="minorHAnsi"/>
                <w:b/>
                <w:bCs/>
                <w:sz w:val="20"/>
                <w:szCs w:val="20"/>
              </w:rPr>
            </w:pPr>
            <w:r w:rsidRPr="00620A44">
              <w:rPr>
                <w:rFonts w:cstheme="minorHAnsi"/>
                <w:b/>
                <w:bCs/>
                <w:sz w:val="20"/>
                <w:szCs w:val="20"/>
              </w:rPr>
              <w:t>BIOGOSPODARKA ROLNO-SPOŻYWCZA, LEŚNO-DRZEWNA  I ŚRODOWISKOWA</w:t>
            </w:r>
          </w:p>
        </w:tc>
      </w:tr>
      <w:tr w:rsidR="00EB3BAE" w:rsidRPr="00620A44" w14:paraId="26CCFFF3" w14:textId="77777777" w:rsidTr="00EB3BAE">
        <w:tc>
          <w:tcPr>
            <w:tcW w:w="7650" w:type="dxa"/>
          </w:tcPr>
          <w:p w14:paraId="30F25C51" w14:textId="242546D9" w:rsidR="00EB3BAE" w:rsidRPr="00620A44" w:rsidRDefault="00EB3BAE" w:rsidP="0020682B">
            <w:pPr>
              <w:rPr>
                <w:rFonts w:cstheme="minorHAnsi"/>
                <w:sz w:val="20"/>
                <w:szCs w:val="20"/>
              </w:rPr>
            </w:pPr>
            <w:r w:rsidRPr="00620A44">
              <w:rPr>
                <w:rFonts w:cstheme="minorHAnsi"/>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1412" w:type="dxa"/>
              </w:tcPr>
              <w:p w14:paraId="5CCC5B07" w14:textId="57BAFE8B"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583DF28A" w14:textId="77777777" w:rsidTr="00EB3BAE">
        <w:tc>
          <w:tcPr>
            <w:tcW w:w="7650" w:type="dxa"/>
          </w:tcPr>
          <w:p w14:paraId="60B0C31A" w14:textId="6AD908C0" w:rsidR="00EB3BAE" w:rsidRPr="00620A44" w:rsidRDefault="00EB3BAE" w:rsidP="00EB3BAE">
            <w:pPr>
              <w:rPr>
                <w:rFonts w:cstheme="minorHAnsi"/>
                <w:sz w:val="20"/>
                <w:szCs w:val="20"/>
              </w:rPr>
            </w:pPr>
            <w:r w:rsidRPr="00620A44">
              <w:rPr>
                <w:rFonts w:cstheme="minorHAnsi"/>
                <w:sz w:val="20"/>
                <w:szCs w:val="20"/>
              </w:rPr>
              <w:t>KIS 3. Biotechnologiczne i chemiczne procesy, bioprodukty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1412" w:type="dxa"/>
              </w:tcPr>
              <w:p w14:paraId="7839B0BB" w14:textId="27D182F7"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31B8EA45" w14:textId="77777777" w:rsidTr="00A42007">
        <w:tc>
          <w:tcPr>
            <w:tcW w:w="9062" w:type="dxa"/>
            <w:gridSpan w:val="2"/>
          </w:tcPr>
          <w:p w14:paraId="7BF644C3" w14:textId="64A1254C" w:rsidR="00EB3BAE" w:rsidRPr="00620A44" w:rsidRDefault="00EB3BAE" w:rsidP="00EB3BAE">
            <w:pPr>
              <w:jc w:val="center"/>
              <w:rPr>
                <w:rFonts w:cstheme="minorHAnsi"/>
                <w:b/>
                <w:bCs/>
                <w:sz w:val="20"/>
                <w:szCs w:val="20"/>
              </w:rPr>
            </w:pPr>
            <w:r w:rsidRPr="00620A44">
              <w:rPr>
                <w:rFonts w:cstheme="minorHAnsi"/>
                <w:b/>
                <w:bCs/>
                <w:sz w:val="20"/>
                <w:szCs w:val="20"/>
              </w:rPr>
              <w:t>ZRÓWNOWAŻONA ENERGETYKA</w:t>
            </w:r>
          </w:p>
        </w:tc>
      </w:tr>
      <w:tr w:rsidR="00EB3BAE" w:rsidRPr="00620A44" w14:paraId="32977F64" w14:textId="77777777" w:rsidTr="00EB3BAE">
        <w:tc>
          <w:tcPr>
            <w:tcW w:w="7650" w:type="dxa"/>
          </w:tcPr>
          <w:p w14:paraId="0E90B119" w14:textId="226DE9E5" w:rsidR="00EB3BAE" w:rsidRPr="00620A44" w:rsidRDefault="00EB3BAE" w:rsidP="00EB3BAE">
            <w:pPr>
              <w:rPr>
                <w:rFonts w:cstheme="minorHAnsi"/>
                <w:sz w:val="20"/>
                <w:szCs w:val="20"/>
              </w:rPr>
            </w:pPr>
            <w:r w:rsidRPr="00620A44">
              <w:rPr>
                <w:rFonts w:cstheme="minorHAnsi"/>
                <w:sz w:val="20"/>
                <w:szCs w:val="20"/>
              </w:rPr>
              <w:t>KIS 4. Wysokosprawne, niskoemisyjne i zintegrowane układy wytwarzania, magazynowania, przesyłu i dystrybucji energii</w:t>
            </w:r>
          </w:p>
        </w:tc>
        <w:sdt>
          <w:sdtPr>
            <w:rPr>
              <w:rFonts w:cstheme="minorHAnsi"/>
              <w:color w:val="44546A" w:themeColor="text2"/>
              <w:sz w:val="20"/>
              <w:szCs w:val="20"/>
            </w:rPr>
            <w:id w:val="-762535507"/>
            <w14:checkbox>
              <w14:checked w14:val="0"/>
              <w14:checkedState w14:val="2612" w14:font="MS Gothic"/>
              <w14:uncheckedState w14:val="2610" w14:font="MS Gothic"/>
            </w14:checkbox>
          </w:sdtPr>
          <w:sdtEndPr/>
          <w:sdtContent>
            <w:tc>
              <w:tcPr>
                <w:tcW w:w="1412" w:type="dxa"/>
              </w:tcPr>
              <w:p w14:paraId="5FE6C16E" w14:textId="6A302FDC"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71981AF6" w14:textId="77777777" w:rsidTr="00EB3BAE">
        <w:tc>
          <w:tcPr>
            <w:tcW w:w="7650" w:type="dxa"/>
          </w:tcPr>
          <w:p w14:paraId="09DE43BF" w14:textId="103DAD11" w:rsidR="00EB3BAE" w:rsidRPr="00620A44" w:rsidRDefault="00EB3BAE" w:rsidP="00EB3BAE">
            <w:pPr>
              <w:rPr>
                <w:rFonts w:cstheme="minorHAnsi"/>
                <w:sz w:val="20"/>
                <w:szCs w:val="20"/>
              </w:rPr>
            </w:pPr>
            <w:r w:rsidRPr="00620A44">
              <w:rPr>
                <w:rFonts w:cstheme="minorHAnsi"/>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1412" w:type="dxa"/>
              </w:tcPr>
              <w:p w14:paraId="2ED9B8ED" w14:textId="5B7A2098"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0D13182C" w14:textId="77777777" w:rsidTr="00EB3BAE">
        <w:tc>
          <w:tcPr>
            <w:tcW w:w="7650" w:type="dxa"/>
          </w:tcPr>
          <w:p w14:paraId="09CEC01D" w14:textId="55EA6B51" w:rsidR="00EB3BAE" w:rsidRPr="00620A44" w:rsidRDefault="00EB3BAE" w:rsidP="00EB3BAE">
            <w:pPr>
              <w:rPr>
                <w:rFonts w:cstheme="minorHAnsi"/>
                <w:sz w:val="20"/>
                <w:szCs w:val="20"/>
              </w:rPr>
            </w:pPr>
            <w:r w:rsidRPr="00620A44">
              <w:rPr>
                <w:rFonts w:cstheme="minorHAnsi"/>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1412" w:type="dxa"/>
              </w:tcPr>
              <w:p w14:paraId="5BACBE73" w14:textId="4086F814"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61588895" w14:textId="77777777" w:rsidTr="00A42007">
        <w:tc>
          <w:tcPr>
            <w:tcW w:w="9062" w:type="dxa"/>
            <w:gridSpan w:val="2"/>
          </w:tcPr>
          <w:p w14:paraId="5EE3B9B7" w14:textId="3FD543CC" w:rsidR="00EB3BAE" w:rsidRPr="00620A44" w:rsidRDefault="00EB3BAE" w:rsidP="00EB3BAE">
            <w:pPr>
              <w:jc w:val="center"/>
              <w:rPr>
                <w:rFonts w:cstheme="minorHAnsi"/>
                <w:sz w:val="20"/>
                <w:szCs w:val="20"/>
              </w:rPr>
            </w:pPr>
            <w:r w:rsidRPr="00620A44">
              <w:rPr>
                <w:rFonts w:cstheme="minorHAnsi"/>
                <w:b/>
                <w:bCs/>
                <w:sz w:val="20"/>
                <w:szCs w:val="20"/>
              </w:rPr>
              <w:t>GOSPODARKA O OBIEGU ZAMKNIĘTYM - WODA, SUROWCE KOPALNE, ODPADY</w:t>
            </w:r>
          </w:p>
        </w:tc>
      </w:tr>
      <w:tr w:rsidR="00EB3BAE" w:rsidRPr="00620A44" w14:paraId="29497A3B" w14:textId="77777777" w:rsidTr="00EB3BAE">
        <w:tc>
          <w:tcPr>
            <w:tcW w:w="7650" w:type="dxa"/>
          </w:tcPr>
          <w:p w14:paraId="47A912BB" w14:textId="66DB4953" w:rsidR="00EB3BAE" w:rsidRPr="00620A44" w:rsidRDefault="00EB3BAE" w:rsidP="00EB3BAE">
            <w:pPr>
              <w:rPr>
                <w:rFonts w:cstheme="minorHAnsi"/>
                <w:sz w:val="20"/>
                <w:szCs w:val="20"/>
              </w:rPr>
            </w:pPr>
            <w:r w:rsidRPr="00620A44">
              <w:rPr>
                <w:rFonts w:cstheme="minorHAnsi"/>
                <w:sz w:val="20"/>
                <w:szCs w:val="20"/>
              </w:rPr>
              <w:t>KIS 7. Gospodarka o obiegu zamkniętym - woda, surowce kopalne, odpady</w:t>
            </w:r>
          </w:p>
          <w:p w14:paraId="21992818" w14:textId="77777777" w:rsidR="00EB3BAE" w:rsidRPr="00620A44" w:rsidRDefault="00EB3BAE" w:rsidP="0020682B">
            <w:pPr>
              <w:rPr>
                <w:rFonts w:cstheme="minorHAnsi"/>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1412" w:type="dxa"/>
              </w:tcPr>
              <w:p w14:paraId="0BA3E309" w14:textId="4AB65BC9"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36B47815" w14:textId="77777777" w:rsidTr="00A42007">
        <w:tc>
          <w:tcPr>
            <w:tcW w:w="9062" w:type="dxa"/>
            <w:gridSpan w:val="2"/>
          </w:tcPr>
          <w:p w14:paraId="5EEFF5C5" w14:textId="74FC5EA8" w:rsidR="00EB3BAE" w:rsidRPr="00620A44" w:rsidRDefault="00EB3BAE" w:rsidP="00EB3BAE">
            <w:pPr>
              <w:jc w:val="center"/>
              <w:rPr>
                <w:rFonts w:cstheme="minorHAnsi"/>
                <w:b/>
                <w:bCs/>
                <w:sz w:val="20"/>
                <w:szCs w:val="20"/>
              </w:rPr>
            </w:pPr>
            <w:r w:rsidRPr="00620A44">
              <w:rPr>
                <w:rFonts w:cstheme="minorHAnsi"/>
                <w:b/>
                <w:bCs/>
                <w:sz w:val="20"/>
                <w:szCs w:val="20"/>
              </w:rPr>
              <w:t>INNOWACYJNE TECHNOLOGIE I PROCESY PRZEMYSŁOWE  (W UJĘCIU HORYZONTALNYM)</w:t>
            </w:r>
          </w:p>
        </w:tc>
      </w:tr>
      <w:tr w:rsidR="00EB3BAE" w:rsidRPr="00620A44" w14:paraId="46102BB9" w14:textId="77777777" w:rsidTr="00EB3BAE">
        <w:tc>
          <w:tcPr>
            <w:tcW w:w="7650" w:type="dxa"/>
          </w:tcPr>
          <w:p w14:paraId="3AEF5DB5" w14:textId="0A6E5B2E" w:rsidR="00EB3BAE" w:rsidRPr="00620A44" w:rsidRDefault="00EB3BAE" w:rsidP="00EB3BAE">
            <w:pPr>
              <w:rPr>
                <w:rFonts w:cstheme="minorHAnsi"/>
                <w:sz w:val="20"/>
                <w:szCs w:val="20"/>
              </w:rPr>
            </w:pPr>
            <w:r w:rsidRPr="00620A44">
              <w:rPr>
                <w:rFonts w:cstheme="minorHAnsi"/>
                <w:sz w:val="20"/>
                <w:szCs w:val="20"/>
              </w:rPr>
              <w:t>KIS 8. Wielofunkcyjne materiały i kompozyty  o zaawansowanych właściwościach, w tym nanoprocesy  i nanoprodukty</w:t>
            </w:r>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1412" w:type="dxa"/>
              </w:tcPr>
              <w:p w14:paraId="0BEAB436" w14:textId="0693FE50"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7D436B6E" w14:textId="77777777" w:rsidTr="00EB3BAE">
        <w:tc>
          <w:tcPr>
            <w:tcW w:w="7650" w:type="dxa"/>
          </w:tcPr>
          <w:p w14:paraId="35A6CDF2" w14:textId="40F0DC57" w:rsidR="00EB3BAE" w:rsidRPr="00620A44" w:rsidRDefault="00EB3BAE" w:rsidP="00EB3BAE">
            <w:pPr>
              <w:rPr>
                <w:rFonts w:cstheme="minorHAnsi"/>
                <w:sz w:val="20"/>
                <w:szCs w:val="20"/>
              </w:rPr>
            </w:pPr>
            <w:r w:rsidRPr="00620A44">
              <w:rPr>
                <w:rFonts w:cstheme="minorHAnsi"/>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1412" w:type="dxa"/>
              </w:tcPr>
              <w:p w14:paraId="5B378DAF" w14:textId="1E4E1B5D"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3033BE68" w14:textId="77777777" w:rsidTr="00EB3BAE">
        <w:tc>
          <w:tcPr>
            <w:tcW w:w="7650" w:type="dxa"/>
          </w:tcPr>
          <w:p w14:paraId="24F83D9E" w14:textId="694B8A16" w:rsidR="00EB3BAE" w:rsidRPr="00620A44" w:rsidRDefault="00EB3BAE" w:rsidP="00EB3BAE">
            <w:pPr>
              <w:rPr>
                <w:rFonts w:cstheme="minorHAnsi"/>
                <w:sz w:val="20"/>
                <w:szCs w:val="20"/>
              </w:rPr>
            </w:pPr>
            <w:r w:rsidRPr="00620A44">
              <w:rPr>
                <w:rFonts w:cstheme="minorHAnsi"/>
                <w:sz w:val="20"/>
                <w:szCs w:val="20"/>
              </w:rPr>
              <w:t xml:space="preserve">KIS 10. Inteligentne sieci i technologie informacyjno-komunikacyjne oraz geoinformacyjne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1412" w:type="dxa"/>
              </w:tcPr>
              <w:p w14:paraId="6260A200" w14:textId="5253BED5"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28C310BA" w14:textId="77777777" w:rsidTr="00EB3BAE">
        <w:tc>
          <w:tcPr>
            <w:tcW w:w="7650" w:type="dxa"/>
          </w:tcPr>
          <w:p w14:paraId="4AECE364" w14:textId="4E9DE2CC" w:rsidR="00EB3BAE" w:rsidRPr="00620A44" w:rsidRDefault="00EB3BAE" w:rsidP="00EB3BAE">
            <w:pPr>
              <w:rPr>
                <w:rFonts w:cstheme="minorHAnsi"/>
                <w:sz w:val="20"/>
                <w:szCs w:val="20"/>
              </w:rPr>
            </w:pPr>
            <w:r w:rsidRPr="00620A44">
              <w:rPr>
                <w:rFonts w:cstheme="minorHAnsi"/>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1412" w:type="dxa"/>
              </w:tcPr>
              <w:p w14:paraId="7CDC4153" w14:textId="3BEE2A7C"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5E858909" w14:textId="77777777" w:rsidTr="00EB3BAE">
        <w:tc>
          <w:tcPr>
            <w:tcW w:w="7650" w:type="dxa"/>
          </w:tcPr>
          <w:p w14:paraId="4D62B526" w14:textId="69CE862E" w:rsidR="00EB3BAE" w:rsidRPr="00620A44" w:rsidRDefault="00EB3BAE" w:rsidP="00EB3BAE">
            <w:pPr>
              <w:rPr>
                <w:rFonts w:cstheme="minorHAnsi"/>
                <w:sz w:val="20"/>
                <w:szCs w:val="20"/>
              </w:rPr>
            </w:pPr>
            <w:r w:rsidRPr="00620A44">
              <w:rPr>
                <w:rFonts w:cstheme="minorHAnsi"/>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1412" w:type="dxa"/>
              </w:tcPr>
              <w:p w14:paraId="5ECC4BD1" w14:textId="5624C585"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r w:rsidR="00EB3BAE" w:rsidRPr="00620A44" w14:paraId="0B313572" w14:textId="77777777" w:rsidTr="00EB3BAE">
        <w:tc>
          <w:tcPr>
            <w:tcW w:w="7650" w:type="dxa"/>
          </w:tcPr>
          <w:p w14:paraId="61DD0078" w14:textId="540E2422" w:rsidR="00EB3BAE" w:rsidRPr="00620A44" w:rsidRDefault="00EB3BAE" w:rsidP="00EB3BAE">
            <w:pPr>
              <w:rPr>
                <w:rFonts w:cstheme="minorHAnsi"/>
                <w:sz w:val="20"/>
                <w:szCs w:val="20"/>
              </w:rPr>
            </w:pPr>
            <w:r w:rsidRPr="00620A44">
              <w:rPr>
                <w:rFonts w:cstheme="minorHAnsi"/>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1412" w:type="dxa"/>
              </w:tcPr>
              <w:p w14:paraId="7667E7B6" w14:textId="4BFD71E8" w:rsidR="00EB3BAE" w:rsidRPr="00620A44" w:rsidRDefault="00EB3BAE" w:rsidP="00EB3BAE">
                <w:pPr>
                  <w:jc w:val="center"/>
                  <w:rPr>
                    <w:rFonts w:cstheme="minorHAnsi"/>
                  </w:rPr>
                </w:pPr>
                <w:r w:rsidRPr="00620A44">
                  <w:rPr>
                    <w:rFonts w:ascii="Segoe UI Symbol" w:eastAsia="MS Gothic" w:hAnsi="Segoe UI Symbol" w:cs="Segoe UI Symbol"/>
                    <w:color w:val="44546A" w:themeColor="text2"/>
                    <w:sz w:val="20"/>
                    <w:szCs w:val="20"/>
                  </w:rPr>
                  <w:t>☐</w:t>
                </w:r>
              </w:p>
            </w:tc>
          </w:sdtContent>
        </w:sdt>
      </w:tr>
    </w:tbl>
    <w:p w14:paraId="08B7E9E9" w14:textId="4C3CBE5F" w:rsidR="0020682B" w:rsidRPr="00620A44" w:rsidRDefault="0020682B" w:rsidP="0020682B">
      <w:pPr>
        <w:rPr>
          <w:rFonts w:cstheme="minorHAnsi"/>
        </w:rPr>
      </w:pPr>
    </w:p>
    <w:p w14:paraId="062B05C0" w14:textId="6A1E69D5" w:rsidR="00E17A6C" w:rsidRPr="00620A44" w:rsidRDefault="00E17A6C" w:rsidP="00E17A6C">
      <w:pPr>
        <w:pStyle w:val="Nagwek1"/>
        <w:spacing w:before="120" w:after="120" w:line="240" w:lineRule="auto"/>
        <w:ind w:left="714" w:hanging="357"/>
        <w:rPr>
          <w:rFonts w:cstheme="minorHAnsi"/>
        </w:rPr>
      </w:pPr>
      <w:r w:rsidRPr="00620A44">
        <w:rPr>
          <w:rFonts w:cstheme="minorHAnsi"/>
        </w:rPr>
        <w:t>ZAŁĄCZNIKI</w:t>
      </w:r>
    </w:p>
    <w:p w14:paraId="3B8844E8" w14:textId="77777777" w:rsidR="00E17A6C" w:rsidRPr="00620A44" w:rsidRDefault="00E17A6C" w:rsidP="00E17A6C">
      <w:pPr>
        <w:jc w:val="both"/>
        <w:rPr>
          <w:rFonts w:cstheme="minorHAnsi"/>
          <w:sz w:val="20"/>
          <w:szCs w:val="20"/>
        </w:rPr>
      </w:pPr>
      <w:r w:rsidRPr="00620A44">
        <w:rPr>
          <w:rFonts w:cstheme="minorHAnsi"/>
          <w:sz w:val="20"/>
          <w:szCs w:val="20"/>
        </w:rPr>
        <w:t>Uwaga! Jeżeli Wnioskodawca załącza do Wniosku dodatkowe Załączniki (np. do poszczególnych tabel) zobligowany jest je wykazać w Tabeli K.1.</w:t>
      </w:r>
    </w:p>
    <w:p w14:paraId="75C84DEC" w14:textId="77777777" w:rsidR="00E17A6C" w:rsidRPr="00620A44" w:rsidRDefault="00E17A6C" w:rsidP="00E17A6C">
      <w:pPr>
        <w:rPr>
          <w:rFonts w:cstheme="minorHAnsi"/>
          <w:i/>
          <w:color w:val="44546A" w:themeColor="text2"/>
          <w:sz w:val="18"/>
        </w:rPr>
      </w:pPr>
      <w:r w:rsidRPr="00620A44">
        <w:rPr>
          <w:rFonts w:cstheme="minorHAnsi"/>
          <w:i/>
          <w:color w:val="44546A" w:themeColor="text2"/>
          <w:sz w:val="18"/>
        </w:rPr>
        <w:t>Tabela K.1. Wykaz załączników</w:t>
      </w:r>
    </w:p>
    <w:tbl>
      <w:tblPr>
        <w:tblStyle w:val="Tabela-Siatka"/>
        <w:tblW w:w="8999" w:type="dxa"/>
        <w:tblInd w:w="352" w:type="dxa"/>
        <w:tblLook w:val="04A0" w:firstRow="1" w:lastRow="0" w:firstColumn="1" w:lastColumn="0" w:noHBand="0" w:noVBand="1"/>
      </w:tblPr>
      <w:tblGrid>
        <w:gridCol w:w="889"/>
        <w:gridCol w:w="5373"/>
        <w:gridCol w:w="1369"/>
        <w:gridCol w:w="1368"/>
      </w:tblGrid>
      <w:tr w:rsidR="00E17A6C" w:rsidRPr="00620A44" w14:paraId="64707D17" w14:textId="77777777" w:rsidTr="00812E7B">
        <w:trPr>
          <w:tblHeader/>
        </w:trPr>
        <w:tc>
          <w:tcPr>
            <w:tcW w:w="889" w:type="dxa"/>
            <w:shd w:val="clear" w:color="auto" w:fill="A8D08D" w:themeFill="accent6" w:themeFillTint="99"/>
            <w:vAlign w:val="center"/>
          </w:tcPr>
          <w:p w14:paraId="2062482E" w14:textId="77777777" w:rsidR="00E17A6C" w:rsidRPr="00620A44" w:rsidRDefault="00E17A6C" w:rsidP="00812E7B">
            <w:pPr>
              <w:pStyle w:val="Styl4"/>
              <w:numPr>
                <w:ilvl w:val="0"/>
                <w:numId w:val="0"/>
              </w:numPr>
              <w:spacing w:before="60" w:after="60" w:line="276" w:lineRule="auto"/>
              <w:jc w:val="center"/>
              <w:rPr>
                <w:rFonts w:cstheme="minorHAnsi"/>
                <w:b/>
              </w:rPr>
            </w:pPr>
            <w:r w:rsidRPr="00620A44">
              <w:rPr>
                <w:rFonts w:cstheme="minorHAnsi"/>
                <w:b/>
              </w:rPr>
              <w:t>L.p.</w:t>
            </w:r>
          </w:p>
        </w:tc>
        <w:tc>
          <w:tcPr>
            <w:tcW w:w="5373" w:type="dxa"/>
            <w:shd w:val="clear" w:color="auto" w:fill="A8D08D" w:themeFill="accent6" w:themeFillTint="99"/>
            <w:vAlign w:val="center"/>
          </w:tcPr>
          <w:p w14:paraId="7577C07C" w14:textId="77777777" w:rsidR="00E17A6C" w:rsidRPr="00620A44" w:rsidRDefault="00E17A6C" w:rsidP="001C3DAF">
            <w:pPr>
              <w:pStyle w:val="Styl4"/>
              <w:numPr>
                <w:ilvl w:val="0"/>
                <w:numId w:val="0"/>
              </w:numPr>
              <w:spacing w:before="60" w:after="60" w:line="276" w:lineRule="auto"/>
              <w:jc w:val="center"/>
              <w:rPr>
                <w:rFonts w:cstheme="minorHAnsi"/>
                <w:b/>
              </w:rPr>
            </w:pPr>
            <w:r w:rsidRPr="00620A44">
              <w:rPr>
                <w:rFonts w:cstheme="minorHAnsi"/>
                <w:b/>
              </w:rPr>
              <w:t>Rodzaj załącznika</w:t>
            </w:r>
          </w:p>
        </w:tc>
        <w:tc>
          <w:tcPr>
            <w:tcW w:w="1369" w:type="dxa"/>
            <w:shd w:val="clear" w:color="auto" w:fill="A8D08D" w:themeFill="accent6" w:themeFillTint="99"/>
            <w:vAlign w:val="center"/>
          </w:tcPr>
          <w:p w14:paraId="0E204298" w14:textId="77777777" w:rsidR="00E17A6C" w:rsidRPr="00620A44" w:rsidRDefault="00E17A6C" w:rsidP="001C3DAF">
            <w:pPr>
              <w:pStyle w:val="Styl4"/>
              <w:numPr>
                <w:ilvl w:val="0"/>
                <w:numId w:val="0"/>
              </w:numPr>
              <w:spacing w:before="60" w:after="60" w:line="276" w:lineRule="auto"/>
              <w:jc w:val="center"/>
              <w:rPr>
                <w:rFonts w:cstheme="minorHAnsi"/>
                <w:b/>
              </w:rPr>
            </w:pPr>
            <w:r w:rsidRPr="00620A44">
              <w:rPr>
                <w:rFonts w:cstheme="minorHAnsi"/>
                <w:b/>
              </w:rPr>
              <w:t>Złożono</w:t>
            </w:r>
          </w:p>
        </w:tc>
        <w:tc>
          <w:tcPr>
            <w:tcW w:w="1368" w:type="dxa"/>
            <w:shd w:val="clear" w:color="auto" w:fill="A8D08D" w:themeFill="accent6" w:themeFillTint="99"/>
            <w:vAlign w:val="center"/>
          </w:tcPr>
          <w:p w14:paraId="06A78A47" w14:textId="77777777" w:rsidR="00E17A6C" w:rsidRPr="00620A44" w:rsidRDefault="00E17A6C" w:rsidP="001C3DAF">
            <w:pPr>
              <w:pStyle w:val="Styl4"/>
              <w:numPr>
                <w:ilvl w:val="0"/>
                <w:numId w:val="0"/>
              </w:numPr>
              <w:spacing w:before="60" w:after="60" w:line="276" w:lineRule="auto"/>
              <w:jc w:val="center"/>
              <w:rPr>
                <w:rFonts w:cstheme="minorHAnsi"/>
                <w:b/>
              </w:rPr>
            </w:pPr>
            <w:r w:rsidRPr="00620A44">
              <w:rPr>
                <w:rFonts w:cstheme="minorHAnsi"/>
                <w:b/>
              </w:rPr>
              <w:t>Nie złożono</w:t>
            </w:r>
          </w:p>
        </w:tc>
      </w:tr>
      <w:tr w:rsidR="00E17A6C" w:rsidRPr="00620A44" w14:paraId="50D03A1D" w14:textId="77777777" w:rsidTr="00D9773D">
        <w:tc>
          <w:tcPr>
            <w:tcW w:w="889" w:type="dxa"/>
            <w:shd w:val="clear" w:color="auto" w:fill="A8D08D" w:themeFill="accent6" w:themeFillTint="99"/>
          </w:tcPr>
          <w:p w14:paraId="4A7BB724" w14:textId="6C13C883" w:rsidR="00E17A6C" w:rsidRPr="00620A44" w:rsidRDefault="00E17A6C"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072DCD7A" w14:textId="77777777" w:rsidR="00E17A6C" w:rsidRPr="00620A44" w:rsidRDefault="00E17A6C" w:rsidP="001C3DAF">
            <w:pPr>
              <w:pStyle w:val="Styl4"/>
              <w:numPr>
                <w:ilvl w:val="0"/>
                <w:numId w:val="0"/>
              </w:numPr>
              <w:spacing w:before="60" w:after="60" w:line="276" w:lineRule="auto"/>
              <w:jc w:val="both"/>
              <w:rPr>
                <w:rFonts w:cstheme="minorHAnsi"/>
              </w:rPr>
            </w:pPr>
            <w:r w:rsidRPr="00620A44">
              <w:rPr>
                <w:rFonts w:cstheme="minorHAnsi"/>
              </w:rPr>
              <w:t>dokument wykazujący umocowanie osób składających podpis w imieniu Wnioskodawcy</w:t>
            </w:r>
          </w:p>
        </w:tc>
        <w:sdt>
          <w:sdtPr>
            <w:rPr>
              <w:rFonts w:cstheme="minorHAnsi"/>
            </w:rPr>
            <w:id w:val="-240172305"/>
            <w14:checkbox>
              <w14:checked w14:val="0"/>
              <w14:checkedState w14:val="2612" w14:font="MS Gothic"/>
              <w14:uncheckedState w14:val="2610" w14:font="MS Gothic"/>
            </w14:checkbox>
          </w:sdtPr>
          <w:sdtEndPr/>
          <w:sdtContent>
            <w:tc>
              <w:tcPr>
                <w:tcW w:w="1369" w:type="dxa"/>
                <w:vAlign w:val="center"/>
              </w:tcPr>
              <w:p w14:paraId="03307C4B" w14:textId="2BBFB6BD"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471745856"/>
            <w14:checkbox>
              <w14:checked w14:val="0"/>
              <w14:checkedState w14:val="2612" w14:font="MS Gothic"/>
              <w14:uncheckedState w14:val="2610" w14:font="MS Gothic"/>
            </w14:checkbox>
          </w:sdtPr>
          <w:sdtEndPr/>
          <w:sdtContent>
            <w:tc>
              <w:tcPr>
                <w:tcW w:w="1368" w:type="dxa"/>
                <w:vAlign w:val="center"/>
              </w:tcPr>
              <w:p w14:paraId="761CFAD8" w14:textId="06EBB887"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E17A6C" w:rsidRPr="00620A44" w14:paraId="67F9689A" w14:textId="77777777" w:rsidTr="00D9773D">
        <w:tc>
          <w:tcPr>
            <w:tcW w:w="889" w:type="dxa"/>
            <w:shd w:val="clear" w:color="auto" w:fill="A8D08D" w:themeFill="accent6" w:themeFillTint="99"/>
          </w:tcPr>
          <w:p w14:paraId="5F524EDD" w14:textId="2C14F8F7" w:rsidR="00E17A6C" w:rsidRPr="00620A44" w:rsidRDefault="00E17A6C"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73A85670" w14:textId="77777777" w:rsidR="00E17A6C" w:rsidRPr="00620A44" w:rsidRDefault="00E17A6C" w:rsidP="001C3DAF">
            <w:pPr>
              <w:pStyle w:val="Styl4"/>
              <w:numPr>
                <w:ilvl w:val="0"/>
                <w:numId w:val="0"/>
              </w:numPr>
              <w:tabs>
                <w:tab w:val="left" w:pos="4006"/>
              </w:tabs>
              <w:spacing w:before="60" w:after="60" w:line="276" w:lineRule="auto"/>
              <w:jc w:val="both"/>
              <w:rPr>
                <w:rFonts w:cstheme="minorHAnsi"/>
              </w:rPr>
            </w:pPr>
            <w:r w:rsidRPr="00620A44">
              <w:rPr>
                <w:rFonts w:cstheme="minorHAnsi"/>
              </w:rPr>
              <w:t>pełnomocnictwo/pełnomocnictwa (jeśli dotyczy)</w:t>
            </w:r>
          </w:p>
        </w:tc>
        <w:sdt>
          <w:sdtPr>
            <w:rPr>
              <w:rFonts w:cstheme="minorHAnsi"/>
            </w:rPr>
            <w:id w:val="1917897862"/>
            <w14:checkbox>
              <w14:checked w14:val="0"/>
              <w14:checkedState w14:val="2612" w14:font="MS Gothic"/>
              <w14:uncheckedState w14:val="2610" w14:font="MS Gothic"/>
            </w14:checkbox>
          </w:sdtPr>
          <w:sdtEndPr/>
          <w:sdtContent>
            <w:tc>
              <w:tcPr>
                <w:tcW w:w="1369" w:type="dxa"/>
                <w:vAlign w:val="center"/>
              </w:tcPr>
              <w:p w14:paraId="1C0904F2" w14:textId="26AF2550"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732778139"/>
            <w14:checkbox>
              <w14:checked w14:val="0"/>
              <w14:checkedState w14:val="2612" w14:font="MS Gothic"/>
              <w14:uncheckedState w14:val="2610" w14:font="MS Gothic"/>
            </w14:checkbox>
          </w:sdtPr>
          <w:sdtEndPr/>
          <w:sdtContent>
            <w:tc>
              <w:tcPr>
                <w:tcW w:w="1368" w:type="dxa"/>
                <w:vAlign w:val="center"/>
              </w:tcPr>
              <w:p w14:paraId="210F6DF1" w14:textId="5DEE3C19"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E17A6C" w:rsidRPr="00620A44" w14:paraId="414B4A43" w14:textId="77777777" w:rsidTr="00D9773D">
        <w:tc>
          <w:tcPr>
            <w:tcW w:w="889" w:type="dxa"/>
            <w:shd w:val="clear" w:color="auto" w:fill="A8D08D" w:themeFill="accent6" w:themeFillTint="99"/>
          </w:tcPr>
          <w:p w14:paraId="662EC2AC" w14:textId="518DA06A" w:rsidR="00E17A6C" w:rsidRPr="00620A44" w:rsidRDefault="00E17A6C"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2AEF1B73" w14:textId="274AEA77" w:rsidR="00E17A6C" w:rsidRPr="00620A44" w:rsidRDefault="00A9644F" w:rsidP="001C3DAF">
            <w:pPr>
              <w:pStyle w:val="Styl4"/>
              <w:numPr>
                <w:ilvl w:val="0"/>
                <w:numId w:val="0"/>
              </w:numPr>
              <w:spacing w:before="60" w:after="60" w:line="276" w:lineRule="auto"/>
              <w:jc w:val="both"/>
              <w:rPr>
                <w:rFonts w:cstheme="minorHAnsi"/>
              </w:rPr>
            </w:pPr>
            <w:r w:rsidRPr="00620A44">
              <w:rPr>
                <w:rFonts w:cstheme="minorHAnsi"/>
              </w:rPr>
              <w:t>O</w:t>
            </w:r>
            <w:r w:rsidR="00E17A6C" w:rsidRPr="00620A44">
              <w:rPr>
                <w:rFonts w:cstheme="minorHAnsi"/>
              </w:rPr>
              <w:t xml:space="preserve">świadczenia i informacje </w:t>
            </w:r>
            <w:r w:rsidRPr="00620A44">
              <w:rPr>
                <w:rFonts w:cstheme="minorHAnsi"/>
              </w:rPr>
              <w:t xml:space="preserve">oraz uzasadnienie </w:t>
            </w:r>
            <w:r w:rsidR="00E17A6C" w:rsidRPr="00620A44">
              <w:rPr>
                <w:rFonts w:cstheme="minorHAnsi"/>
              </w:rPr>
              <w:t>dotyczące zastrzeżenia tajemnicy przedsiębiorstwa</w:t>
            </w:r>
          </w:p>
        </w:tc>
        <w:sdt>
          <w:sdtPr>
            <w:rPr>
              <w:rFonts w:cstheme="minorHAnsi"/>
            </w:rPr>
            <w:id w:val="-1619212011"/>
            <w14:checkbox>
              <w14:checked w14:val="0"/>
              <w14:checkedState w14:val="2612" w14:font="MS Gothic"/>
              <w14:uncheckedState w14:val="2610" w14:font="MS Gothic"/>
            </w14:checkbox>
          </w:sdtPr>
          <w:sdtEndPr/>
          <w:sdtContent>
            <w:tc>
              <w:tcPr>
                <w:tcW w:w="1369" w:type="dxa"/>
                <w:vAlign w:val="center"/>
              </w:tcPr>
              <w:p w14:paraId="31FCD1E3" w14:textId="1A0C7666"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835342619"/>
            <w14:checkbox>
              <w14:checked w14:val="0"/>
              <w14:checkedState w14:val="2612" w14:font="MS Gothic"/>
              <w14:uncheckedState w14:val="2610" w14:font="MS Gothic"/>
            </w14:checkbox>
          </w:sdtPr>
          <w:sdtEndPr/>
          <w:sdtContent>
            <w:tc>
              <w:tcPr>
                <w:tcW w:w="1368" w:type="dxa"/>
                <w:vAlign w:val="center"/>
              </w:tcPr>
              <w:p w14:paraId="4B0CB367" w14:textId="56FF6AE9"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E17A6C" w:rsidRPr="00620A44" w14:paraId="4FA49DCE" w14:textId="77777777" w:rsidTr="00D9773D">
        <w:tc>
          <w:tcPr>
            <w:tcW w:w="889" w:type="dxa"/>
            <w:shd w:val="clear" w:color="auto" w:fill="A8D08D" w:themeFill="accent6" w:themeFillTint="99"/>
          </w:tcPr>
          <w:p w14:paraId="006CD000" w14:textId="17FB891A" w:rsidR="00E17A6C" w:rsidRPr="00620A44" w:rsidRDefault="00E17A6C"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69743370" w14:textId="77777777" w:rsidR="00E17A6C" w:rsidRPr="00620A44" w:rsidRDefault="00E17A6C" w:rsidP="001C3DAF">
            <w:pPr>
              <w:pStyle w:val="Styl4"/>
              <w:numPr>
                <w:ilvl w:val="0"/>
                <w:numId w:val="0"/>
              </w:numPr>
              <w:spacing w:before="60" w:after="60" w:line="276" w:lineRule="auto"/>
              <w:jc w:val="both"/>
              <w:rPr>
                <w:rFonts w:cstheme="minorHAnsi"/>
              </w:rPr>
            </w:pPr>
            <w:r w:rsidRPr="00620A44">
              <w:rPr>
                <w:rFonts w:cstheme="minorHAnsi"/>
              </w:rPr>
              <w:t>umowa konsorcjum (jeśli dotyczy)</w:t>
            </w:r>
          </w:p>
        </w:tc>
        <w:sdt>
          <w:sdtPr>
            <w:rPr>
              <w:rFonts w:cstheme="minorHAnsi"/>
            </w:rPr>
            <w:id w:val="-134883174"/>
            <w14:checkbox>
              <w14:checked w14:val="0"/>
              <w14:checkedState w14:val="2612" w14:font="MS Gothic"/>
              <w14:uncheckedState w14:val="2610" w14:font="MS Gothic"/>
            </w14:checkbox>
          </w:sdtPr>
          <w:sdtEndPr/>
          <w:sdtContent>
            <w:tc>
              <w:tcPr>
                <w:tcW w:w="1369" w:type="dxa"/>
                <w:vAlign w:val="center"/>
              </w:tcPr>
              <w:p w14:paraId="29E64CAC" w14:textId="2C2892AC"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343623670"/>
            <w14:checkbox>
              <w14:checked w14:val="0"/>
              <w14:checkedState w14:val="2612" w14:font="MS Gothic"/>
              <w14:uncheckedState w14:val="2610" w14:font="MS Gothic"/>
            </w14:checkbox>
          </w:sdtPr>
          <w:sdtEndPr/>
          <w:sdtContent>
            <w:tc>
              <w:tcPr>
                <w:tcW w:w="1368" w:type="dxa"/>
                <w:vAlign w:val="center"/>
              </w:tcPr>
              <w:p w14:paraId="03182087" w14:textId="537C466A" w:rsidR="00E17A6C" w:rsidRPr="00620A44" w:rsidRDefault="00E17A6C"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140FE7" w:rsidRPr="00620A44" w14:paraId="3198DE3A" w14:textId="77777777" w:rsidTr="00D9773D">
        <w:tc>
          <w:tcPr>
            <w:tcW w:w="889" w:type="dxa"/>
            <w:shd w:val="clear" w:color="auto" w:fill="A8D08D" w:themeFill="accent6" w:themeFillTint="99"/>
          </w:tcPr>
          <w:p w14:paraId="68BE1854" w14:textId="05206CB9" w:rsidR="00140FE7" w:rsidRPr="00620A44" w:rsidRDefault="00140FE7"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5FB8347E" w14:textId="685D475B" w:rsidR="00140FE7"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A2 - arkusz kalkulacyjny dla parametrów konkursowych „Koszty całkowite”</w:t>
            </w:r>
          </w:p>
        </w:tc>
        <w:sdt>
          <w:sdtPr>
            <w:rPr>
              <w:rFonts w:cstheme="minorHAnsi"/>
            </w:rPr>
            <w:id w:val="-772470935"/>
            <w14:checkbox>
              <w14:checked w14:val="0"/>
              <w14:checkedState w14:val="2612" w14:font="MS Gothic"/>
              <w14:uncheckedState w14:val="2610" w14:font="MS Gothic"/>
            </w14:checkbox>
          </w:sdtPr>
          <w:sdtEndPr/>
          <w:sdtContent>
            <w:tc>
              <w:tcPr>
                <w:tcW w:w="1369" w:type="dxa"/>
                <w:vAlign w:val="center"/>
              </w:tcPr>
              <w:p w14:paraId="38C2A7C8" w14:textId="347518D3" w:rsidR="00140FE7" w:rsidRPr="00620A44" w:rsidRDefault="00D9773D"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557625452"/>
            <w14:checkbox>
              <w14:checked w14:val="0"/>
              <w14:checkedState w14:val="2612" w14:font="MS Gothic"/>
              <w14:uncheckedState w14:val="2610" w14:font="MS Gothic"/>
            </w14:checkbox>
          </w:sdtPr>
          <w:sdtEndPr/>
          <w:sdtContent>
            <w:tc>
              <w:tcPr>
                <w:tcW w:w="1368" w:type="dxa"/>
                <w:vAlign w:val="center"/>
              </w:tcPr>
              <w:p w14:paraId="1EAB6D9D" w14:textId="21B56B56" w:rsidR="00140FE7" w:rsidRPr="00620A44" w:rsidRDefault="00140FE7"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D9773D" w:rsidRPr="00620A44" w14:paraId="6D17E733" w14:textId="77777777" w:rsidTr="00D9773D">
        <w:tc>
          <w:tcPr>
            <w:tcW w:w="889" w:type="dxa"/>
            <w:shd w:val="clear" w:color="auto" w:fill="A8D08D" w:themeFill="accent6" w:themeFillTint="99"/>
          </w:tcPr>
          <w:p w14:paraId="079D5AAE" w14:textId="77777777" w:rsidR="00D9773D" w:rsidRPr="00620A44" w:rsidRDefault="00D9773D"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3AAC6CEC" w14:textId="19888E73" w:rsidR="00D9773D"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B2 - arkusz kalkulacyjny dla parametru konkursowego „Bilans energetyczny”</w:t>
            </w:r>
          </w:p>
        </w:tc>
        <w:sdt>
          <w:sdtPr>
            <w:rPr>
              <w:rFonts w:cstheme="minorHAnsi"/>
            </w:rPr>
            <w:id w:val="-2114119075"/>
            <w14:checkbox>
              <w14:checked w14:val="0"/>
              <w14:checkedState w14:val="2612" w14:font="MS Gothic"/>
              <w14:uncheckedState w14:val="2610" w14:font="MS Gothic"/>
            </w14:checkbox>
          </w:sdtPr>
          <w:sdtEndPr/>
          <w:sdtContent>
            <w:tc>
              <w:tcPr>
                <w:tcW w:w="1369" w:type="dxa"/>
                <w:vAlign w:val="center"/>
              </w:tcPr>
              <w:p w14:paraId="03DB7DEB" w14:textId="33BBD86B"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416248194"/>
            <w14:checkbox>
              <w14:checked w14:val="0"/>
              <w14:checkedState w14:val="2612" w14:font="MS Gothic"/>
              <w14:uncheckedState w14:val="2610" w14:font="MS Gothic"/>
            </w14:checkbox>
          </w:sdtPr>
          <w:sdtEndPr/>
          <w:sdtContent>
            <w:tc>
              <w:tcPr>
                <w:tcW w:w="1368" w:type="dxa"/>
                <w:vAlign w:val="center"/>
              </w:tcPr>
              <w:p w14:paraId="167A4E3B" w14:textId="3A95D50C"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D9773D" w:rsidRPr="00620A44" w14:paraId="0C70FE2F" w14:textId="77777777" w:rsidTr="00D9773D">
        <w:tc>
          <w:tcPr>
            <w:tcW w:w="889" w:type="dxa"/>
            <w:shd w:val="clear" w:color="auto" w:fill="A8D08D" w:themeFill="accent6" w:themeFillTint="99"/>
          </w:tcPr>
          <w:p w14:paraId="49004B4F" w14:textId="77777777" w:rsidR="00D9773D" w:rsidRPr="00620A44" w:rsidRDefault="00D9773D"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2B55F742" w14:textId="2E5873EB" w:rsidR="00D9773D" w:rsidRPr="00620A44" w:rsidRDefault="00D9773D" w:rsidP="00D9773D">
            <w:pPr>
              <w:pStyle w:val="Styl4"/>
              <w:numPr>
                <w:ilvl w:val="0"/>
                <w:numId w:val="0"/>
              </w:numPr>
              <w:spacing w:before="60" w:after="60" w:line="276" w:lineRule="auto"/>
              <w:jc w:val="both"/>
              <w:rPr>
                <w:rFonts w:cstheme="minorHAnsi"/>
              </w:rPr>
            </w:pPr>
            <w:r w:rsidRPr="00620A44">
              <w:rPr>
                <w:rFonts w:cstheme="minorHAnsi"/>
              </w:rPr>
              <w:t xml:space="preserve">Opracowany </w:t>
            </w:r>
            <w:r w:rsidR="00812E7B" w:rsidRPr="00620A44">
              <w:rPr>
                <w:rFonts w:cstheme="minorHAnsi"/>
              </w:rPr>
              <w:t xml:space="preserve">i wypełniony </w:t>
            </w:r>
            <w:r w:rsidRPr="00620A44">
              <w:rPr>
                <w:rFonts w:cstheme="minorHAnsi"/>
              </w:rPr>
              <w:t>przez Wnioskodawcę arkusz kalkulacyjny dla parametru konkursowego „Zużycie energii”</w:t>
            </w:r>
          </w:p>
        </w:tc>
        <w:tc>
          <w:tcPr>
            <w:tcW w:w="1369" w:type="dxa"/>
            <w:vAlign w:val="center"/>
          </w:tcPr>
          <w:p w14:paraId="1BFB657D" w14:textId="77777777" w:rsidR="00D9773D" w:rsidRPr="00620A44" w:rsidRDefault="00D9773D" w:rsidP="00D9773D">
            <w:pPr>
              <w:pStyle w:val="Styl4"/>
              <w:numPr>
                <w:ilvl w:val="0"/>
                <w:numId w:val="0"/>
              </w:numPr>
              <w:spacing w:before="60" w:after="60" w:line="276" w:lineRule="auto"/>
              <w:jc w:val="center"/>
              <w:rPr>
                <w:rFonts w:cstheme="minorHAnsi"/>
              </w:rPr>
            </w:pPr>
          </w:p>
        </w:tc>
        <w:tc>
          <w:tcPr>
            <w:tcW w:w="1368" w:type="dxa"/>
            <w:vAlign w:val="center"/>
          </w:tcPr>
          <w:p w14:paraId="16711CF7" w14:textId="77777777" w:rsidR="00D9773D" w:rsidRPr="00620A44" w:rsidRDefault="00D9773D" w:rsidP="00D9773D">
            <w:pPr>
              <w:pStyle w:val="Styl4"/>
              <w:numPr>
                <w:ilvl w:val="0"/>
                <w:numId w:val="0"/>
              </w:numPr>
              <w:spacing w:before="60" w:after="60" w:line="276" w:lineRule="auto"/>
              <w:jc w:val="center"/>
              <w:rPr>
                <w:rFonts w:cstheme="minorHAnsi"/>
              </w:rPr>
            </w:pPr>
          </w:p>
        </w:tc>
      </w:tr>
      <w:tr w:rsidR="00D9773D" w:rsidRPr="00620A44" w14:paraId="0130A3C0" w14:textId="77777777" w:rsidTr="00D9773D">
        <w:tc>
          <w:tcPr>
            <w:tcW w:w="889" w:type="dxa"/>
            <w:shd w:val="clear" w:color="auto" w:fill="A8D08D" w:themeFill="accent6" w:themeFillTint="99"/>
          </w:tcPr>
          <w:p w14:paraId="7910C010" w14:textId="4845F466" w:rsidR="00D9773D" w:rsidRPr="00620A44" w:rsidRDefault="00D9773D"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12A52857" w14:textId="4B88796A" w:rsidR="00D9773D"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C2 - arkusz kalkulacyjny dla parametru konkursowego „Bilans wodny”</w:t>
            </w:r>
          </w:p>
        </w:tc>
        <w:sdt>
          <w:sdtPr>
            <w:rPr>
              <w:rFonts w:cstheme="minorHAnsi"/>
            </w:rPr>
            <w:id w:val="-309021652"/>
            <w14:checkbox>
              <w14:checked w14:val="0"/>
              <w14:checkedState w14:val="2612" w14:font="MS Gothic"/>
              <w14:uncheckedState w14:val="2610" w14:font="MS Gothic"/>
            </w14:checkbox>
          </w:sdtPr>
          <w:sdtEndPr/>
          <w:sdtContent>
            <w:tc>
              <w:tcPr>
                <w:tcW w:w="1369" w:type="dxa"/>
                <w:vAlign w:val="center"/>
              </w:tcPr>
              <w:p w14:paraId="65095544" w14:textId="16C2EDF1"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1562087019"/>
            <w14:checkbox>
              <w14:checked w14:val="0"/>
              <w14:checkedState w14:val="2612" w14:font="MS Gothic"/>
              <w14:uncheckedState w14:val="2610" w14:font="MS Gothic"/>
            </w14:checkbox>
          </w:sdtPr>
          <w:sdtEndPr/>
          <w:sdtContent>
            <w:tc>
              <w:tcPr>
                <w:tcW w:w="1368" w:type="dxa"/>
                <w:vAlign w:val="center"/>
              </w:tcPr>
              <w:p w14:paraId="3218EC5E" w14:textId="0760F1D2"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D9773D" w:rsidRPr="00620A44" w14:paraId="4EB57B06" w14:textId="77777777" w:rsidTr="00D9773D">
        <w:tc>
          <w:tcPr>
            <w:tcW w:w="889" w:type="dxa"/>
            <w:shd w:val="clear" w:color="auto" w:fill="A8D08D" w:themeFill="accent6" w:themeFillTint="99"/>
          </w:tcPr>
          <w:p w14:paraId="70BA2C59" w14:textId="77777777" w:rsidR="00D9773D" w:rsidRPr="00620A44" w:rsidRDefault="00D9773D"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31445682" w14:textId="15D0F0C9" w:rsidR="00D9773D"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D2 - arkusz kalkulacyjny dla parametru konkursowego „Ślad węglowy materiałów budowalnych”</w:t>
            </w:r>
          </w:p>
        </w:tc>
        <w:sdt>
          <w:sdtPr>
            <w:rPr>
              <w:rFonts w:cstheme="minorHAnsi"/>
            </w:rPr>
            <w:id w:val="-1598558926"/>
            <w14:checkbox>
              <w14:checked w14:val="0"/>
              <w14:checkedState w14:val="2612" w14:font="MS Gothic"/>
              <w14:uncheckedState w14:val="2610" w14:font="MS Gothic"/>
            </w14:checkbox>
          </w:sdtPr>
          <w:sdtEndPr/>
          <w:sdtContent>
            <w:tc>
              <w:tcPr>
                <w:tcW w:w="1369" w:type="dxa"/>
                <w:vAlign w:val="center"/>
              </w:tcPr>
              <w:p w14:paraId="25B77C97" w14:textId="087984AE"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797803341"/>
            <w14:checkbox>
              <w14:checked w14:val="0"/>
              <w14:checkedState w14:val="2612" w14:font="MS Gothic"/>
              <w14:uncheckedState w14:val="2610" w14:font="MS Gothic"/>
            </w14:checkbox>
          </w:sdtPr>
          <w:sdtEndPr/>
          <w:sdtContent>
            <w:tc>
              <w:tcPr>
                <w:tcW w:w="1368" w:type="dxa"/>
                <w:vAlign w:val="center"/>
              </w:tcPr>
              <w:p w14:paraId="0B336BA6" w14:textId="6C188C33" w:rsidR="00D9773D" w:rsidRPr="00620A44" w:rsidRDefault="00D9773D" w:rsidP="00D9773D">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140FE7" w:rsidRPr="00620A44" w14:paraId="1D895CD1" w14:textId="77777777" w:rsidTr="00D9773D">
        <w:tc>
          <w:tcPr>
            <w:tcW w:w="889" w:type="dxa"/>
            <w:shd w:val="clear" w:color="auto" w:fill="A8D08D" w:themeFill="accent6" w:themeFillTint="99"/>
          </w:tcPr>
          <w:p w14:paraId="3874A2D1" w14:textId="3BCB396F" w:rsidR="00140FE7" w:rsidRPr="00620A44" w:rsidRDefault="00140FE7"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6D96EFBC" w14:textId="4CA7F138" w:rsidR="00140FE7" w:rsidRPr="00620A44" w:rsidRDefault="00D9773D">
            <w:pPr>
              <w:pStyle w:val="Styl4"/>
              <w:numPr>
                <w:ilvl w:val="0"/>
                <w:numId w:val="0"/>
              </w:numPr>
              <w:spacing w:before="60" w:after="60" w:line="276" w:lineRule="auto"/>
              <w:jc w:val="both"/>
              <w:rPr>
                <w:rFonts w:cstheme="minorHAnsi"/>
              </w:rPr>
            </w:pPr>
            <w:r w:rsidRPr="00620A44">
              <w:rPr>
                <w:rFonts w:cstheme="minorHAnsi"/>
              </w:rPr>
              <w:t>Wypełniony przez Wnioskodawcę Załącznik nr E2 - arkusz kalkulacyjny dla parametru konkursowego „Recykling materiałów budowlanych”</w:t>
            </w:r>
          </w:p>
        </w:tc>
        <w:sdt>
          <w:sdtPr>
            <w:rPr>
              <w:rFonts w:cstheme="minorHAnsi"/>
            </w:rPr>
            <w:id w:val="-1225441817"/>
            <w14:checkbox>
              <w14:checked w14:val="0"/>
              <w14:checkedState w14:val="2612" w14:font="MS Gothic"/>
              <w14:uncheckedState w14:val="2610" w14:font="MS Gothic"/>
            </w14:checkbox>
          </w:sdtPr>
          <w:sdtEndPr/>
          <w:sdtContent>
            <w:tc>
              <w:tcPr>
                <w:tcW w:w="1369" w:type="dxa"/>
                <w:vAlign w:val="center"/>
              </w:tcPr>
              <w:p w14:paraId="5277E7E5" w14:textId="7C5E4B15" w:rsidR="00140FE7" w:rsidRPr="00620A44" w:rsidRDefault="00140FE7"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633142196"/>
            <w14:checkbox>
              <w14:checked w14:val="0"/>
              <w14:checkedState w14:val="2612" w14:font="MS Gothic"/>
              <w14:uncheckedState w14:val="2610" w14:font="MS Gothic"/>
            </w14:checkbox>
          </w:sdtPr>
          <w:sdtEndPr/>
          <w:sdtContent>
            <w:tc>
              <w:tcPr>
                <w:tcW w:w="1368" w:type="dxa"/>
                <w:vAlign w:val="center"/>
              </w:tcPr>
              <w:p w14:paraId="5D082BE8" w14:textId="19736A4F" w:rsidR="00140FE7" w:rsidRPr="00620A44" w:rsidRDefault="00140FE7" w:rsidP="00140FE7">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873EB5" w:rsidRPr="00620A44" w14:paraId="75B63362" w14:textId="77777777" w:rsidTr="00812E7B">
        <w:tc>
          <w:tcPr>
            <w:tcW w:w="889" w:type="dxa"/>
            <w:shd w:val="clear" w:color="auto" w:fill="A8D08D" w:themeFill="accent6" w:themeFillTint="99"/>
          </w:tcPr>
          <w:p w14:paraId="410A122C" w14:textId="2E784924" w:rsidR="00873EB5" w:rsidRPr="00620A44" w:rsidRDefault="00873EB5"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3A67FD8C" w14:textId="6D95578F" w:rsidR="00873EB5" w:rsidRPr="00620A44" w:rsidRDefault="00873EB5" w:rsidP="00873EB5">
            <w:pPr>
              <w:pStyle w:val="Styl4"/>
              <w:numPr>
                <w:ilvl w:val="0"/>
                <w:numId w:val="0"/>
              </w:numPr>
              <w:spacing w:before="60" w:after="60" w:line="276" w:lineRule="auto"/>
              <w:jc w:val="both"/>
              <w:rPr>
                <w:rFonts w:cstheme="minorHAnsi"/>
              </w:rPr>
            </w:pPr>
            <w:r w:rsidRPr="00620A44">
              <w:rPr>
                <w:rFonts w:cstheme="minorHAnsi"/>
              </w:rPr>
              <w:t>Oświadczenia w przedmiocie zobowiązania podmiotu trzeciego do udostępnienia zasobów dla potrzeb realizacji Przedsięwzięcia (jeśli dotyczy)</w:t>
            </w:r>
          </w:p>
        </w:tc>
        <w:sdt>
          <w:sdtPr>
            <w:rPr>
              <w:rFonts w:cstheme="minorHAnsi"/>
            </w:rPr>
            <w:id w:val="-1752037011"/>
            <w14:checkbox>
              <w14:checked w14:val="0"/>
              <w14:checkedState w14:val="2612" w14:font="MS Gothic"/>
              <w14:uncheckedState w14:val="2610" w14:font="MS Gothic"/>
            </w14:checkbox>
          </w:sdtPr>
          <w:sdtEndPr/>
          <w:sdtContent>
            <w:tc>
              <w:tcPr>
                <w:tcW w:w="1369" w:type="dxa"/>
                <w:vAlign w:val="center"/>
              </w:tcPr>
              <w:p w14:paraId="4276BC5A" w14:textId="609A3D95" w:rsidR="00873EB5" w:rsidRPr="00620A44" w:rsidRDefault="00873EB5" w:rsidP="00873EB5">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531652309"/>
            <w14:checkbox>
              <w14:checked w14:val="0"/>
              <w14:checkedState w14:val="2612" w14:font="MS Gothic"/>
              <w14:uncheckedState w14:val="2610" w14:font="MS Gothic"/>
            </w14:checkbox>
          </w:sdtPr>
          <w:sdtEndPr/>
          <w:sdtContent>
            <w:tc>
              <w:tcPr>
                <w:tcW w:w="1368" w:type="dxa"/>
                <w:vAlign w:val="center"/>
              </w:tcPr>
              <w:p w14:paraId="60249007" w14:textId="76E2A2DA" w:rsidR="00873EB5" w:rsidRPr="00620A44" w:rsidRDefault="00873EB5" w:rsidP="00873EB5">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r w:rsidR="00873EB5" w:rsidRPr="00620A44" w14:paraId="3AC5114C" w14:textId="77777777" w:rsidTr="00812E7B">
        <w:tc>
          <w:tcPr>
            <w:tcW w:w="889" w:type="dxa"/>
            <w:shd w:val="clear" w:color="auto" w:fill="A8D08D" w:themeFill="accent6" w:themeFillTint="99"/>
          </w:tcPr>
          <w:p w14:paraId="7946BB9B" w14:textId="6AC53FBC" w:rsidR="00873EB5" w:rsidRPr="00620A44" w:rsidRDefault="00873EB5" w:rsidP="00812E7B">
            <w:pPr>
              <w:pStyle w:val="Styl4"/>
              <w:numPr>
                <w:ilvl w:val="0"/>
                <w:numId w:val="51"/>
              </w:numPr>
              <w:spacing w:before="60" w:after="60" w:line="276" w:lineRule="auto"/>
              <w:jc w:val="center"/>
              <w:rPr>
                <w:rFonts w:cstheme="minorHAnsi"/>
                <w:b/>
              </w:rPr>
            </w:pPr>
          </w:p>
        </w:tc>
        <w:tc>
          <w:tcPr>
            <w:tcW w:w="5373" w:type="dxa"/>
            <w:shd w:val="clear" w:color="auto" w:fill="A8D08D" w:themeFill="accent6" w:themeFillTint="99"/>
          </w:tcPr>
          <w:p w14:paraId="29981D00" w14:textId="77777777" w:rsidR="00873EB5" w:rsidRPr="00620A44" w:rsidRDefault="00873EB5" w:rsidP="00873EB5">
            <w:pPr>
              <w:pStyle w:val="Styl4"/>
              <w:numPr>
                <w:ilvl w:val="0"/>
                <w:numId w:val="0"/>
              </w:numPr>
              <w:spacing w:before="60" w:after="60" w:line="276" w:lineRule="auto"/>
              <w:jc w:val="both"/>
              <w:rPr>
                <w:rFonts w:cstheme="minorHAnsi"/>
              </w:rPr>
            </w:pPr>
            <w:r w:rsidRPr="00620A44">
              <w:rPr>
                <w:rFonts w:cstheme="minorHAnsi"/>
              </w:rPr>
              <w:t>inne dokumenty …</w:t>
            </w:r>
          </w:p>
        </w:tc>
        <w:sdt>
          <w:sdtPr>
            <w:rPr>
              <w:rFonts w:cstheme="minorHAnsi"/>
            </w:rPr>
            <w:id w:val="-2035480655"/>
            <w14:checkbox>
              <w14:checked w14:val="0"/>
              <w14:checkedState w14:val="2612" w14:font="MS Gothic"/>
              <w14:uncheckedState w14:val="2610" w14:font="MS Gothic"/>
            </w14:checkbox>
          </w:sdtPr>
          <w:sdtEndPr/>
          <w:sdtContent>
            <w:tc>
              <w:tcPr>
                <w:tcW w:w="1369" w:type="dxa"/>
                <w:vAlign w:val="center"/>
              </w:tcPr>
              <w:p w14:paraId="4B9D4DDC" w14:textId="238C40D8" w:rsidR="00873EB5" w:rsidRPr="00620A44" w:rsidRDefault="00873EB5" w:rsidP="00873EB5">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sdt>
          <w:sdtPr>
            <w:rPr>
              <w:rFonts w:cstheme="minorHAnsi"/>
            </w:rPr>
            <w:id w:val="645322411"/>
            <w14:checkbox>
              <w14:checked w14:val="0"/>
              <w14:checkedState w14:val="2612" w14:font="MS Gothic"/>
              <w14:uncheckedState w14:val="2610" w14:font="MS Gothic"/>
            </w14:checkbox>
          </w:sdtPr>
          <w:sdtEndPr/>
          <w:sdtContent>
            <w:tc>
              <w:tcPr>
                <w:tcW w:w="1368" w:type="dxa"/>
                <w:vAlign w:val="center"/>
              </w:tcPr>
              <w:p w14:paraId="6CC0C7FC" w14:textId="77777777" w:rsidR="00873EB5" w:rsidRPr="00620A44" w:rsidRDefault="00873EB5" w:rsidP="00873EB5">
                <w:pPr>
                  <w:pStyle w:val="Styl4"/>
                  <w:numPr>
                    <w:ilvl w:val="0"/>
                    <w:numId w:val="0"/>
                  </w:numPr>
                  <w:spacing w:before="60" w:after="60" w:line="276" w:lineRule="auto"/>
                  <w:jc w:val="center"/>
                  <w:rPr>
                    <w:rFonts w:cstheme="minorHAnsi"/>
                  </w:rPr>
                </w:pPr>
                <w:r w:rsidRPr="00620A44">
                  <w:rPr>
                    <w:rFonts w:ascii="Segoe UI Symbol" w:eastAsia="MS Gothic" w:hAnsi="Segoe UI Symbol" w:cs="Segoe UI Symbol"/>
                  </w:rPr>
                  <w:t>☐</w:t>
                </w:r>
              </w:p>
            </w:tc>
          </w:sdtContent>
        </w:sdt>
      </w:tr>
    </w:tbl>
    <w:p w14:paraId="76359622" w14:textId="3708FFEE" w:rsidR="00E17A6C" w:rsidRPr="00620A44" w:rsidRDefault="00E17A6C" w:rsidP="00812E7B">
      <w:pPr>
        <w:pStyle w:val="Styl4"/>
        <w:numPr>
          <w:ilvl w:val="0"/>
          <w:numId w:val="0"/>
        </w:numPr>
        <w:spacing w:before="60" w:after="60" w:line="276" w:lineRule="auto"/>
        <w:jc w:val="both"/>
        <w:rPr>
          <w:rFonts w:cstheme="minorHAnsi"/>
        </w:rPr>
      </w:pPr>
    </w:p>
    <w:p w14:paraId="00CD8433" w14:textId="77777777" w:rsidR="00E17A6C" w:rsidRPr="00620A44" w:rsidRDefault="00E17A6C" w:rsidP="00E17A6C">
      <w:pPr>
        <w:pStyle w:val="Styl4"/>
        <w:numPr>
          <w:ilvl w:val="0"/>
          <w:numId w:val="0"/>
        </w:numPr>
        <w:spacing w:before="60" w:after="60" w:line="276" w:lineRule="auto"/>
        <w:ind w:left="709"/>
        <w:jc w:val="both"/>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E17A6C" w:rsidRPr="00620A44" w14:paraId="18E1A9D8" w14:textId="77777777" w:rsidTr="001C3DAF">
        <w:tc>
          <w:tcPr>
            <w:tcW w:w="4106" w:type="dxa"/>
            <w:tcBorders>
              <w:top w:val="single" w:sz="4" w:space="0" w:color="auto"/>
            </w:tcBorders>
          </w:tcPr>
          <w:p w14:paraId="67555717" w14:textId="77777777" w:rsidR="00E17A6C" w:rsidRPr="00620A44" w:rsidRDefault="00E17A6C" w:rsidP="001C3DAF">
            <w:pPr>
              <w:pStyle w:val="Styl4"/>
              <w:numPr>
                <w:ilvl w:val="0"/>
                <w:numId w:val="0"/>
              </w:numPr>
              <w:spacing w:before="60" w:after="60" w:line="276" w:lineRule="auto"/>
              <w:ind w:left="360"/>
              <w:rPr>
                <w:rFonts w:cstheme="minorHAnsi"/>
              </w:rPr>
            </w:pPr>
            <w:r w:rsidRPr="00620A44">
              <w:rPr>
                <w:rFonts w:cstheme="minorHAnsi"/>
              </w:rPr>
              <w:t>Miejscowość, data</w:t>
            </w:r>
          </w:p>
        </w:tc>
        <w:tc>
          <w:tcPr>
            <w:tcW w:w="851" w:type="dxa"/>
          </w:tcPr>
          <w:p w14:paraId="4FFB00E5" w14:textId="77777777" w:rsidR="00E17A6C" w:rsidRPr="00620A44" w:rsidRDefault="00E17A6C" w:rsidP="001C3DAF">
            <w:pPr>
              <w:pStyle w:val="Akapitzlist"/>
              <w:spacing w:before="60" w:after="60" w:line="276" w:lineRule="auto"/>
              <w:ind w:left="0"/>
              <w:contextualSpacing w:val="0"/>
              <w:jc w:val="both"/>
              <w:rPr>
                <w:rFonts w:cstheme="minorHAnsi"/>
              </w:rPr>
            </w:pPr>
          </w:p>
        </w:tc>
        <w:tc>
          <w:tcPr>
            <w:tcW w:w="4105" w:type="dxa"/>
            <w:tcBorders>
              <w:top w:val="single" w:sz="4" w:space="0" w:color="auto"/>
            </w:tcBorders>
          </w:tcPr>
          <w:p w14:paraId="6B5E39F0" w14:textId="77777777" w:rsidR="00E17A6C" w:rsidRPr="00620A44" w:rsidRDefault="00E17A6C" w:rsidP="001C3DAF">
            <w:pPr>
              <w:pStyle w:val="Akapitzlist"/>
              <w:spacing w:before="60" w:after="60" w:line="276" w:lineRule="auto"/>
              <w:ind w:left="0"/>
              <w:contextualSpacing w:val="0"/>
              <w:jc w:val="center"/>
              <w:rPr>
                <w:rFonts w:cstheme="minorHAnsi"/>
              </w:rPr>
            </w:pPr>
            <w:r w:rsidRPr="00620A44">
              <w:rPr>
                <w:rFonts w:cstheme="minorHAnsi"/>
              </w:rPr>
              <w:t>Podpisy osób uprawnionych</w:t>
            </w:r>
          </w:p>
        </w:tc>
      </w:tr>
    </w:tbl>
    <w:p w14:paraId="2114257E" w14:textId="2DA33895" w:rsidR="00C82F3E" w:rsidRPr="00620A44" w:rsidRDefault="00C82F3E" w:rsidP="00E17A6C">
      <w:pPr>
        <w:rPr>
          <w:rFonts w:cstheme="minorHAnsi"/>
        </w:rPr>
      </w:pPr>
    </w:p>
    <w:sectPr w:rsidR="00C82F3E" w:rsidRPr="00620A44" w:rsidSect="009E090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0C474" w14:textId="77777777" w:rsidR="002929D4" w:rsidRDefault="002929D4" w:rsidP="005E06F6">
      <w:pPr>
        <w:spacing w:after="0" w:line="240" w:lineRule="auto"/>
      </w:pPr>
      <w:r>
        <w:separator/>
      </w:r>
    </w:p>
  </w:endnote>
  <w:endnote w:type="continuationSeparator" w:id="0">
    <w:p w14:paraId="530C4251" w14:textId="77777777" w:rsidR="002929D4" w:rsidRDefault="002929D4" w:rsidP="005E06F6">
      <w:pPr>
        <w:spacing w:after="0" w:line="240" w:lineRule="auto"/>
      </w:pPr>
      <w:r>
        <w:continuationSeparator/>
      </w:r>
    </w:p>
  </w:endnote>
  <w:endnote w:type="continuationNotice" w:id="1">
    <w:p w14:paraId="27CDC07B" w14:textId="77777777" w:rsidR="002929D4" w:rsidRDefault="002929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DDBF1" w14:textId="77777777" w:rsidR="005618CE" w:rsidRDefault="005618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5AED7B86" w:rsidR="002929D4" w:rsidRDefault="002929D4"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618CE">
              <w:rPr>
                <w:b/>
                <w:bCs/>
                <w:noProof/>
              </w:rPr>
              <w:t>41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618CE">
              <w:rPr>
                <w:b/>
                <w:bCs/>
                <w:noProof/>
              </w:rPr>
              <w:t>43</w:t>
            </w:r>
            <w:r>
              <w:rPr>
                <w:b/>
                <w:bCs/>
                <w:sz w:val="24"/>
                <w:szCs w:val="24"/>
              </w:rPr>
              <w:fldChar w:fldCharType="end"/>
            </w:r>
          </w:p>
        </w:sdtContent>
      </w:sdt>
    </w:sdtContent>
  </w:sdt>
  <w:p w14:paraId="5C1FD0F4" w14:textId="77777777" w:rsidR="002929D4" w:rsidRPr="005E06F6" w:rsidRDefault="002929D4">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2EEF6" w14:textId="77777777" w:rsidR="005618CE" w:rsidRDefault="005618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AC737" w14:textId="77777777" w:rsidR="002929D4" w:rsidRDefault="002929D4" w:rsidP="005E06F6">
      <w:pPr>
        <w:spacing w:after="0" w:line="240" w:lineRule="auto"/>
      </w:pPr>
      <w:r>
        <w:separator/>
      </w:r>
    </w:p>
  </w:footnote>
  <w:footnote w:type="continuationSeparator" w:id="0">
    <w:p w14:paraId="2A062D7A" w14:textId="77777777" w:rsidR="002929D4" w:rsidRDefault="002929D4" w:rsidP="005E06F6">
      <w:pPr>
        <w:spacing w:after="0" w:line="240" w:lineRule="auto"/>
      </w:pPr>
      <w:r>
        <w:continuationSeparator/>
      </w:r>
    </w:p>
  </w:footnote>
  <w:footnote w:type="continuationNotice" w:id="1">
    <w:p w14:paraId="3275A89D" w14:textId="77777777" w:rsidR="002929D4" w:rsidRDefault="002929D4">
      <w:pPr>
        <w:spacing w:after="0" w:line="240" w:lineRule="auto"/>
      </w:pPr>
    </w:p>
  </w:footnote>
  <w:footnote w:id="2">
    <w:p w14:paraId="56E71D34" w14:textId="77777777" w:rsidR="002929D4" w:rsidRDefault="002929D4" w:rsidP="00E17A6C">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8DDA4" w14:textId="77777777" w:rsidR="005618CE" w:rsidRDefault="005618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2F9A7" w14:textId="77777777" w:rsidR="005618CE" w:rsidRDefault="005618C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2929D4" w:rsidRPr="004079BB" w14:paraId="7E0FBF52" w14:textId="77777777" w:rsidTr="14E9A3FC">
      <w:trPr>
        <w:trHeight w:val="1282"/>
      </w:trPr>
      <w:tc>
        <w:tcPr>
          <w:tcW w:w="9072" w:type="dxa"/>
        </w:tcPr>
        <w:tbl>
          <w:tblPr>
            <w:tblStyle w:val="Tabela-Siatka"/>
            <w:tblW w:w="0" w:type="auto"/>
            <w:tblLook w:val="04A0" w:firstRow="1" w:lastRow="0" w:firstColumn="1" w:lastColumn="0" w:noHBand="0" w:noVBand="1"/>
          </w:tblPr>
          <w:tblGrid>
            <w:gridCol w:w="2557"/>
            <w:gridCol w:w="2630"/>
            <w:gridCol w:w="3447"/>
          </w:tblGrid>
          <w:tr w:rsidR="002929D4" w:rsidRPr="000770A6" w14:paraId="71D63FD9" w14:textId="77777777" w:rsidTr="009E090C">
            <w:tc>
              <w:tcPr>
                <w:tcW w:w="2557" w:type="dxa"/>
                <w:tcBorders>
                  <w:top w:val="nil"/>
                  <w:left w:val="nil"/>
                  <w:bottom w:val="nil"/>
                  <w:right w:val="nil"/>
                </w:tcBorders>
              </w:tcPr>
              <w:p w14:paraId="476F2080" w14:textId="77777777" w:rsidR="002929D4" w:rsidRDefault="002929D4" w:rsidP="009E090C">
                <w:pPr>
                  <w:spacing w:before="26"/>
                  <w:ind w:left="20" w:right="-134"/>
                </w:pPr>
                <w:bookmarkStart w:id="148" w:name="_Hlk521433261"/>
              </w:p>
            </w:tc>
            <w:tc>
              <w:tcPr>
                <w:tcW w:w="2630" w:type="dxa"/>
                <w:tcBorders>
                  <w:top w:val="nil"/>
                  <w:left w:val="nil"/>
                  <w:bottom w:val="nil"/>
                  <w:right w:val="nil"/>
                </w:tcBorders>
              </w:tcPr>
              <w:p w14:paraId="0D3E9EFA" w14:textId="77777777" w:rsidR="002929D4" w:rsidRDefault="002929D4" w:rsidP="009E090C">
                <w:pPr>
                  <w:jc w:val="center"/>
                </w:pPr>
              </w:p>
            </w:tc>
            <w:tc>
              <w:tcPr>
                <w:tcW w:w="3447" w:type="dxa"/>
                <w:tcBorders>
                  <w:top w:val="nil"/>
                  <w:left w:val="nil"/>
                  <w:bottom w:val="nil"/>
                  <w:right w:val="nil"/>
                </w:tcBorders>
              </w:tcPr>
              <w:p w14:paraId="36659372" w14:textId="77777777" w:rsidR="002929D4" w:rsidRDefault="002929D4" w:rsidP="009E090C">
                <w:pPr>
                  <w:jc w:val="center"/>
                </w:pPr>
              </w:p>
            </w:tc>
          </w:tr>
        </w:tbl>
        <w:p w14:paraId="435C53F4" w14:textId="77777777" w:rsidR="002929D4" w:rsidRDefault="14E9A3FC" w:rsidP="009E090C">
          <w:pPr>
            <w:pStyle w:val="Nagwek"/>
            <w:jc w:val="center"/>
            <w:rPr>
              <w:i/>
              <w:sz w:val="15"/>
              <w:szCs w:val="15"/>
            </w:rPr>
          </w:pPr>
          <w:r>
            <w:rPr>
              <w:noProof/>
              <w:lang w:eastAsia="pl-PL"/>
            </w:rPr>
            <w:drawing>
              <wp:inline distT="0" distB="0" distL="0" distR="0" wp14:anchorId="3D2BB65C" wp14:editId="72FAB40D">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480D95AD" w14:textId="77777777" w:rsidR="002929D4" w:rsidRDefault="002929D4" w:rsidP="009E090C">
          <w:pPr>
            <w:pStyle w:val="Nagwek"/>
            <w:jc w:val="center"/>
            <w:rPr>
              <w:i/>
              <w:sz w:val="15"/>
              <w:szCs w:val="15"/>
            </w:rPr>
          </w:pPr>
        </w:p>
        <w:p w14:paraId="4C33E61D" w14:textId="77777777" w:rsidR="002929D4" w:rsidRPr="00B76E98" w:rsidRDefault="002929D4" w:rsidP="009E090C">
          <w:pPr>
            <w:pStyle w:val="Nagwek"/>
            <w:jc w:val="center"/>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148"/>
        </w:p>
      </w:tc>
    </w:tr>
  </w:tbl>
  <w:p w14:paraId="3B86E084" w14:textId="77777777" w:rsidR="002929D4" w:rsidRDefault="002929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23A5A"/>
    <w:multiLevelType w:val="hybridMultilevel"/>
    <w:tmpl w:val="90B611C4"/>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 w15:restartNumberingAfterBreak="0">
    <w:nsid w:val="107A43B2"/>
    <w:multiLevelType w:val="hybridMultilevel"/>
    <w:tmpl w:val="CF6E3B32"/>
    <w:lvl w:ilvl="0" w:tplc="FFFFFFFF">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1E93811"/>
    <w:multiLevelType w:val="hybridMultilevel"/>
    <w:tmpl w:val="DA00D012"/>
    <w:lvl w:ilvl="0" w:tplc="FDCC1D72">
      <w:start w:val="1"/>
      <w:numFmt w:val="decimal"/>
      <w:lvlText w:val="2.%1."/>
      <w:lvlJc w:val="left"/>
      <w:pPr>
        <w:ind w:left="360" w:hanging="360"/>
      </w:pPr>
      <w:rPr>
        <w:rFonts w:hint="default"/>
      </w:rPr>
    </w:lvl>
    <w:lvl w:ilvl="1" w:tplc="DB56FC82">
      <w:start w:val="1"/>
      <w:numFmt w:val="lowerLetter"/>
      <w:lvlText w:val="%2)"/>
      <w:lvlJc w:val="left"/>
      <w:pPr>
        <w:ind w:left="1230" w:hanging="432"/>
      </w:pPr>
      <w:rPr>
        <w:rFonts w:hint="default"/>
      </w:r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3" w15:restartNumberingAfterBreak="0">
    <w:nsid w:val="168225AC"/>
    <w:multiLevelType w:val="hybridMultilevel"/>
    <w:tmpl w:val="23421450"/>
    <w:lvl w:ilvl="0" w:tplc="D52A519A">
      <w:start w:val="1"/>
      <w:numFmt w:val="decimal"/>
      <w:lvlText w:val="5.%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7B6B18"/>
    <w:multiLevelType w:val="hybridMultilevel"/>
    <w:tmpl w:val="81A87600"/>
    <w:lvl w:ilvl="0" w:tplc="5F5A72C4">
      <w:start w:val="10"/>
      <w:numFmt w:val="decimal"/>
      <w:lvlText w:val="5.%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F81987"/>
    <w:multiLevelType w:val="hybridMultilevel"/>
    <w:tmpl w:val="1416F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E31AF8"/>
    <w:multiLevelType w:val="hybridMultilevel"/>
    <w:tmpl w:val="BE044810"/>
    <w:lvl w:ilvl="0" w:tplc="5DC6FFF6">
      <w:start w:val="4"/>
      <w:numFmt w:val="decimal"/>
      <w:lvlText w:val="5.%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F241A3"/>
    <w:multiLevelType w:val="hybridMultilevel"/>
    <w:tmpl w:val="9F086C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08D716D"/>
    <w:multiLevelType w:val="hybridMultilevel"/>
    <w:tmpl w:val="45D8C0D0"/>
    <w:lvl w:ilvl="0" w:tplc="7F26680C">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754947"/>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179491C"/>
    <w:multiLevelType w:val="hybridMultilevel"/>
    <w:tmpl w:val="DF16EC54"/>
    <w:lvl w:ilvl="0" w:tplc="836E8958">
      <w:start w:val="1"/>
      <w:numFmt w:val="decimal"/>
      <w:lvlText w:val="%1."/>
      <w:lvlJc w:val="left"/>
      <w:pPr>
        <w:ind w:left="720" w:hanging="360"/>
      </w:pPr>
      <w:rPr>
        <w:rFonts w:asciiTheme="minorHAnsi" w:hAnsiTheme="minorHAnsi"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4D4D4F"/>
    <w:multiLevelType w:val="hybridMultilevel"/>
    <w:tmpl w:val="20DCDFE8"/>
    <w:lvl w:ilvl="0" w:tplc="D52A519A">
      <w:start w:val="1"/>
      <w:numFmt w:val="decimal"/>
      <w:lvlText w:val="5.%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BA1ACA"/>
    <w:multiLevelType w:val="hybridMultilevel"/>
    <w:tmpl w:val="CB505F8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8395703"/>
    <w:multiLevelType w:val="hybridMultilevel"/>
    <w:tmpl w:val="84F65500"/>
    <w:lvl w:ilvl="0" w:tplc="755847C2">
      <w:start w:val="1"/>
      <w:numFmt w:val="decimal"/>
      <w:lvlText w:val="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B260B7F"/>
    <w:multiLevelType w:val="hybridMultilevel"/>
    <w:tmpl w:val="E0140A90"/>
    <w:lvl w:ilvl="0" w:tplc="6CA0C6D0">
      <w:start w:val="1"/>
      <w:numFmt w:val="decimal"/>
      <w:lvlText w:val="JED 1.%1"/>
      <w:lvlJc w:val="left"/>
      <w:pPr>
        <w:ind w:left="720" w:hanging="360"/>
      </w:pPr>
      <w:rPr>
        <w:b/>
      </w:rPr>
    </w:lvl>
    <w:lvl w:ilvl="1" w:tplc="AF224524">
      <w:start w:val="1"/>
      <w:numFmt w:val="lowerLetter"/>
      <w:lvlText w:val="%2."/>
      <w:lvlJc w:val="left"/>
      <w:pPr>
        <w:ind w:left="1440" w:hanging="360"/>
      </w:pPr>
    </w:lvl>
    <w:lvl w:ilvl="2" w:tplc="FF38B3EE">
      <w:start w:val="1"/>
      <w:numFmt w:val="lowerRoman"/>
      <w:lvlText w:val="%3."/>
      <w:lvlJc w:val="right"/>
      <w:pPr>
        <w:ind w:left="2160" w:hanging="180"/>
      </w:pPr>
    </w:lvl>
    <w:lvl w:ilvl="3" w:tplc="5832F01C">
      <w:start w:val="1"/>
      <w:numFmt w:val="decimal"/>
      <w:lvlText w:val="%4."/>
      <w:lvlJc w:val="left"/>
      <w:pPr>
        <w:ind w:left="2880" w:hanging="360"/>
      </w:pPr>
    </w:lvl>
    <w:lvl w:ilvl="4" w:tplc="F16C60BA">
      <w:start w:val="1"/>
      <w:numFmt w:val="lowerLetter"/>
      <w:lvlText w:val="%5."/>
      <w:lvlJc w:val="left"/>
      <w:pPr>
        <w:ind w:left="3600" w:hanging="360"/>
      </w:pPr>
    </w:lvl>
    <w:lvl w:ilvl="5" w:tplc="59300DE8">
      <w:start w:val="1"/>
      <w:numFmt w:val="lowerRoman"/>
      <w:lvlText w:val="%6."/>
      <w:lvlJc w:val="right"/>
      <w:pPr>
        <w:ind w:left="4320" w:hanging="180"/>
      </w:pPr>
    </w:lvl>
    <w:lvl w:ilvl="6" w:tplc="DDE2D360">
      <w:start w:val="1"/>
      <w:numFmt w:val="decimal"/>
      <w:lvlText w:val="%7."/>
      <w:lvlJc w:val="left"/>
      <w:pPr>
        <w:ind w:left="5040" w:hanging="360"/>
      </w:pPr>
    </w:lvl>
    <w:lvl w:ilvl="7" w:tplc="C94A9E38">
      <w:start w:val="1"/>
      <w:numFmt w:val="lowerLetter"/>
      <w:lvlText w:val="%8."/>
      <w:lvlJc w:val="left"/>
      <w:pPr>
        <w:ind w:left="5760" w:hanging="360"/>
      </w:pPr>
    </w:lvl>
    <w:lvl w:ilvl="8" w:tplc="3E244E42">
      <w:start w:val="1"/>
      <w:numFmt w:val="lowerRoman"/>
      <w:lvlText w:val="%9."/>
      <w:lvlJc w:val="right"/>
      <w:pPr>
        <w:ind w:left="6480" w:hanging="180"/>
      </w:pPr>
    </w:lvl>
  </w:abstractNum>
  <w:abstractNum w:abstractNumId="15" w15:restartNumberingAfterBreak="0">
    <w:nsid w:val="30EE445D"/>
    <w:multiLevelType w:val="hybridMultilevel"/>
    <w:tmpl w:val="EB56FE3C"/>
    <w:lvl w:ilvl="0" w:tplc="E54E8850">
      <w:start w:val="1"/>
      <w:numFmt w:val="decimal"/>
      <w:lvlText w:val="E.%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C63353"/>
    <w:multiLevelType w:val="multilevel"/>
    <w:tmpl w:val="D72C42C6"/>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093C86"/>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38E1952"/>
    <w:multiLevelType w:val="hybridMultilevel"/>
    <w:tmpl w:val="038421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6103C09"/>
    <w:multiLevelType w:val="hybridMultilevel"/>
    <w:tmpl w:val="AA46C77A"/>
    <w:lvl w:ilvl="0" w:tplc="24BEE712">
      <w:start w:val="1"/>
      <w:numFmt w:val="decimal"/>
      <w:lvlText w:val="%1."/>
      <w:lvlJc w:val="left"/>
      <w:pPr>
        <w:ind w:left="720" w:hanging="360"/>
      </w:pPr>
    </w:lvl>
    <w:lvl w:ilvl="1" w:tplc="51D4BC18">
      <w:start w:val="1"/>
      <w:numFmt w:val="lowerLetter"/>
      <w:lvlText w:val="%2."/>
      <w:lvlJc w:val="left"/>
      <w:pPr>
        <w:ind w:left="1440" w:hanging="360"/>
      </w:pPr>
    </w:lvl>
    <w:lvl w:ilvl="2" w:tplc="76B21308">
      <w:start w:val="1"/>
      <w:numFmt w:val="lowerRoman"/>
      <w:lvlText w:val="%3."/>
      <w:lvlJc w:val="right"/>
      <w:pPr>
        <w:ind w:left="2160" w:hanging="180"/>
      </w:pPr>
    </w:lvl>
    <w:lvl w:ilvl="3" w:tplc="97868776">
      <w:start w:val="1"/>
      <w:numFmt w:val="decimal"/>
      <w:lvlText w:val="%4."/>
      <w:lvlJc w:val="left"/>
      <w:pPr>
        <w:ind w:left="2880" w:hanging="360"/>
      </w:pPr>
    </w:lvl>
    <w:lvl w:ilvl="4" w:tplc="521C81B8">
      <w:start w:val="1"/>
      <w:numFmt w:val="lowerLetter"/>
      <w:lvlText w:val="%5."/>
      <w:lvlJc w:val="left"/>
      <w:pPr>
        <w:ind w:left="3600" w:hanging="360"/>
      </w:pPr>
    </w:lvl>
    <w:lvl w:ilvl="5" w:tplc="05A6FF74">
      <w:start w:val="1"/>
      <w:numFmt w:val="lowerRoman"/>
      <w:lvlText w:val="%6."/>
      <w:lvlJc w:val="right"/>
      <w:pPr>
        <w:ind w:left="4320" w:hanging="180"/>
      </w:pPr>
    </w:lvl>
    <w:lvl w:ilvl="6" w:tplc="C1D0DC68">
      <w:start w:val="1"/>
      <w:numFmt w:val="decimal"/>
      <w:lvlText w:val="%7."/>
      <w:lvlJc w:val="left"/>
      <w:pPr>
        <w:ind w:left="5040" w:hanging="360"/>
      </w:pPr>
    </w:lvl>
    <w:lvl w:ilvl="7" w:tplc="13EE06CE">
      <w:start w:val="1"/>
      <w:numFmt w:val="lowerLetter"/>
      <w:lvlText w:val="%8."/>
      <w:lvlJc w:val="left"/>
      <w:pPr>
        <w:ind w:left="5760" w:hanging="360"/>
      </w:pPr>
    </w:lvl>
    <w:lvl w:ilvl="8" w:tplc="73F4BA16">
      <w:start w:val="1"/>
      <w:numFmt w:val="lowerRoman"/>
      <w:lvlText w:val="%9."/>
      <w:lvlJc w:val="right"/>
      <w:pPr>
        <w:ind w:left="6480" w:hanging="180"/>
      </w:pPr>
    </w:lvl>
  </w:abstractNum>
  <w:abstractNum w:abstractNumId="20" w15:restartNumberingAfterBreak="0">
    <w:nsid w:val="376300EF"/>
    <w:multiLevelType w:val="hybridMultilevel"/>
    <w:tmpl w:val="FDDEC7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3B1CDD"/>
    <w:multiLevelType w:val="hybridMultilevel"/>
    <w:tmpl w:val="790C1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5313E1"/>
    <w:multiLevelType w:val="hybridMultilevel"/>
    <w:tmpl w:val="1E586EC6"/>
    <w:lvl w:ilvl="0" w:tplc="9C62E28C">
      <w:start w:val="1"/>
      <w:numFmt w:val="decimal"/>
      <w:lvlText w:val="SEN 1.%1"/>
      <w:lvlJc w:val="left"/>
      <w:pPr>
        <w:ind w:left="785" w:hanging="360"/>
      </w:pPr>
      <w:rPr>
        <w:b/>
      </w:rPr>
    </w:lvl>
    <w:lvl w:ilvl="1" w:tplc="B8F4EE70">
      <w:start w:val="1"/>
      <w:numFmt w:val="lowerLetter"/>
      <w:lvlText w:val="%2."/>
      <w:lvlJc w:val="left"/>
      <w:pPr>
        <w:ind w:left="1440" w:hanging="360"/>
      </w:pPr>
    </w:lvl>
    <w:lvl w:ilvl="2" w:tplc="F3F00414">
      <w:start w:val="1"/>
      <w:numFmt w:val="lowerRoman"/>
      <w:lvlText w:val="%3."/>
      <w:lvlJc w:val="right"/>
      <w:pPr>
        <w:ind w:left="2160" w:hanging="180"/>
      </w:pPr>
    </w:lvl>
    <w:lvl w:ilvl="3" w:tplc="CA5A824A">
      <w:start w:val="1"/>
      <w:numFmt w:val="decimal"/>
      <w:lvlText w:val="%4."/>
      <w:lvlJc w:val="left"/>
      <w:pPr>
        <w:ind w:left="2880" w:hanging="360"/>
      </w:pPr>
    </w:lvl>
    <w:lvl w:ilvl="4" w:tplc="D380944E">
      <w:start w:val="1"/>
      <w:numFmt w:val="lowerLetter"/>
      <w:lvlText w:val="%5."/>
      <w:lvlJc w:val="left"/>
      <w:pPr>
        <w:ind w:left="3600" w:hanging="360"/>
      </w:pPr>
    </w:lvl>
    <w:lvl w:ilvl="5" w:tplc="1E9E18C4">
      <w:start w:val="1"/>
      <w:numFmt w:val="lowerRoman"/>
      <w:lvlText w:val="%6."/>
      <w:lvlJc w:val="right"/>
      <w:pPr>
        <w:ind w:left="4320" w:hanging="180"/>
      </w:pPr>
    </w:lvl>
    <w:lvl w:ilvl="6" w:tplc="81587C1E">
      <w:start w:val="1"/>
      <w:numFmt w:val="decimal"/>
      <w:lvlText w:val="%7."/>
      <w:lvlJc w:val="left"/>
      <w:pPr>
        <w:ind w:left="5040" w:hanging="360"/>
      </w:pPr>
    </w:lvl>
    <w:lvl w:ilvl="7" w:tplc="288ABE00">
      <w:start w:val="1"/>
      <w:numFmt w:val="lowerLetter"/>
      <w:lvlText w:val="%8."/>
      <w:lvlJc w:val="left"/>
      <w:pPr>
        <w:ind w:left="5760" w:hanging="360"/>
      </w:pPr>
    </w:lvl>
    <w:lvl w:ilvl="8" w:tplc="78221FA4">
      <w:start w:val="1"/>
      <w:numFmt w:val="lowerRoman"/>
      <w:lvlText w:val="%9."/>
      <w:lvlJc w:val="right"/>
      <w:pPr>
        <w:ind w:left="6480" w:hanging="180"/>
      </w:pPr>
    </w:lvl>
  </w:abstractNum>
  <w:abstractNum w:abstractNumId="23" w15:restartNumberingAfterBreak="0">
    <w:nsid w:val="3DD26B4F"/>
    <w:multiLevelType w:val="hybridMultilevel"/>
    <w:tmpl w:val="45D8C0D0"/>
    <w:lvl w:ilvl="0" w:tplc="7F26680C">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150A37"/>
    <w:multiLevelType w:val="hybridMultilevel"/>
    <w:tmpl w:val="31866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1343C36"/>
    <w:multiLevelType w:val="multilevel"/>
    <w:tmpl w:val="0D688ABA"/>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A27047A"/>
    <w:multiLevelType w:val="hybridMultilevel"/>
    <w:tmpl w:val="0054F2C6"/>
    <w:lvl w:ilvl="0" w:tplc="3BDAAC6A">
      <w:start w:val="1"/>
      <w:numFmt w:val="upperLetter"/>
      <w:pStyle w:val="Nagwek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B34F6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34629C"/>
    <w:multiLevelType w:val="hybridMultilevel"/>
    <w:tmpl w:val="A260DB76"/>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0" w15:restartNumberingAfterBreak="0">
    <w:nsid w:val="50ED5F9F"/>
    <w:multiLevelType w:val="hybridMultilevel"/>
    <w:tmpl w:val="2A1036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5694391E"/>
    <w:multiLevelType w:val="hybridMultilevel"/>
    <w:tmpl w:val="DF16EC54"/>
    <w:lvl w:ilvl="0" w:tplc="836E8958">
      <w:start w:val="1"/>
      <w:numFmt w:val="decimal"/>
      <w:lvlText w:val="%1."/>
      <w:lvlJc w:val="left"/>
      <w:pPr>
        <w:ind w:left="720" w:hanging="360"/>
      </w:pPr>
      <w:rPr>
        <w:rFonts w:asciiTheme="minorHAnsi" w:hAnsiTheme="minorHAnsi"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BE7F3D"/>
    <w:multiLevelType w:val="hybridMultilevel"/>
    <w:tmpl w:val="61BA97F0"/>
    <w:lvl w:ilvl="0" w:tplc="111CC750">
      <w:start w:val="1"/>
      <w:numFmt w:val="decimal"/>
      <w:lvlText w:val="D.%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B57F6C"/>
    <w:multiLevelType w:val="hybridMultilevel"/>
    <w:tmpl w:val="37B0A5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86D1C73"/>
    <w:multiLevelType w:val="hybridMultilevel"/>
    <w:tmpl w:val="F5FA1136"/>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5A595EDE"/>
    <w:multiLevelType w:val="hybridMultilevel"/>
    <w:tmpl w:val="58682786"/>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5F162643"/>
    <w:multiLevelType w:val="hybridMultilevel"/>
    <w:tmpl w:val="590A5C02"/>
    <w:lvl w:ilvl="0" w:tplc="8A2A018C">
      <w:start w:val="1"/>
      <w:numFmt w:val="decimal"/>
      <w:lvlText w:val="%1."/>
      <w:lvlJc w:val="left"/>
      <w:pPr>
        <w:ind w:left="720" w:hanging="360"/>
      </w:pPr>
    </w:lvl>
    <w:lvl w:ilvl="1" w:tplc="1DFEDAB0">
      <w:start w:val="1"/>
      <w:numFmt w:val="lowerLetter"/>
      <w:lvlText w:val="%2)"/>
      <w:lvlJc w:val="left"/>
      <w:pPr>
        <w:ind w:left="1440" w:hanging="360"/>
      </w:pPr>
      <w:rPr>
        <w:b w:val="0"/>
      </w:rPr>
    </w:lvl>
    <w:lvl w:ilvl="2" w:tplc="96C4582E">
      <w:start w:val="1"/>
      <w:numFmt w:val="lowerRoman"/>
      <w:lvlText w:val="%3."/>
      <w:lvlJc w:val="right"/>
      <w:pPr>
        <w:ind w:left="2160" w:hanging="180"/>
      </w:pPr>
    </w:lvl>
    <w:lvl w:ilvl="3" w:tplc="2F88CE56">
      <w:start w:val="1"/>
      <w:numFmt w:val="decimal"/>
      <w:lvlText w:val="%4."/>
      <w:lvlJc w:val="left"/>
      <w:pPr>
        <w:ind w:left="2880" w:hanging="360"/>
      </w:pPr>
    </w:lvl>
    <w:lvl w:ilvl="4" w:tplc="3FBEDFF6">
      <w:start w:val="1"/>
      <w:numFmt w:val="lowerLetter"/>
      <w:lvlText w:val="%5."/>
      <w:lvlJc w:val="left"/>
      <w:pPr>
        <w:ind w:left="3600" w:hanging="360"/>
      </w:pPr>
    </w:lvl>
    <w:lvl w:ilvl="5" w:tplc="81681B42">
      <w:start w:val="1"/>
      <w:numFmt w:val="lowerRoman"/>
      <w:lvlText w:val="%6."/>
      <w:lvlJc w:val="right"/>
      <w:pPr>
        <w:ind w:left="4320" w:hanging="180"/>
      </w:pPr>
    </w:lvl>
    <w:lvl w:ilvl="6" w:tplc="F1FE6098">
      <w:start w:val="1"/>
      <w:numFmt w:val="decimal"/>
      <w:lvlText w:val="%7."/>
      <w:lvlJc w:val="left"/>
      <w:pPr>
        <w:ind w:left="5040" w:hanging="360"/>
      </w:pPr>
    </w:lvl>
    <w:lvl w:ilvl="7" w:tplc="130C3B06">
      <w:start w:val="1"/>
      <w:numFmt w:val="lowerLetter"/>
      <w:lvlText w:val="%8."/>
      <w:lvlJc w:val="left"/>
      <w:pPr>
        <w:ind w:left="5760" w:hanging="360"/>
      </w:pPr>
    </w:lvl>
    <w:lvl w:ilvl="8" w:tplc="A6C20802">
      <w:start w:val="1"/>
      <w:numFmt w:val="lowerRoman"/>
      <w:lvlText w:val="%9."/>
      <w:lvlJc w:val="right"/>
      <w:pPr>
        <w:ind w:left="6480" w:hanging="180"/>
      </w:pPr>
    </w:lvl>
  </w:abstractNum>
  <w:abstractNum w:abstractNumId="38" w15:restartNumberingAfterBreak="0">
    <w:nsid w:val="644902E4"/>
    <w:multiLevelType w:val="hybridMultilevel"/>
    <w:tmpl w:val="DF16EC54"/>
    <w:lvl w:ilvl="0" w:tplc="836E8958">
      <w:start w:val="1"/>
      <w:numFmt w:val="decimal"/>
      <w:lvlText w:val="%1."/>
      <w:lvlJc w:val="left"/>
      <w:pPr>
        <w:ind w:left="720" w:hanging="360"/>
      </w:pPr>
      <w:rPr>
        <w:rFonts w:asciiTheme="minorHAnsi" w:hAnsiTheme="minorHAnsi"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CF6F49"/>
    <w:multiLevelType w:val="hybridMultilevel"/>
    <w:tmpl w:val="531261AC"/>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40" w15:restartNumberingAfterBreak="0">
    <w:nsid w:val="67A57828"/>
    <w:multiLevelType w:val="hybridMultilevel"/>
    <w:tmpl w:val="48A44E9C"/>
    <w:lvl w:ilvl="0" w:tplc="111CC750">
      <w:start w:val="1"/>
      <w:numFmt w:val="decimal"/>
      <w:lvlText w:val="D.%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CE2D45"/>
    <w:multiLevelType w:val="hybridMultilevel"/>
    <w:tmpl w:val="F5FA1136"/>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3346BF4"/>
    <w:multiLevelType w:val="hybridMultilevel"/>
    <w:tmpl w:val="D7EAEAFA"/>
    <w:lvl w:ilvl="0" w:tplc="111CC750">
      <w:start w:val="1"/>
      <w:numFmt w:val="decimal"/>
      <w:lvlText w:val="D.%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CF1CB5"/>
    <w:multiLevelType w:val="hybridMultilevel"/>
    <w:tmpl w:val="5FEA2EA8"/>
    <w:lvl w:ilvl="0" w:tplc="E54E8850">
      <w:start w:val="1"/>
      <w:numFmt w:val="decimal"/>
      <w:lvlText w:val="E.%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64E5408"/>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A4D2915"/>
    <w:multiLevelType w:val="hybridMultilevel"/>
    <w:tmpl w:val="795AD3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AF3183E"/>
    <w:multiLevelType w:val="hybridMultilevel"/>
    <w:tmpl w:val="2A1036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244B1F"/>
    <w:multiLevelType w:val="hybridMultilevel"/>
    <w:tmpl w:val="8F66BFB2"/>
    <w:lvl w:ilvl="0" w:tplc="AFB09A98">
      <w:start w:val="1"/>
      <w:numFmt w:val="decimal"/>
      <w:lvlText w:val="SPO 1.%1"/>
      <w:lvlJc w:val="left"/>
      <w:pPr>
        <w:ind w:left="1068" w:hanging="360"/>
      </w:pPr>
      <w:rPr>
        <w:b/>
      </w:rPr>
    </w:lvl>
    <w:lvl w:ilvl="1" w:tplc="4D785CCA">
      <w:start w:val="1"/>
      <w:numFmt w:val="decimal"/>
      <w:lvlText w:val="SPO 1.%2."/>
      <w:lvlJc w:val="left"/>
      <w:pPr>
        <w:ind w:left="1931" w:hanging="360"/>
      </w:pPr>
    </w:lvl>
    <w:lvl w:ilvl="2" w:tplc="18B081BE">
      <w:start w:val="1"/>
      <w:numFmt w:val="lowerRoman"/>
      <w:lvlText w:val="%3."/>
      <w:lvlJc w:val="right"/>
      <w:pPr>
        <w:ind w:left="2651" w:hanging="180"/>
      </w:pPr>
    </w:lvl>
    <w:lvl w:ilvl="3" w:tplc="D950673E">
      <w:start w:val="1"/>
      <w:numFmt w:val="decimal"/>
      <w:lvlText w:val="%4."/>
      <w:lvlJc w:val="left"/>
      <w:pPr>
        <w:ind w:left="3371" w:hanging="360"/>
      </w:pPr>
    </w:lvl>
    <w:lvl w:ilvl="4" w:tplc="4CB070B0">
      <w:start w:val="1"/>
      <w:numFmt w:val="lowerLetter"/>
      <w:lvlText w:val="%5."/>
      <w:lvlJc w:val="left"/>
      <w:pPr>
        <w:ind w:left="4091" w:hanging="360"/>
      </w:pPr>
    </w:lvl>
    <w:lvl w:ilvl="5" w:tplc="7ACC43FC">
      <w:start w:val="1"/>
      <w:numFmt w:val="lowerRoman"/>
      <w:lvlText w:val="%6."/>
      <w:lvlJc w:val="right"/>
      <w:pPr>
        <w:ind w:left="4811" w:hanging="180"/>
      </w:pPr>
    </w:lvl>
    <w:lvl w:ilvl="6" w:tplc="9F680742">
      <w:start w:val="1"/>
      <w:numFmt w:val="decimal"/>
      <w:lvlText w:val="%7."/>
      <w:lvlJc w:val="left"/>
      <w:pPr>
        <w:ind w:left="5531" w:hanging="360"/>
      </w:pPr>
    </w:lvl>
    <w:lvl w:ilvl="7" w:tplc="E9D2B78C">
      <w:start w:val="1"/>
      <w:numFmt w:val="lowerLetter"/>
      <w:lvlText w:val="%8."/>
      <w:lvlJc w:val="left"/>
      <w:pPr>
        <w:ind w:left="6251" w:hanging="360"/>
      </w:pPr>
    </w:lvl>
    <w:lvl w:ilvl="8" w:tplc="EB662ED0">
      <w:start w:val="1"/>
      <w:numFmt w:val="lowerRoman"/>
      <w:lvlText w:val="%9."/>
      <w:lvlJc w:val="right"/>
      <w:pPr>
        <w:ind w:left="6971" w:hanging="180"/>
      </w:pPr>
    </w:lvl>
  </w:abstractNum>
  <w:abstractNum w:abstractNumId="50" w15:restartNumberingAfterBreak="0">
    <w:nsid w:val="7D55099C"/>
    <w:multiLevelType w:val="hybridMultilevel"/>
    <w:tmpl w:val="D9343A36"/>
    <w:lvl w:ilvl="0" w:tplc="E54E8850">
      <w:start w:val="1"/>
      <w:numFmt w:val="decimal"/>
      <w:lvlText w:val="E.%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6078E7"/>
    <w:multiLevelType w:val="hybridMultilevel"/>
    <w:tmpl w:val="3208D9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7F121F02"/>
    <w:multiLevelType w:val="hybridMultilevel"/>
    <w:tmpl w:val="C81C65DA"/>
    <w:lvl w:ilvl="0" w:tplc="EA8ED220">
      <w:start w:val="1"/>
      <w:numFmt w:val="decimal"/>
      <w:lvlText w:val="1.%1."/>
      <w:lvlJc w:val="left"/>
      <w:pPr>
        <w:ind w:left="928"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8D2682"/>
    <w:multiLevelType w:val="hybridMultilevel"/>
    <w:tmpl w:val="E84063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25"/>
  </w:num>
  <w:num w:numId="3">
    <w:abstractNumId w:val="42"/>
  </w:num>
  <w:num w:numId="4">
    <w:abstractNumId w:val="26"/>
  </w:num>
  <w:num w:numId="5">
    <w:abstractNumId w:val="12"/>
  </w:num>
  <w:num w:numId="6">
    <w:abstractNumId w:val="39"/>
  </w:num>
  <w:num w:numId="7">
    <w:abstractNumId w:val="2"/>
  </w:num>
  <w:num w:numId="8">
    <w:abstractNumId w:val="52"/>
  </w:num>
  <w:num w:numId="9">
    <w:abstractNumId w:val="3"/>
  </w:num>
  <w:num w:numId="10">
    <w:abstractNumId w:val="13"/>
  </w:num>
  <w:num w:numId="11">
    <w:abstractNumId w:val="8"/>
  </w:num>
  <w:num w:numId="12">
    <w:abstractNumId w:val="51"/>
  </w:num>
  <w:num w:numId="13">
    <w:abstractNumId w:val="30"/>
  </w:num>
  <w:num w:numId="14">
    <w:abstractNumId w:val="19"/>
  </w:num>
  <w:num w:numId="15">
    <w:abstractNumId w:val="18"/>
  </w:num>
  <w:num w:numId="16">
    <w:abstractNumId w:val="7"/>
  </w:num>
  <w:num w:numId="17">
    <w:abstractNumId w:val="0"/>
  </w:num>
  <w:num w:numId="18">
    <w:abstractNumId w:val="21"/>
  </w:num>
  <w:num w:numId="19">
    <w:abstractNumId w:val="41"/>
  </w:num>
  <w:num w:numId="20">
    <w:abstractNumId w:val="35"/>
  </w:num>
  <w:num w:numId="21">
    <w:abstractNumId w:val="48"/>
  </w:num>
  <w:num w:numId="22">
    <w:abstractNumId w:val="36"/>
  </w:num>
  <w:num w:numId="23">
    <w:abstractNumId w:val="31"/>
  </w:num>
  <w:num w:numId="24">
    <w:abstractNumId w:val="26"/>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num>
  <w:num w:numId="27">
    <w:abstractNumId w:val="4"/>
  </w:num>
  <w:num w:numId="28">
    <w:abstractNumId w:val="47"/>
  </w:num>
  <w:num w:numId="29">
    <w:abstractNumId w:val="45"/>
  </w:num>
  <w:num w:numId="30">
    <w:abstractNumId w:val="6"/>
  </w:num>
  <w:num w:numId="31">
    <w:abstractNumId w:val="28"/>
  </w:num>
  <w:num w:numId="32">
    <w:abstractNumId w:val="49"/>
  </w:num>
  <w:num w:numId="33">
    <w:abstractNumId w:val="5"/>
  </w:num>
  <w:num w:numId="34">
    <w:abstractNumId w:val="10"/>
  </w:num>
  <w:num w:numId="35">
    <w:abstractNumId w:val="43"/>
  </w:num>
  <w:num w:numId="36">
    <w:abstractNumId w:val="33"/>
  </w:num>
  <w:num w:numId="37">
    <w:abstractNumId w:val="22"/>
  </w:num>
  <w:num w:numId="38">
    <w:abstractNumId w:val="40"/>
  </w:num>
  <w:num w:numId="39">
    <w:abstractNumId w:val="14"/>
  </w:num>
  <w:num w:numId="40">
    <w:abstractNumId w:val="38"/>
  </w:num>
  <w:num w:numId="41">
    <w:abstractNumId w:val="44"/>
  </w:num>
  <w:num w:numId="42">
    <w:abstractNumId w:val="50"/>
  </w:num>
  <w:num w:numId="43">
    <w:abstractNumId w:val="15"/>
  </w:num>
  <w:num w:numId="44">
    <w:abstractNumId w:val="27"/>
  </w:num>
  <w:num w:numId="45">
    <w:abstractNumId w:val="9"/>
  </w:num>
  <w:num w:numId="46">
    <w:abstractNumId w:val="46"/>
  </w:num>
  <w:num w:numId="47">
    <w:abstractNumId w:val="1"/>
  </w:num>
  <w:num w:numId="48">
    <w:abstractNumId w:val="17"/>
  </w:num>
  <w:num w:numId="49">
    <w:abstractNumId w:val="11"/>
  </w:num>
  <w:num w:numId="50">
    <w:abstractNumId w:val="37"/>
  </w:num>
  <w:num w:numId="51">
    <w:abstractNumId w:val="29"/>
  </w:num>
  <w:num w:numId="52">
    <w:abstractNumId w:val="23"/>
  </w:num>
  <w:num w:numId="53">
    <w:abstractNumId w:val="34"/>
  </w:num>
  <w:num w:numId="54">
    <w:abstractNumId w:val="24"/>
  </w:num>
  <w:num w:numId="55">
    <w:abstractNumId w:val="53"/>
  </w:num>
  <w:num w:numId="56">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096B"/>
    <w:rsid w:val="0000461D"/>
    <w:rsid w:val="00005459"/>
    <w:rsid w:val="00005A37"/>
    <w:rsid w:val="00010661"/>
    <w:rsid w:val="00012D25"/>
    <w:rsid w:val="00013F7C"/>
    <w:rsid w:val="000151B8"/>
    <w:rsid w:val="00020288"/>
    <w:rsid w:val="000246D6"/>
    <w:rsid w:val="00024977"/>
    <w:rsid w:val="00024A53"/>
    <w:rsid w:val="000310EA"/>
    <w:rsid w:val="000434B6"/>
    <w:rsid w:val="00046DB7"/>
    <w:rsid w:val="00053D90"/>
    <w:rsid w:val="00057188"/>
    <w:rsid w:val="00057495"/>
    <w:rsid w:val="000622A2"/>
    <w:rsid w:val="00073B41"/>
    <w:rsid w:val="000740E5"/>
    <w:rsid w:val="000831FA"/>
    <w:rsid w:val="00084CC5"/>
    <w:rsid w:val="00084FF5"/>
    <w:rsid w:val="00093119"/>
    <w:rsid w:val="000A4B15"/>
    <w:rsid w:val="000B40C7"/>
    <w:rsid w:val="000C1DE3"/>
    <w:rsid w:val="000C6D76"/>
    <w:rsid w:val="000D4450"/>
    <w:rsid w:val="000E0E50"/>
    <w:rsid w:val="000E2F91"/>
    <w:rsid w:val="000E6FF3"/>
    <w:rsid w:val="000E73B3"/>
    <w:rsid w:val="00105D8F"/>
    <w:rsid w:val="00106798"/>
    <w:rsid w:val="00113A32"/>
    <w:rsid w:val="00130A85"/>
    <w:rsid w:val="00137E5F"/>
    <w:rsid w:val="001408CE"/>
    <w:rsid w:val="00140FE7"/>
    <w:rsid w:val="00142361"/>
    <w:rsid w:val="00145837"/>
    <w:rsid w:val="00145884"/>
    <w:rsid w:val="0015385B"/>
    <w:rsid w:val="00157EEE"/>
    <w:rsid w:val="00161DE4"/>
    <w:rsid w:val="00162152"/>
    <w:rsid w:val="00167651"/>
    <w:rsid w:val="00171745"/>
    <w:rsid w:val="001762F8"/>
    <w:rsid w:val="0017755D"/>
    <w:rsid w:val="00177BB3"/>
    <w:rsid w:val="00192098"/>
    <w:rsid w:val="0019264A"/>
    <w:rsid w:val="001940DC"/>
    <w:rsid w:val="001964C7"/>
    <w:rsid w:val="001A55C6"/>
    <w:rsid w:val="001B2BFB"/>
    <w:rsid w:val="001B344C"/>
    <w:rsid w:val="001B40B5"/>
    <w:rsid w:val="001B51AE"/>
    <w:rsid w:val="001B684F"/>
    <w:rsid w:val="001C215B"/>
    <w:rsid w:val="001C3DAF"/>
    <w:rsid w:val="001E135F"/>
    <w:rsid w:val="001F326B"/>
    <w:rsid w:val="001F5AD1"/>
    <w:rsid w:val="001F5D5C"/>
    <w:rsid w:val="00204AE4"/>
    <w:rsid w:val="0020682A"/>
    <w:rsid w:val="0020682B"/>
    <w:rsid w:val="00212636"/>
    <w:rsid w:val="0021509B"/>
    <w:rsid w:val="00216D5F"/>
    <w:rsid w:val="0021746D"/>
    <w:rsid w:val="00226A9C"/>
    <w:rsid w:val="0022726C"/>
    <w:rsid w:val="00231D20"/>
    <w:rsid w:val="002330AF"/>
    <w:rsid w:val="00235220"/>
    <w:rsid w:val="00243905"/>
    <w:rsid w:val="00243DA1"/>
    <w:rsid w:val="002503DC"/>
    <w:rsid w:val="00251532"/>
    <w:rsid w:val="00251B2E"/>
    <w:rsid w:val="00253B68"/>
    <w:rsid w:val="00273A4A"/>
    <w:rsid w:val="0027540E"/>
    <w:rsid w:val="002767E9"/>
    <w:rsid w:val="00280998"/>
    <w:rsid w:val="00281B87"/>
    <w:rsid w:val="0028449C"/>
    <w:rsid w:val="002929D4"/>
    <w:rsid w:val="00293574"/>
    <w:rsid w:val="002948F3"/>
    <w:rsid w:val="00295EDF"/>
    <w:rsid w:val="0029628C"/>
    <w:rsid w:val="002A098F"/>
    <w:rsid w:val="002B024F"/>
    <w:rsid w:val="002C02A9"/>
    <w:rsid w:val="002C4972"/>
    <w:rsid w:val="002C4C3D"/>
    <w:rsid w:val="002C739D"/>
    <w:rsid w:val="002C7DEB"/>
    <w:rsid w:val="002C91A6"/>
    <w:rsid w:val="002D044C"/>
    <w:rsid w:val="002D21DE"/>
    <w:rsid w:val="002D2930"/>
    <w:rsid w:val="002D5EAA"/>
    <w:rsid w:val="002E11A8"/>
    <w:rsid w:val="002E2CCF"/>
    <w:rsid w:val="002E5373"/>
    <w:rsid w:val="002F0F76"/>
    <w:rsid w:val="002F1205"/>
    <w:rsid w:val="002F49C1"/>
    <w:rsid w:val="002F7565"/>
    <w:rsid w:val="00304A31"/>
    <w:rsid w:val="00321A19"/>
    <w:rsid w:val="00321C3F"/>
    <w:rsid w:val="00323301"/>
    <w:rsid w:val="0032582E"/>
    <w:rsid w:val="0033765C"/>
    <w:rsid w:val="00347FD6"/>
    <w:rsid w:val="00350EE0"/>
    <w:rsid w:val="00356E77"/>
    <w:rsid w:val="00357088"/>
    <w:rsid w:val="0036093D"/>
    <w:rsid w:val="00362B24"/>
    <w:rsid w:val="00366E66"/>
    <w:rsid w:val="00366F50"/>
    <w:rsid w:val="003703C7"/>
    <w:rsid w:val="003728C6"/>
    <w:rsid w:val="003767D4"/>
    <w:rsid w:val="00376831"/>
    <w:rsid w:val="00380647"/>
    <w:rsid w:val="003849D7"/>
    <w:rsid w:val="00384B67"/>
    <w:rsid w:val="00394BB3"/>
    <w:rsid w:val="003A101F"/>
    <w:rsid w:val="003A18E5"/>
    <w:rsid w:val="003A19EA"/>
    <w:rsid w:val="003A2729"/>
    <w:rsid w:val="003A7254"/>
    <w:rsid w:val="003B27F0"/>
    <w:rsid w:val="003C1207"/>
    <w:rsid w:val="003C2156"/>
    <w:rsid w:val="003C58D9"/>
    <w:rsid w:val="003D06E3"/>
    <w:rsid w:val="003D26F5"/>
    <w:rsid w:val="003E0DA9"/>
    <w:rsid w:val="003E1BD4"/>
    <w:rsid w:val="003E2848"/>
    <w:rsid w:val="003E5645"/>
    <w:rsid w:val="003E62FC"/>
    <w:rsid w:val="003F4C11"/>
    <w:rsid w:val="003F5D78"/>
    <w:rsid w:val="004057BD"/>
    <w:rsid w:val="0040724A"/>
    <w:rsid w:val="00414B08"/>
    <w:rsid w:val="00415E20"/>
    <w:rsid w:val="00416914"/>
    <w:rsid w:val="00423EEC"/>
    <w:rsid w:val="00425DD9"/>
    <w:rsid w:val="0042736B"/>
    <w:rsid w:val="0042766E"/>
    <w:rsid w:val="004278AA"/>
    <w:rsid w:val="00427D27"/>
    <w:rsid w:val="00431EC2"/>
    <w:rsid w:val="004353E4"/>
    <w:rsid w:val="00436169"/>
    <w:rsid w:val="00443511"/>
    <w:rsid w:val="004471DF"/>
    <w:rsid w:val="004570ED"/>
    <w:rsid w:val="00460F46"/>
    <w:rsid w:val="0046150C"/>
    <w:rsid w:val="00462DB4"/>
    <w:rsid w:val="00463533"/>
    <w:rsid w:val="00482474"/>
    <w:rsid w:val="004826EF"/>
    <w:rsid w:val="004835A7"/>
    <w:rsid w:val="00486F2F"/>
    <w:rsid w:val="00490B0D"/>
    <w:rsid w:val="00493538"/>
    <w:rsid w:val="00495BE5"/>
    <w:rsid w:val="00495E3A"/>
    <w:rsid w:val="004A1390"/>
    <w:rsid w:val="004A324C"/>
    <w:rsid w:val="004A4D04"/>
    <w:rsid w:val="004B08DC"/>
    <w:rsid w:val="004B2360"/>
    <w:rsid w:val="004B2A69"/>
    <w:rsid w:val="004B3F12"/>
    <w:rsid w:val="004B4659"/>
    <w:rsid w:val="004B51DA"/>
    <w:rsid w:val="004C146D"/>
    <w:rsid w:val="004C6494"/>
    <w:rsid w:val="004D2CF5"/>
    <w:rsid w:val="004E7A66"/>
    <w:rsid w:val="004E7F88"/>
    <w:rsid w:val="004F2202"/>
    <w:rsid w:val="004F2A7E"/>
    <w:rsid w:val="00501679"/>
    <w:rsid w:val="0050341B"/>
    <w:rsid w:val="0050350A"/>
    <w:rsid w:val="00505788"/>
    <w:rsid w:val="005125A0"/>
    <w:rsid w:val="00515EDA"/>
    <w:rsid w:val="005258F0"/>
    <w:rsid w:val="00531BA8"/>
    <w:rsid w:val="00532922"/>
    <w:rsid w:val="00534A55"/>
    <w:rsid w:val="0053508A"/>
    <w:rsid w:val="0054057A"/>
    <w:rsid w:val="00543685"/>
    <w:rsid w:val="00546238"/>
    <w:rsid w:val="00553107"/>
    <w:rsid w:val="0055664B"/>
    <w:rsid w:val="005567C8"/>
    <w:rsid w:val="005569B4"/>
    <w:rsid w:val="00556F7F"/>
    <w:rsid w:val="00557178"/>
    <w:rsid w:val="005618CE"/>
    <w:rsid w:val="0056355A"/>
    <w:rsid w:val="00563DEE"/>
    <w:rsid w:val="005641DF"/>
    <w:rsid w:val="00566B8A"/>
    <w:rsid w:val="00566BDB"/>
    <w:rsid w:val="005718D2"/>
    <w:rsid w:val="00574C96"/>
    <w:rsid w:val="005755DE"/>
    <w:rsid w:val="00575ECA"/>
    <w:rsid w:val="00576E56"/>
    <w:rsid w:val="00581B4F"/>
    <w:rsid w:val="0058286E"/>
    <w:rsid w:val="00584285"/>
    <w:rsid w:val="005900DA"/>
    <w:rsid w:val="00590292"/>
    <w:rsid w:val="00591C3B"/>
    <w:rsid w:val="00593AD2"/>
    <w:rsid w:val="00594D62"/>
    <w:rsid w:val="0059530F"/>
    <w:rsid w:val="005A387B"/>
    <w:rsid w:val="005A4F00"/>
    <w:rsid w:val="005B21E8"/>
    <w:rsid w:val="005B66E2"/>
    <w:rsid w:val="005C17E3"/>
    <w:rsid w:val="005C1805"/>
    <w:rsid w:val="005C46F3"/>
    <w:rsid w:val="005C4C14"/>
    <w:rsid w:val="005D0CFA"/>
    <w:rsid w:val="005D25BC"/>
    <w:rsid w:val="005D5589"/>
    <w:rsid w:val="005E06F6"/>
    <w:rsid w:val="005E6480"/>
    <w:rsid w:val="005E784D"/>
    <w:rsid w:val="005F3409"/>
    <w:rsid w:val="005F75D7"/>
    <w:rsid w:val="00605A53"/>
    <w:rsid w:val="00620A44"/>
    <w:rsid w:val="00621461"/>
    <w:rsid w:val="00623926"/>
    <w:rsid w:val="0062466A"/>
    <w:rsid w:val="00626303"/>
    <w:rsid w:val="0063077D"/>
    <w:rsid w:val="00630C2E"/>
    <w:rsid w:val="006339E6"/>
    <w:rsid w:val="006350FF"/>
    <w:rsid w:val="0064645A"/>
    <w:rsid w:val="006473F4"/>
    <w:rsid w:val="006500E0"/>
    <w:rsid w:val="0065067E"/>
    <w:rsid w:val="006514FB"/>
    <w:rsid w:val="0065690E"/>
    <w:rsid w:val="00660048"/>
    <w:rsid w:val="0067117D"/>
    <w:rsid w:val="00672B8B"/>
    <w:rsid w:val="00683ACA"/>
    <w:rsid w:val="0069173B"/>
    <w:rsid w:val="00691E06"/>
    <w:rsid w:val="00691EAD"/>
    <w:rsid w:val="0069233B"/>
    <w:rsid w:val="00695F43"/>
    <w:rsid w:val="006965DA"/>
    <w:rsid w:val="00696CED"/>
    <w:rsid w:val="00697331"/>
    <w:rsid w:val="00697CD2"/>
    <w:rsid w:val="006A051B"/>
    <w:rsid w:val="006A0A95"/>
    <w:rsid w:val="006A1437"/>
    <w:rsid w:val="006A64C5"/>
    <w:rsid w:val="006B1C7D"/>
    <w:rsid w:val="006B39D4"/>
    <w:rsid w:val="006B3EA7"/>
    <w:rsid w:val="006B6C58"/>
    <w:rsid w:val="006C3F07"/>
    <w:rsid w:val="006C4724"/>
    <w:rsid w:val="006C7412"/>
    <w:rsid w:val="006D51E8"/>
    <w:rsid w:val="006D5A97"/>
    <w:rsid w:val="006E6783"/>
    <w:rsid w:val="006E6C49"/>
    <w:rsid w:val="006F03F8"/>
    <w:rsid w:val="006F067A"/>
    <w:rsid w:val="006F1B37"/>
    <w:rsid w:val="006F30AC"/>
    <w:rsid w:val="006F6224"/>
    <w:rsid w:val="0070314A"/>
    <w:rsid w:val="00706FF9"/>
    <w:rsid w:val="00723570"/>
    <w:rsid w:val="00723D9B"/>
    <w:rsid w:val="007362A5"/>
    <w:rsid w:val="0074219A"/>
    <w:rsid w:val="0074225C"/>
    <w:rsid w:val="00752FC2"/>
    <w:rsid w:val="00753A7D"/>
    <w:rsid w:val="007545CE"/>
    <w:rsid w:val="0076482E"/>
    <w:rsid w:val="007719D5"/>
    <w:rsid w:val="00773144"/>
    <w:rsid w:val="00773AC1"/>
    <w:rsid w:val="00782FD2"/>
    <w:rsid w:val="00783038"/>
    <w:rsid w:val="00787274"/>
    <w:rsid w:val="0078789A"/>
    <w:rsid w:val="00790600"/>
    <w:rsid w:val="00790B61"/>
    <w:rsid w:val="00791CCB"/>
    <w:rsid w:val="00795F44"/>
    <w:rsid w:val="007A3046"/>
    <w:rsid w:val="007A66B4"/>
    <w:rsid w:val="007B0F49"/>
    <w:rsid w:val="007B6088"/>
    <w:rsid w:val="007C1089"/>
    <w:rsid w:val="007C265E"/>
    <w:rsid w:val="007E28E6"/>
    <w:rsid w:val="007E2E1C"/>
    <w:rsid w:val="008006E2"/>
    <w:rsid w:val="00812E7B"/>
    <w:rsid w:val="00813825"/>
    <w:rsid w:val="008156D8"/>
    <w:rsid w:val="00815AF8"/>
    <w:rsid w:val="00815EA9"/>
    <w:rsid w:val="008179CF"/>
    <w:rsid w:val="00831709"/>
    <w:rsid w:val="00832D2D"/>
    <w:rsid w:val="00833823"/>
    <w:rsid w:val="00834008"/>
    <w:rsid w:val="00834425"/>
    <w:rsid w:val="00835683"/>
    <w:rsid w:val="00836AAD"/>
    <w:rsid w:val="00841653"/>
    <w:rsid w:val="00844701"/>
    <w:rsid w:val="008453A0"/>
    <w:rsid w:val="00853D23"/>
    <w:rsid w:val="008552E5"/>
    <w:rsid w:val="008563AA"/>
    <w:rsid w:val="0085754C"/>
    <w:rsid w:val="0086064C"/>
    <w:rsid w:val="00862598"/>
    <w:rsid w:val="008664E8"/>
    <w:rsid w:val="008671C3"/>
    <w:rsid w:val="00873EB5"/>
    <w:rsid w:val="008760B2"/>
    <w:rsid w:val="008945EE"/>
    <w:rsid w:val="008957F2"/>
    <w:rsid w:val="00897381"/>
    <w:rsid w:val="008A1306"/>
    <w:rsid w:val="008A3436"/>
    <w:rsid w:val="008A40A0"/>
    <w:rsid w:val="008A7255"/>
    <w:rsid w:val="008A780D"/>
    <w:rsid w:val="008B5C2C"/>
    <w:rsid w:val="008C3EE8"/>
    <w:rsid w:val="008C7977"/>
    <w:rsid w:val="008D2293"/>
    <w:rsid w:val="008D6DA7"/>
    <w:rsid w:val="008E24EC"/>
    <w:rsid w:val="008E415B"/>
    <w:rsid w:val="008E5137"/>
    <w:rsid w:val="008F0BFE"/>
    <w:rsid w:val="00907C43"/>
    <w:rsid w:val="00912E16"/>
    <w:rsid w:val="009174D0"/>
    <w:rsid w:val="0091752B"/>
    <w:rsid w:val="00921240"/>
    <w:rsid w:val="00921D9A"/>
    <w:rsid w:val="00922F13"/>
    <w:rsid w:val="00926995"/>
    <w:rsid w:val="0093129B"/>
    <w:rsid w:val="0093146C"/>
    <w:rsid w:val="0093793F"/>
    <w:rsid w:val="0094425D"/>
    <w:rsid w:val="00945038"/>
    <w:rsid w:val="00945A6E"/>
    <w:rsid w:val="00951414"/>
    <w:rsid w:val="00952CD9"/>
    <w:rsid w:val="00952FD1"/>
    <w:rsid w:val="00956E25"/>
    <w:rsid w:val="00957AD1"/>
    <w:rsid w:val="0096022A"/>
    <w:rsid w:val="00964F4B"/>
    <w:rsid w:val="00981691"/>
    <w:rsid w:val="00982C60"/>
    <w:rsid w:val="0099066C"/>
    <w:rsid w:val="009911EF"/>
    <w:rsid w:val="00992921"/>
    <w:rsid w:val="00994D6D"/>
    <w:rsid w:val="009955CD"/>
    <w:rsid w:val="009A1670"/>
    <w:rsid w:val="009A2777"/>
    <w:rsid w:val="009A3B18"/>
    <w:rsid w:val="009A5883"/>
    <w:rsid w:val="009A591C"/>
    <w:rsid w:val="009A6F0D"/>
    <w:rsid w:val="009B7BEF"/>
    <w:rsid w:val="009C0374"/>
    <w:rsid w:val="009C3025"/>
    <w:rsid w:val="009C7A6C"/>
    <w:rsid w:val="009C7B0A"/>
    <w:rsid w:val="009D09F7"/>
    <w:rsid w:val="009D10E5"/>
    <w:rsid w:val="009D5594"/>
    <w:rsid w:val="009E090C"/>
    <w:rsid w:val="009E157C"/>
    <w:rsid w:val="009E50D3"/>
    <w:rsid w:val="009E7C95"/>
    <w:rsid w:val="009F533B"/>
    <w:rsid w:val="009F6D42"/>
    <w:rsid w:val="009F71D0"/>
    <w:rsid w:val="009F7DDA"/>
    <w:rsid w:val="00A00E6D"/>
    <w:rsid w:val="00A05C60"/>
    <w:rsid w:val="00A07AE4"/>
    <w:rsid w:val="00A10E9A"/>
    <w:rsid w:val="00A11E52"/>
    <w:rsid w:val="00A11F97"/>
    <w:rsid w:val="00A13978"/>
    <w:rsid w:val="00A15552"/>
    <w:rsid w:val="00A1629F"/>
    <w:rsid w:val="00A174B0"/>
    <w:rsid w:val="00A21D57"/>
    <w:rsid w:val="00A42007"/>
    <w:rsid w:val="00A44768"/>
    <w:rsid w:val="00A47E81"/>
    <w:rsid w:val="00A50D48"/>
    <w:rsid w:val="00A50E40"/>
    <w:rsid w:val="00A50E93"/>
    <w:rsid w:val="00A520FA"/>
    <w:rsid w:val="00A54720"/>
    <w:rsid w:val="00A5533A"/>
    <w:rsid w:val="00A57149"/>
    <w:rsid w:val="00A64899"/>
    <w:rsid w:val="00A662C8"/>
    <w:rsid w:val="00A67168"/>
    <w:rsid w:val="00A676D3"/>
    <w:rsid w:val="00A72313"/>
    <w:rsid w:val="00A72B47"/>
    <w:rsid w:val="00A77821"/>
    <w:rsid w:val="00A82D38"/>
    <w:rsid w:val="00A8588E"/>
    <w:rsid w:val="00A85D53"/>
    <w:rsid w:val="00A86EDC"/>
    <w:rsid w:val="00A92FEF"/>
    <w:rsid w:val="00A9644F"/>
    <w:rsid w:val="00AA46C9"/>
    <w:rsid w:val="00AA65FC"/>
    <w:rsid w:val="00AB09CD"/>
    <w:rsid w:val="00AB1424"/>
    <w:rsid w:val="00AB68BF"/>
    <w:rsid w:val="00AC04D9"/>
    <w:rsid w:val="00AC1153"/>
    <w:rsid w:val="00AC35B8"/>
    <w:rsid w:val="00AC5B49"/>
    <w:rsid w:val="00AC5FAF"/>
    <w:rsid w:val="00AD0051"/>
    <w:rsid w:val="00AD2798"/>
    <w:rsid w:val="00AD2CA6"/>
    <w:rsid w:val="00AD5E1A"/>
    <w:rsid w:val="00AE3E32"/>
    <w:rsid w:val="00AE4818"/>
    <w:rsid w:val="00AF4AD1"/>
    <w:rsid w:val="00AF616C"/>
    <w:rsid w:val="00B03D86"/>
    <w:rsid w:val="00B11696"/>
    <w:rsid w:val="00B12A41"/>
    <w:rsid w:val="00B15393"/>
    <w:rsid w:val="00B26E42"/>
    <w:rsid w:val="00B27B45"/>
    <w:rsid w:val="00B32D5B"/>
    <w:rsid w:val="00B33A8B"/>
    <w:rsid w:val="00B35149"/>
    <w:rsid w:val="00B3558E"/>
    <w:rsid w:val="00B401A2"/>
    <w:rsid w:val="00B40C3F"/>
    <w:rsid w:val="00B41D30"/>
    <w:rsid w:val="00B428D7"/>
    <w:rsid w:val="00B4436C"/>
    <w:rsid w:val="00B455E8"/>
    <w:rsid w:val="00B459F6"/>
    <w:rsid w:val="00B52AAC"/>
    <w:rsid w:val="00B53A01"/>
    <w:rsid w:val="00B5400F"/>
    <w:rsid w:val="00B666B8"/>
    <w:rsid w:val="00B70075"/>
    <w:rsid w:val="00B70A24"/>
    <w:rsid w:val="00B755A1"/>
    <w:rsid w:val="00B831DF"/>
    <w:rsid w:val="00BA58BF"/>
    <w:rsid w:val="00BA6D49"/>
    <w:rsid w:val="00BB7247"/>
    <w:rsid w:val="00BC78A7"/>
    <w:rsid w:val="00BCEF5A"/>
    <w:rsid w:val="00BE015A"/>
    <w:rsid w:val="00BE27AF"/>
    <w:rsid w:val="00BF5273"/>
    <w:rsid w:val="00BF64A3"/>
    <w:rsid w:val="00C042A9"/>
    <w:rsid w:val="00C0446A"/>
    <w:rsid w:val="00C046D0"/>
    <w:rsid w:val="00C127DC"/>
    <w:rsid w:val="00C2228C"/>
    <w:rsid w:val="00C36A5C"/>
    <w:rsid w:val="00C36FE4"/>
    <w:rsid w:val="00C4224B"/>
    <w:rsid w:val="00C4413D"/>
    <w:rsid w:val="00C4565F"/>
    <w:rsid w:val="00C528D5"/>
    <w:rsid w:val="00C57C2B"/>
    <w:rsid w:val="00C7173D"/>
    <w:rsid w:val="00C73907"/>
    <w:rsid w:val="00C74A12"/>
    <w:rsid w:val="00C77B09"/>
    <w:rsid w:val="00C82F3E"/>
    <w:rsid w:val="00C84364"/>
    <w:rsid w:val="00CA1719"/>
    <w:rsid w:val="00CA345E"/>
    <w:rsid w:val="00CB19A7"/>
    <w:rsid w:val="00CB4329"/>
    <w:rsid w:val="00CC1D49"/>
    <w:rsid w:val="00CC3507"/>
    <w:rsid w:val="00CC5024"/>
    <w:rsid w:val="00CC6EF5"/>
    <w:rsid w:val="00CD2350"/>
    <w:rsid w:val="00CD3D05"/>
    <w:rsid w:val="00CD3E33"/>
    <w:rsid w:val="00CD4816"/>
    <w:rsid w:val="00CE01B5"/>
    <w:rsid w:val="00CE5EC1"/>
    <w:rsid w:val="00CE7625"/>
    <w:rsid w:val="00CF01EB"/>
    <w:rsid w:val="00CF5365"/>
    <w:rsid w:val="00CF67F5"/>
    <w:rsid w:val="00D03138"/>
    <w:rsid w:val="00D10234"/>
    <w:rsid w:val="00D118CA"/>
    <w:rsid w:val="00D124DB"/>
    <w:rsid w:val="00D228C1"/>
    <w:rsid w:val="00D314C1"/>
    <w:rsid w:val="00D3184E"/>
    <w:rsid w:val="00D42C00"/>
    <w:rsid w:val="00D43745"/>
    <w:rsid w:val="00D45183"/>
    <w:rsid w:val="00D45333"/>
    <w:rsid w:val="00D46FFE"/>
    <w:rsid w:val="00D5031D"/>
    <w:rsid w:val="00D64752"/>
    <w:rsid w:val="00D65ABB"/>
    <w:rsid w:val="00D75DBE"/>
    <w:rsid w:val="00D80017"/>
    <w:rsid w:val="00D80184"/>
    <w:rsid w:val="00D813B4"/>
    <w:rsid w:val="00D85398"/>
    <w:rsid w:val="00D87D66"/>
    <w:rsid w:val="00D90016"/>
    <w:rsid w:val="00D97668"/>
    <w:rsid w:val="00D9773D"/>
    <w:rsid w:val="00DA14FA"/>
    <w:rsid w:val="00DA25A1"/>
    <w:rsid w:val="00DA37D6"/>
    <w:rsid w:val="00DA5415"/>
    <w:rsid w:val="00DA5584"/>
    <w:rsid w:val="00DA5B34"/>
    <w:rsid w:val="00DB02DE"/>
    <w:rsid w:val="00DB0580"/>
    <w:rsid w:val="00DB1CEB"/>
    <w:rsid w:val="00DB1F3C"/>
    <w:rsid w:val="00DB260E"/>
    <w:rsid w:val="00DB423A"/>
    <w:rsid w:val="00DB6AC4"/>
    <w:rsid w:val="00DC0088"/>
    <w:rsid w:val="00DC064B"/>
    <w:rsid w:val="00DC1E78"/>
    <w:rsid w:val="00DC2AC6"/>
    <w:rsid w:val="00DC7A4C"/>
    <w:rsid w:val="00DD0BF6"/>
    <w:rsid w:val="00DD18E0"/>
    <w:rsid w:val="00DD41F5"/>
    <w:rsid w:val="00DD5B7B"/>
    <w:rsid w:val="00DE04E9"/>
    <w:rsid w:val="00DE532E"/>
    <w:rsid w:val="00DE6AE2"/>
    <w:rsid w:val="00DF0992"/>
    <w:rsid w:val="00DF5846"/>
    <w:rsid w:val="00DF6DFD"/>
    <w:rsid w:val="00DF7CED"/>
    <w:rsid w:val="00E00CAC"/>
    <w:rsid w:val="00E0699A"/>
    <w:rsid w:val="00E07F3E"/>
    <w:rsid w:val="00E124AA"/>
    <w:rsid w:val="00E17A6C"/>
    <w:rsid w:val="00E27927"/>
    <w:rsid w:val="00E30D03"/>
    <w:rsid w:val="00E34E1B"/>
    <w:rsid w:val="00E369F5"/>
    <w:rsid w:val="00E425BA"/>
    <w:rsid w:val="00E44BF7"/>
    <w:rsid w:val="00E45D92"/>
    <w:rsid w:val="00E51364"/>
    <w:rsid w:val="00E54EDA"/>
    <w:rsid w:val="00E5758F"/>
    <w:rsid w:val="00E6254A"/>
    <w:rsid w:val="00E66CC8"/>
    <w:rsid w:val="00E70B16"/>
    <w:rsid w:val="00E729CD"/>
    <w:rsid w:val="00E73B1A"/>
    <w:rsid w:val="00E753D2"/>
    <w:rsid w:val="00E76A32"/>
    <w:rsid w:val="00E77447"/>
    <w:rsid w:val="00E83FA1"/>
    <w:rsid w:val="00E8401C"/>
    <w:rsid w:val="00E90E36"/>
    <w:rsid w:val="00E95366"/>
    <w:rsid w:val="00EA1FD5"/>
    <w:rsid w:val="00EA3078"/>
    <w:rsid w:val="00EA421D"/>
    <w:rsid w:val="00EA4228"/>
    <w:rsid w:val="00EA4765"/>
    <w:rsid w:val="00EA4A67"/>
    <w:rsid w:val="00EA6262"/>
    <w:rsid w:val="00EA6967"/>
    <w:rsid w:val="00EB0F3C"/>
    <w:rsid w:val="00EB3BAE"/>
    <w:rsid w:val="00EB5EDB"/>
    <w:rsid w:val="00EC40CD"/>
    <w:rsid w:val="00EC439A"/>
    <w:rsid w:val="00EC66E8"/>
    <w:rsid w:val="00EC71EF"/>
    <w:rsid w:val="00ED5906"/>
    <w:rsid w:val="00EE04C1"/>
    <w:rsid w:val="00EE2429"/>
    <w:rsid w:val="00EF1B64"/>
    <w:rsid w:val="00EF72A5"/>
    <w:rsid w:val="00F00869"/>
    <w:rsid w:val="00F04F32"/>
    <w:rsid w:val="00F0608A"/>
    <w:rsid w:val="00F0773D"/>
    <w:rsid w:val="00F15B07"/>
    <w:rsid w:val="00F22D9A"/>
    <w:rsid w:val="00F25E15"/>
    <w:rsid w:val="00F319C4"/>
    <w:rsid w:val="00F3282B"/>
    <w:rsid w:val="00F338E8"/>
    <w:rsid w:val="00F40E1A"/>
    <w:rsid w:val="00F426CE"/>
    <w:rsid w:val="00F45629"/>
    <w:rsid w:val="00F47197"/>
    <w:rsid w:val="00F47F6D"/>
    <w:rsid w:val="00F54A19"/>
    <w:rsid w:val="00F57DB9"/>
    <w:rsid w:val="00F6036B"/>
    <w:rsid w:val="00F636A2"/>
    <w:rsid w:val="00F6533C"/>
    <w:rsid w:val="00F66FE8"/>
    <w:rsid w:val="00F70DDB"/>
    <w:rsid w:val="00F72E87"/>
    <w:rsid w:val="00F77F58"/>
    <w:rsid w:val="00F81FDB"/>
    <w:rsid w:val="00F820D9"/>
    <w:rsid w:val="00F82311"/>
    <w:rsid w:val="00F906E3"/>
    <w:rsid w:val="00F92E6A"/>
    <w:rsid w:val="00F93056"/>
    <w:rsid w:val="00F9314B"/>
    <w:rsid w:val="00F956EA"/>
    <w:rsid w:val="00F9638A"/>
    <w:rsid w:val="00F972C1"/>
    <w:rsid w:val="00F97A9B"/>
    <w:rsid w:val="00FA1F40"/>
    <w:rsid w:val="00FA3CF0"/>
    <w:rsid w:val="00FA6678"/>
    <w:rsid w:val="00FA7EC4"/>
    <w:rsid w:val="00FB2BEE"/>
    <w:rsid w:val="00FB415E"/>
    <w:rsid w:val="00FB8EB1"/>
    <w:rsid w:val="00FBDB1A"/>
    <w:rsid w:val="00FC0EED"/>
    <w:rsid w:val="00FC2261"/>
    <w:rsid w:val="00FC3C9B"/>
    <w:rsid w:val="00FC4AD4"/>
    <w:rsid w:val="00FC5CB0"/>
    <w:rsid w:val="00FD2959"/>
    <w:rsid w:val="00FD5CC8"/>
    <w:rsid w:val="00FD7108"/>
    <w:rsid w:val="00FF66D3"/>
    <w:rsid w:val="02A2D106"/>
    <w:rsid w:val="02B746EA"/>
    <w:rsid w:val="03068CDB"/>
    <w:rsid w:val="052EF04F"/>
    <w:rsid w:val="05C87537"/>
    <w:rsid w:val="0623147C"/>
    <w:rsid w:val="067A0EAB"/>
    <w:rsid w:val="072FFFCC"/>
    <w:rsid w:val="073279A4"/>
    <w:rsid w:val="086F89A5"/>
    <w:rsid w:val="0964D262"/>
    <w:rsid w:val="0AC4F1A1"/>
    <w:rsid w:val="0B3F6CD3"/>
    <w:rsid w:val="0C0DC7ED"/>
    <w:rsid w:val="0C4B613D"/>
    <w:rsid w:val="0C52C276"/>
    <w:rsid w:val="0CA7414E"/>
    <w:rsid w:val="0D81ADE2"/>
    <w:rsid w:val="0E2399A7"/>
    <w:rsid w:val="0E4A9D12"/>
    <w:rsid w:val="0E5A3466"/>
    <w:rsid w:val="0E86D9AE"/>
    <w:rsid w:val="0E9486B2"/>
    <w:rsid w:val="0F8EE597"/>
    <w:rsid w:val="1128B0AE"/>
    <w:rsid w:val="11B91D9B"/>
    <w:rsid w:val="122A3221"/>
    <w:rsid w:val="12866BE1"/>
    <w:rsid w:val="1300E35B"/>
    <w:rsid w:val="13751ACC"/>
    <w:rsid w:val="142B1164"/>
    <w:rsid w:val="143BFE4C"/>
    <w:rsid w:val="14D96C6E"/>
    <w:rsid w:val="14E9A3FC"/>
    <w:rsid w:val="168C3178"/>
    <w:rsid w:val="1692DE64"/>
    <w:rsid w:val="16C6842A"/>
    <w:rsid w:val="171F69F7"/>
    <w:rsid w:val="1770C338"/>
    <w:rsid w:val="18252259"/>
    <w:rsid w:val="18997CDA"/>
    <w:rsid w:val="1915AF11"/>
    <w:rsid w:val="19C0B6DC"/>
    <w:rsid w:val="1A10BB09"/>
    <w:rsid w:val="1A1DE6C9"/>
    <w:rsid w:val="1B324916"/>
    <w:rsid w:val="1B3EB828"/>
    <w:rsid w:val="1B483F44"/>
    <w:rsid w:val="1F14FC62"/>
    <w:rsid w:val="1F40CEE6"/>
    <w:rsid w:val="1F8C48E2"/>
    <w:rsid w:val="2001BF7C"/>
    <w:rsid w:val="202A51FA"/>
    <w:rsid w:val="202A7659"/>
    <w:rsid w:val="20318BF7"/>
    <w:rsid w:val="205E52A1"/>
    <w:rsid w:val="20969EB3"/>
    <w:rsid w:val="20A7517F"/>
    <w:rsid w:val="20E551BB"/>
    <w:rsid w:val="2103DDF4"/>
    <w:rsid w:val="22CEA27D"/>
    <w:rsid w:val="22E1A9AF"/>
    <w:rsid w:val="23692CB9"/>
    <w:rsid w:val="23B26A92"/>
    <w:rsid w:val="23BEE4EC"/>
    <w:rsid w:val="24136BC7"/>
    <w:rsid w:val="24A4A1EF"/>
    <w:rsid w:val="24D7FF0A"/>
    <w:rsid w:val="2593E22B"/>
    <w:rsid w:val="25BE699E"/>
    <w:rsid w:val="26B23070"/>
    <w:rsid w:val="26C01580"/>
    <w:rsid w:val="26E40AD5"/>
    <w:rsid w:val="27195836"/>
    <w:rsid w:val="2823327C"/>
    <w:rsid w:val="28702976"/>
    <w:rsid w:val="28741E30"/>
    <w:rsid w:val="28D152C7"/>
    <w:rsid w:val="2A3A9BF1"/>
    <w:rsid w:val="2B0A3D02"/>
    <w:rsid w:val="2BABBEF2"/>
    <w:rsid w:val="2BD5A9D2"/>
    <w:rsid w:val="2C3DF7F2"/>
    <w:rsid w:val="2C87D3BE"/>
    <w:rsid w:val="2D7D47FB"/>
    <w:rsid w:val="2E945C57"/>
    <w:rsid w:val="30A6ED88"/>
    <w:rsid w:val="316258EC"/>
    <w:rsid w:val="318AB0D6"/>
    <w:rsid w:val="31C62347"/>
    <w:rsid w:val="31F59BB7"/>
    <w:rsid w:val="32735AD7"/>
    <w:rsid w:val="32A108E0"/>
    <w:rsid w:val="32A8D359"/>
    <w:rsid w:val="32AAFFC5"/>
    <w:rsid w:val="33053C55"/>
    <w:rsid w:val="3350BD03"/>
    <w:rsid w:val="33AE8D0B"/>
    <w:rsid w:val="33B872CF"/>
    <w:rsid w:val="3412B84B"/>
    <w:rsid w:val="3581DF87"/>
    <w:rsid w:val="35A21114"/>
    <w:rsid w:val="362E6B0A"/>
    <w:rsid w:val="3654AFF6"/>
    <w:rsid w:val="37773587"/>
    <w:rsid w:val="37ECE8A0"/>
    <w:rsid w:val="38153E93"/>
    <w:rsid w:val="385BD83D"/>
    <w:rsid w:val="38CD0387"/>
    <w:rsid w:val="392A9E44"/>
    <w:rsid w:val="397C7EBC"/>
    <w:rsid w:val="3AB00440"/>
    <w:rsid w:val="3B2E67B0"/>
    <w:rsid w:val="3BFD26B8"/>
    <w:rsid w:val="3C63AEEC"/>
    <w:rsid w:val="3D7A8E5D"/>
    <w:rsid w:val="3DB42DF3"/>
    <w:rsid w:val="3DC5583B"/>
    <w:rsid w:val="3EF0A83A"/>
    <w:rsid w:val="3F1808B0"/>
    <w:rsid w:val="417AA289"/>
    <w:rsid w:val="42BB1625"/>
    <w:rsid w:val="42E2768D"/>
    <w:rsid w:val="43A7F610"/>
    <w:rsid w:val="44CA1F8F"/>
    <w:rsid w:val="44D31EE7"/>
    <w:rsid w:val="46D59DBC"/>
    <w:rsid w:val="46E679DA"/>
    <w:rsid w:val="4746871A"/>
    <w:rsid w:val="475AF5AE"/>
    <w:rsid w:val="475F5E8A"/>
    <w:rsid w:val="47B54FC4"/>
    <w:rsid w:val="47CD9B13"/>
    <w:rsid w:val="47F4FE57"/>
    <w:rsid w:val="482F3FA3"/>
    <w:rsid w:val="490CE1C9"/>
    <w:rsid w:val="49A53EC2"/>
    <w:rsid w:val="49D6E7CE"/>
    <w:rsid w:val="4AC83E0D"/>
    <w:rsid w:val="4AE5BB93"/>
    <w:rsid w:val="4AEBC5EB"/>
    <w:rsid w:val="4B1F69EF"/>
    <w:rsid w:val="4D38A986"/>
    <w:rsid w:val="4DC94CC5"/>
    <w:rsid w:val="4DFEA43E"/>
    <w:rsid w:val="4E305F2D"/>
    <w:rsid w:val="4E68167F"/>
    <w:rsid w:val="4F1B31FC"/>
    <w:rsid w:val="4FB7CC81"/>
    <w:rsid w:val="502A321B"/>
    <w:rsid w:val="50BC2920"/>
    <w:rsid w:val="50DE04D1"/>
    <w:rsid w:val="5109AEF3"/>
    <w:rsid w:val="52D7145F"/>
    <w:rsid w:val="53F63915"/>
    <w:rsid w:val="5431FFBB"/>
    <w:rsid w:val="543382F5"/>
    <w:rsid w:val="549298B8"/>
    <w:rsid w:val="54C12119"/>
    <w:rsid w:val="56B4B13E"/>
    <w:rsid w:val="5708F8E8"/>
    <w:rsid w:val="576D4EEC"/>
    <w:rsid w:val="57F27D1C"/>
    <w:rsid w:val="5863D56E"/>
    <w:rsid w:val="588361BE"/>
    <w:rsid w:val="58C2CBFA"/>
    <w:rsid w:val="59AFA956"/>
    <w:rsid w:val="5A9BC65A"/>
    <w:rsid w:val="5ABFB960"/>
    <w:rsid w:val="5D2908F3"/>
    <w:rsid w:val="5E02B1BF"/>
    <w:rsid w:val="5E1E93A9"/>
    <w:rsid w:val="5F0F9D0F"/>
    <w:rsid w:val="5F2CD0CE"/>
    <w:rsid w:val="5F2DD187"/>
    <w:rsid w:val="5F5CDD68"/>
    <w:rsid w:val="5FA8C325"/>
    <w:rsid w:val="5FB7AA7D"/>
    <w:rsid w:val="602A8155"/>
    <w:rsid w:val="61949FF6"/>
    <w:rsid w:val="62473DD1"/>
    <w:rsid w:val="62F38E06"/>
    <w:rsid w:val="62F7B163"/>
    <w:rsid w:val="63B9B3DF"/>
    <w:rsid w:val="63E30E32"/>
    <w:rsid w:val="64670D59"/>
    <w:rsid w:val="649BDF58"/>
    <w:rsid w:val="6565DF8F"/>
    <w:rsid w:val="6626EC01"/>
    <w:rsid w:val="6650CBB4"/>
    <w:rsid w:val="67255D0C"/>
    <w:rsid w:val="6774FB6E"/>
    <w:rsid w:val="68026BA6"/>
    <w:rsid w:val="685A4353"/>
    <w:rsid w:val="68EE1053"/>
    <w:rsid w:val="69C1E84B"/>
    <w:rsid w:val="6AAC30EC"/>
    <w:rsid w:val="6B23692F"/>
    <w:rsid w:val="6B4403C3"/>
    <w:rsid w:val="6C30665E"/>
    <w:rsid w:val="6C3FDB26"/>
    <w:rsid w:val="6CB42D77"/>
    <w:rsid w:val="6EA1FA19"/>
    <w:rsid w:val="6F6E2E78"/>
    <w:rsid w:val="6FA0A7F2"/>
    <w:rsid w:val="6FC3D552"/>
    <w:rsid w:val="705FEF78"/>
    <w:rsid w:val="7073D046"/>
    <w:rsid w:val="70C1913A"/>
    <w:rsid w:val="70E5F89C"/>
    <w:rsid w:val="71BB5ADD"/>
    <w:rsid w:val="72D848B4"/>
    <w:rsid w:val="7337FC31"/>
    <w:rsid w:val="734FA234"/>
    <w:rsid w:val="7376C6DD"/>
    <w:rsid w:val="740F540B"/>
    <w:rsid w:val="742EE7F8"/>
    <w:rsid w:val="74F744F0"/>
    <w:rsid w:val="7595025D"/>
    <w:rsid w:val="75BB667E"/>
    <w:rsid w:val="7667AF6D"/>
    <w:rsid w:val="76D7E7D0"/>
    <w:rsid w:val="76E418C7"/>
    <w:rsid w:val="77337140"/>
    <w:rsid w:val="77C3CB0B"/>
    <w:rsid w:val="77EF81D6"/>
    <w:rsid w:val="7808BEC6"/>
    <w:rsid w:val="78391486"/>
    <w:rsid w:val="7882243B"/>
    <w:rsid w:val="7A1AB28C"/>
    <w:rsid w:val="7A3231EA"/>
    <w:rsid w:val="7A446940"/>
    <w:rsid w:val="7C0CC3DD"/>
    <w:rsid w:val="7C5A54C8"/>
    <w:rsid w:val="7C64DC43"/>
    <w:rsid w:val="7C81FF44"/>
    <w:rsid w:val="7C941E96"/>
    <w:rsid w:val="7C9FFE96"/>
    <w:rsid w:val="7CC0F3C5"/>
    <w:rsid w:val="7CE89AC9"/>
    <w:rsid w:val="7CECD187"/>
    <w:rsid w:val="7D392AF1"/>
    <w:rsid w:val="7D5B314A"/>
    <w:rsid w:val="7D92BC8C"/>
    <w:rsid w:val="7DD9368E"/>
    <w:rsid w:val="7DFF91A3"/>
    <w:rsid w:val="7EA8E3A7"/>
    <w:rsid w:val="7EC19B24"/>
    <w:rsid w:val="7ECC5B72"/>
    <w:rsid w:val="7EDB9F0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7A6C"/>
  </w:style>
  <w:style w:type="paragraph" w:styleId="Nagwek1">
    <w:name w:val="heading 1"/>
    <w:basedOn w:val="Normalny"/>
    <w:next w:val="Normalny"/>
    <w:link w:val="Nagwek1Znak"/>
    <w:uiPriority w:val="9"/>
    <w:qFormat/>
    <w:rsid w:val="0070314A"/>
    <w:pPr>
      <w:keepNext/>
      <w:keepLines/>
      <w:numPr>
        <w:numId w:val="4"/>
      </w:numPr>
      <w:spacing w:before="240" w:after="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2"/>
      </w:numPr>
      <w:outlineLvl w:val="9"/>
    </w:pPr>
    <w:rPr>
      <w:lang w:eastAsia="pl-PL"/>
    </w:rPr>
  </w:style>
  <w:style w:type="paragraph" w:customStyle="1" w:styleId="Styl4">
    <w:name w:val="Styl4"/>
    <w:basedOn w:val="Normalny"/>
    <w:rsid w:val="005C46F3"/>
    <w:pPr>
      <w:numPr>
        <w:numId w:val="1"/>
      </w:numPr>
    </w:pPr>
  </w:style>
  <w:style w:type="table" w:styleId="Tabela-Siatka">
    <w:name w:val="Table Grid"/>
    <w:basedOn w:val="Standardowy"/>
    <w:uiPriority w:val="3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paragraph" w:styleId="Poprawka">
    <w:name w:val="Revision"/>
    <w:hidden/>
    <w:uiPriority w:val="99"/>
    <w:semiHidden/>
    <w:rsid w:val="00DE04E9"/>
    <w:pPr>
      <w:spacing w:after="0" w:line="240" w:lineRule="auto"/>
    </w:pPr>
  </w:style>
  <w:style w:type="paragraph" w:customStyle="1" w:styleId="Normalny1">
    <w:name w:val="Normalny1"/>
    <w:rsid w:val="00515EDA"/>
    <w:pPr>
      <w:suppressAutoHyphens/>
      <w:autoSpaceDN w:val="0"/>
      <w:spacing w:before="120" w:after="0" w:line="276" w:lineRule="auto"/>
      <w:jc w:val="both"/>
      <w:textAlignment w:val="baseline"/>
    </w:pPr>
    <w:rPr>
      <w:rFonts w:ascii="Calibri" w:eastAsia="Times New Roman" w:hAnsi="Calibri" w:cs="Times New Roman"/>
      <w:sz w:val="20"/>
      <w:szCs w:val="24"/>
    </w:rPr>
  </w:style>
  <w:style w:type="character" w:customStyle="1" w:styleId="Domylnaczcionkaakapitu1">
    <w:name w:val="Domyślna czcionka akapitu1"/>
    <w:rsid w:val="00515EDA"/>
  </w:style>
  <w:style w:type="paragraph" w:customStyle="1" w:styleId="Akapitzlist1">
    <w:name w:val="Akapit z listą1"/>
    <w:basedOn w:val="Normalny1"/>
    <w:next w:val="Normalny1"/>
    <w:rsid w:val="00515EDA"/>
    <w:pPr>
      <w:ind w:left="720"/>
    </w:pPr>
  </w:style>
  <w:style w:type="paragraph" w:styleId="Tekstprzypisukocowego">
    <w:name w:val="endnote text"/>
    <w:basedOn w:val="Normalny"/>
    <w:link w:val="TekstprzypisukocowegoZnak"/>
    <w:uiPriority w:val="99"/>
    <w:semiHidden/>
    <w:unhideWhenUsed/>
    <w:rsid w:val="00DC008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0088"/>
    <w:rPr>
      <w:sz w:val="20"/>
      <w:szCs w:val="20"/>
    </w:rPr>
  </w:style>
  <w:style w:type="character" w:styleId="Odwoanieprzypisukocowego">
    <w:name w:val="endnote reference"/>
    <w:basedOn w:val="Domylnaczcionkaakapitu"/>
    <w:uiPriority w:val="99"/>
    <w:semiHidden/>
    <w:unhideWhenUsed/>
    <w:rsid w:val="00DC0088"/>
    <w:rPr>
      <w:vertAlign w:val="superscript"/>
    </w:rPr>
  </w:style>
  <w:style w:type="paragraph" w:customStyle="1" w:styleId="paragraph">
    <w:name w:val="paragraph"/>
    <w:basedOn w:val="Normalny"/>
    <w:rsid w:val="00A05C6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A05C60"/>
  </w:style>
  <w:style w:type="character" w:customStyle="1" w:styleId="eop">
    <w:name w:val="eop"/>
    <w:basedOn w:val="Domylnaczcionkaakapitu"/>
    <w:rsid w:val="00A05C60"/>
  </w:style>
  <w:style w:type="character" w:customStyle="1" w:styleId="Domylnaczcionkaakapitu10000000">
    <w:name w:val="Domyślna czcionka akapitu10000000"/>
    <w:rsid w:val="00321A19"/>
  </w:style>
  <w:style w:type="character" w:customStyle="1" w:styleId="Odwoaniedokomentarza1">
    <w:name w:val="Odwołanie do komentarza1"/>
    <w:basedOn w:val="Domylnaczcionkaakapitu1"/>
    <w:rsid w:val="00321A1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8505">
      <w:bodyDiv w:val="1"/>
      <w:marLeft w:val="0"/>
      <w:marRight w:val="0"/>
      <w:marTop w:val="0"/>
      <w:marBottom w:val="0"/>
      <w:divBdr>
        <w:top w:val="none" w:sz="0" w:space="0" w:color="auto"/>
        <w:left w:val="none" w:sz="0" w:space="0" w:color="auto"/>
        <w:bottom w:val="none" w:sz="0" w:space="0" w:color="auto"/>
        <w:right w:val="none" w:sz="0" w:space="0" w:color="auto"/>
      </w:divBdr>
    </w:div>
    <w:div w:id="221525642">
      <w:bodyDiv w:val="1"/>
      <w:marLeft w:val="0"/>
      <w:marRight w:val="0"/>
      <w:marTop w:val="0"/>
      <w:marBottom w:val="0"/>
      <w:divBdr>
        <w:top w:val="none" w:sz="0" w:space="0" w:color="auto"/>
        <w:left w:val="none" w:sz="0" w:space="0" w:color="auto"/>
        <w:bottom w:val="none" w:sz="0" w:space="0" w:color="auto"/>
        <w:right w:val="none" w:sz="0" w:space="0" w:color="auto"/>
      </w:divBdr>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960839491">
      <w:bodyDiv w:val="1"/>
      <w:marLeft w:val="0"/>
      <w:marRight w:val="0"/>
      <w:marTop w:val="0"/>
      <w:marBottom w:val="0"/>
      <w:divBdr>
        <w:top w:val="none" w:sz="0" w:space="0" w:color="auto"/>
        <w:left w:val="none" w:sz="0" w:space="0" w:color="auto"/>
        <w:bottom w:val="none" w:sz="0" w:space="0" w:color="auto"/>
        <w:right w:val="none" w:sz="0" w:space="0" w:color="auto"/>
      </w:divBdr>
    </w:div>
    <w:div w:id="1058017920">
      <w:bodyDiv w:val="1"/>
      <w:marLeft w:val="0"/>
      <w:marRight w:val="0"/>
      <w:marTop w:val="0"/>
      <w:marBottom w:val="0"/>
      <w:divBdr>
        <w:top w:val="none" w:sz="0" w:space="0" w:color="auto"/>
        <w:left w:val="none" w:sz="0" w:space="0" w:color="auto"/>
        <w:bottom w:val="none" w:sz="0" w:space="0" w:color="auto"/>
        <w:right w:val="none" w:sz="0" w:space="0" w:color="auto"/>
      </w:divBdr>
      <w:divsChild>
        <w:div w:id="1277981432">
          <w:marLeft w:val="0"/>
          <w:marRight w:val="0"/>
          <w:marTop w:val="0"/>
          <w:marBottom w:val="0"/>
          <w:divBdr>
            <w:top w:val="none" w:sz="0" w:space="0" w:color="auto"/>
            <w:left w:val="none" w:sz="0" w:space="0" w:color="auto"/>
            <w:bottom w:val="none" w:sz="0" w:space="0" w:color="auto"/>
            <w:right w:val="none" w:sz="0" w:space="0" w:color="auto"/>
          </w:divBdr>
        </w:div>
      </w:divsChild>
    </w:div>
    <w:div w:id="1796098068">
      <w:bodyDiv w:val="1"/>
      <w:marLeft w:val="0"/>
      <w:marRight w:val="0"/>
      <w:marTop w:val="0"/>
      <w:marBottom w:val="0"/>
      <w:divBdr>
        <w:top w:val="none" w:sz="0" w:space="0" w:color="auto"/>
        <w:left w:val="none" w:sz="0" w:space="0" w:color="auto"/>
        <w:bottom w:val="none" w:sz="0" w:space="0" w:color="auto"/>
        <w:right w:val="none" w:sz="0" w:space="0" w:color="auto"/>
      </w:divBdr>
    </w:div>
    <w:div w:id="2048751273">
      <w:bodyDiv w:val="1"/>
      <w:marLeft w:val="0"/>
      <w:marRight w:val="0"/>
      <w:marTop w:val="0"/>
      <w:marBottom w:val="0"/>
      <w:divBdr>
        <w:top w:val="none" w:sz="0" w:space="0" w:color="auto"/>
        <w:left w:val="none" w:sz="0" w:space="0" w:color="auto"/>
        <w:bottom w:val="none" w:sz="0" w:space="0" w:color="auto"/>
        <w:right w:val="none" w:sz="0" w:space="0" w:color="auto"/>
      </w:divBdr>
      <w:divsChild>
        <w:div w:id="202257244">
          <w:marLeft w:val="0"/>
          <w:marRight w:val="0"/>
          <w:marTop w:val="0"/>
          <w:marBottom w:val="0"/>
          <w:divBdr>
            <w:top w:val="none" w:sz="0" w:space="0" w:color="auto"/>
            <w:left w:val="none" w:sz="0" w:space="0" w:color="auto"/>
            <w:bottom w:val="none" w:sz="0" w:space="0" w:color="auto"/>
            <w:right w:val="none" w:sz="0" w:space="0" w:color="auto"/>
          </w:divBdr>
        </w:div>
      </w:divsChild>
    </w:div>
    <w:div w:id="2112779931">
      <w:bodyDiv w:val="1"/>
      <w:marLeft w:val="0"/>
      <w:marRight w:val="0"/>
      <w:marTop w:val="0"/>
      <w:marBottom w:val="0"/>
      <w:divBdr>
        <w:top w:val="none" w:sz="0" w:space="0" w:color="auto"/>
        <w:left w:val="none" w:sz="0" w:space="0" w:color="auto"/>
        <w:bottom w:val="none" w:sz="0" w:space="0" w:color="auto"/>
        <w:right w:val="none" w:sz="0" w:space="0" w:color="auto"/>
      </w:divBdr>
      <w:divsChild>
        <w:div w:id="202444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D2386B312143A598C2FF30FF8E45AC"/>
        <w:category>
          <w:name w:val="Ogólne"/>
          <w:gallery w:val="placeholder"/>
        </w:category>
        <w:types>
          <w:type w:val="bbPlcHdr"/>
        </w:types>
        <w:behaviors>
          <w:behavior w:val="content"/>
        </w:behaviors>
        <w:guid w:val="{64AAE546-2FAC-419C-9E74-016B3ABA99DD}"/>
      </w:docPartPr>
      <w:docPartBody>
        <w:p w:rsidR="008563AA" w:rsidRDefault="008563AA" w:rsidP="008563AA">
          <w:pPr>
            <w:pStyle w:val="44D2386B312143A598C2FF30FF8E45AC"/>
          </w:pPr>
          <w:r w:rsidRPr="008665B6">
            <w:rPr>
              <w:rStyle w:val="Tekstzastpczy"/>
            </w:rPr>
            <w:t>Kliknij lub naciśnij tutaj, aby wprowadzić tekst.</w:t>
          </w:r>
        </w:p>
      </w:docPartBody>
    </w:docPart>
    <w:docPart>
      <w:docPartPr>
        <w:name w:val="8A1B7B14A45248AFAC5DC8FE8BC330E9"/>
        <w:category>
          <w:name w:val="Ogólne"/>
          <w:gallery w:val="placeholder"/>
        </w:category>
        <w:types>
          <w:type w:val="bbPlcHdr"/>
        </w:types>
        <w:behaviors>
          <w:behavior w:val="content"/>
        </w:behaviors>
        <w:guid w:val="{E6BBDAFE-C07B-4CC5-ABAC-3503C5F3AB46}"/>
      </w:docPartPr>
      <w:docPartBody>
        <w:p w:rsidR="008563AA" w:rsidRDefault="008563AA" w:rsidP="008563AA">
          <w:pPr>
            <w:pStyle w:val="8A1B7B14A45248AFAC5DC8FE8BC330E9"/>
          </w:pPr>
          <w:r w:rsidRPr="008665B6">
            <w:rPr>
              <w:rStyle w:val="Tekstzastpczy"/>
            </w:rPr>
            <w:t>Kliknij lub naciśnij tutaj, aby wprowadzić tekst.</w:t>
          </w:r>
        </w:p>
      </w:docPartBody>
    </w:docPart>
    <w:docPart>
      <w:docPartPr>
        <w:name w:val="497D0188A78C4D1EA69DAF062EC0021F"/>
        <w:category>
          <w:name w:val="Ogólne"/>
          <w:gallery w:val="placeholder"/>
        </w:category>
        <w:types>
          <w:type w:val="bbPlcHdr"/>
        </w:types>
        <w:behaviors>
          <w:behavior w:val="content"/>
        </w:behaviors>
        <w:guid w:val="{82814AF0-7820-4A9F-964A-A940FD9E6EE6}"/>
      </w:docPartPr>
      <w:docPartBody>
        <w:p w:rsidR="008563AA" w:rsidRDefault="008563AA" w:rsidP="008563AA">
          <w:pPr>
            <w:pStyle w:val="497D0188A78C4D1EA69DAF062EC0021F"/>
          </w:pPr>
          <w:r w:rsidRPr="008665B6">
            <w:rPr>
              <w:rStyle w:val="Tekstzastpczy"/>
            </w:rPr>
            <w:t>Kliknij lub naciśnij tutaj, aby wprowadzić tekst.</w:t>
          </w:r>
        </w:p>
      </w:docPartBody>
    </w:docPart>
    <w:docPart>
      <w:docPartPr>
        <w:name w:val="5A9CAC64EF764AC2AA8E8A5A2695BA2C"/>
        <w:category>
          <w:name w:val="Ogólne"/>
          <w:gallery w:val="placeholder"/>
        </w:category>
        <w:types>
          <w:type w:val="bbPlcHdr"/>
        </w:types>
        <w:behaviors>
          <w:behavior w:val="content"/>
        </w:behaviors>
        <w:guid w:val="{C01C520D-B6B4-485C-8EC1-4FDB3CA6B181}"/>
      </w:docPartPr>
      <w:docPartBody>
        <w:p w:rsidR="008563AA" w:rsidRDefault="008563AA" w:rsidP="008563AA">
          <w:pPr>
            <w:pStyle w:val="5A9CAC64EF764AC2AA8E8A5A2695BA2C"/>
          </w:pPr>
          <w:r w:rsidRPr="008665B6">
            <w:rPr>
              <w:rStyle w:val="Tekstzastpczy"/>
            </w:rPr>
            <w:t>Kliknij lub naciśnij tutaj, aby wprowadzić tekst.</w:t>
          </w:r>
        </w:p>
      </w:docPartBody>
    </w:docPart>
    <w:docPart>
      <w:docPartPr>
        <w:name w:val="84A8A46D2FEE41F2A80F4FD4E57C6A07"/>
        <w:category>
          <w:name w:val="Ogólne"/>
          <w:gallery w:val="placeholder"/>
        </w:category>
        <w:types>
          <w:type w:val="bbPlcHdr"/>
        </w:types>
        <w:behaviors>
          <w:behavior w:val="content"/>
        </w:behaviors>
        <w:guid w:val="{8B011E41-5995-4B0A-9802-DF64B18E3347}"/>
      </w:docPartPr>
      <w:docPartBody>
        <w:p w:rsidR="008563AA" w:rsidRDefault="008563AA" w:rsidP="008563AA">
          <w:pPr>
            <w:pStyle w:val="84A8A46D2FEE41F2A80F4FD4E57C6A07"/>
          </w:pPr>
          <w:r w:rsidRPr="008665B6">
            <w:rPr>
              <w:rStyle w:val="Tekstzastpczy"/>
            </w:rPr>
            <w:t>Kliknij lub naciśnij tutaj, aby wprowadzić tekst.</w:t>
          </w:r>
        </w:p>
      </w:docPartBody>
    </w:docPart>
    <w:docPart>
      <w:docPartPr>
        <w:name w:val="19B4879BC6C042369387A2ECA61021BC"/>
        <w:category>
          <w:name w:val="Ogólne"/>
          <w:gallery w:val="placeholder"/>
        </w:category>
        <w:types>
          <w:type w:val="bbPlcHdr"/>
        </w:types>
        <w:behaviors>
          <w:behavior w:val="content"/>
        </w:behaviors>
        <w:guid w:val="{02E5A062-B662-4DF6-B6FD-7B05E1560189}"/>
      </w:docPartPr>
      <w:docPartBody>
        <w:p w:rsidR="008563AA" w:rsidRDefault="008563AA" w:rsidP="008563AA">
          <w:pPr>
            <w:pStyle w:val="19B4879BC6C042369387A2ECA61021BC"/>
          </w:pPr>
          <w:r w:rsidRPr="008665B6">
            <w:rPr>
              <w:rStyle w:val="Tekstzastpczy"/>
            </w:rPr>
            <w:t>Kliknij lub naciśnij tutaj, aby wprowadzić tekst.</w:t>
          </w:r>
        </w:p>
      </w:docPartBody>
    </w:docPart>
    <w:docPart>
      <w:docPartPr>
        <w:name w:val="41C34E89B7AA42EAA6DC723A2021EBB7"/>
        <w:category>
          <w:name w:val="Ogólne"/>
          <w:gallery w:val="placeholder"/>
        </w:category>
        <w:types>
          <w:type w:val="bbPlcHdr"/>
        </w:types>
        <w:behaviors>
          <w:behavior w:val="content"/>
        </w:behaviors>
        <w:guid w:val="{30BE9238-8ACF-413E-B56D-D4650E5FA849}"/>
      </w:docPartPr>
      <w:docPartBody>
        <w:p w:rsidR="008563AA" w:rsidRDefault="008563AA" w:rsidP="008563AA">
          <w:pPr>
            <w:pStyle w:val="41C34E89B7AA42EAA6DC723A2021EBB7"/>
          </w:pPr>
          <w:r w:rsidRPr="008665B6">
            <w:rPr>
              <w:rStyle w:val="Tekstzastpczy"/>
            </w:rPr>
            <w:t>Kliknij lub naciśnij tutaj, aby wprowadzić tekst.</w:t>
          </w:r>
        </w:p>
      </w:docPartBody>
    </w:docPart>
    <w:docPart>
      <w:docPartPr>
        <w:name w:val="42EE4A2C24654C6CBBA1C897BD4C5547"/>
        <w:category>
          <w:name w:val="Ogólne"/>
          <w:gallery w:val="placeholder"/>
        </w:category>
        <w:types>
          <w:type w:val="bbPlcHdr"/>
        </w:types>
        <w:behaviors>
          <w:behavior w:val="content"/>
        </w:behaviors>
        <w:guid w:val="{5345867B-52C9-4C76-8621-6BDC0C5A8245}"/>
      </w:docPartPr>
      <w:docPartBody>
        <w:p w:rsidR="008563AA" w:rsidRDefault="008563AA" w:rsidP="008563AA">
          <w:pPr>
            <w:pStyle w:val="42EE4A2C24654C6CBBA1C897BD4C5547"/>
          </w:pPr>
          <w:r w:rsidRPr="008665B6">
            <w:rPr>
              <w:rStyle w:val="Tekstzastpczy"/>
            </w:rPr>
            <w:t>Kliknij lub naciśnij tutaj, aby wprowadzić tekst.</w:t>
          </w:r>
        </w:p>
      </w:docPartBody>
    </w:docPart>
    <w:docPart>
      <w:docPartPr>
        <w:name w:val="EA30A3D723D146FD9E96EC027679E56B"/>
        <w:category>
          <w:name w:val="Ogólne"/>
          <w:gallery w:val="placeholder"/>
        </w:category>
        <w:types>
          <w:type w:val="bbPlcHdr"/>
        </w:types>
        <w:behaviors>
          <w:behavior w:val="content"/>
        </w:behaviors>
        <w:guid w:val="{ACA2B0C4-7BF4-4BA8-8FDE-377B23A02E47}"/>
      </w:docPartPr>
      <w:docPartBody>
        <w:p w:rsidR="008563AA" w:rsidRDefault="008563AA" w:rsidP="008563AA">
          <w:pPr>
            <w:pStyle w:val="EA30A3D723D146FD9E96EC027679E56B"/>
          </w:pPr>
          <w:r w:rsidRPr="008665B6">
            <w:rPr>
              <w:rStyle w:val="Tekstzastpczy"/>
            </w:rPr>
            <w:t>Kliknij lub naciśnij tutaj, aby wprowadzić tekst.</w:t>
          </w:r>
        </w:p>
      </w:docPartBody>
    </w:docPart>
    <w:docPart>
      <w:docPartPr>
        <w:name w:val="6473998257C34C5983791D33E5609A70"/>
        <w:category>
          <w:name w:val="Ogólne"/>
          <w:gallery w:val="placeholder"/>
        </w:category>
        <w:types>
          <w:type w:val="bbPlcHdr"/>
        </w:types>
        <w:behaviors>
          <w:behavior w:val="content"/>
        </w:behaviors>
        <w:guid w:val="{7CAB2B2C-216D-420C-8526-0A184AF7371F}"/>
      </w:docPartPr>
      <w:docPartBody>
        <w:p w:rsidR="008563AA" w:rsidRDefault="008563AA" w:rsidP="008563AA">
          <w:pPr>
            <w:pStyle w:val="6473998257C34C5983791D33E5609A70"/>
          </w:pPr>
          <w:r w:rsidRPr="008665B6">
            <w:rPr>
              <w:rStyle w:val="Tekstzastpczy"/>
            </w:rPr>
            <w:t>Kliknij lub naciśnij tutaj, aby wprowadzić tekst.</w:t>
          </w:r>
        </w:p>
      </w:docPartBody>
    </w:docPart>
    <w:docPart>
      <w:docPartPr>
        <w:name w:val="1387CAD169C34B7B841623CB43198224"/>
        <w:category>
          <w:name w:val="Ogólne"/>
          <w:gallery w:val="placeholder"/>
        </w:category>
        <w:types>
          <w:type w:val="bbPlcHdr"/>
        </w:types>
        <w:behaviors>
          <w:behavior w:val="content"/>
        </w:behaviors>
        <w:guid w:val="{B0F549FD-9DAA-412B-BED4-D5FB09E3C7A9}"/>
      </w:docPartPr>
      <w:docPartBody>
        <w:p w:rsidR="008563AA" w:rsidRDefault="008563AA" w:rsidP="008563AA">
          <w:pPr>
            <w:pStyle w:val="1387CAD169C34B7B841623CB43198224"/>
          </w:pPr>
          <w:r w:rsidRPr="008665B6">
            <w:rPr>
              <w:rStyle w:val="Tekstzastpczy"/>
            </w:rPr>
            <w:t>Kliknij lub naciśnij tutaj, aby wprowadzić tekst.</w:t>
          </w:r>
        </w:p>
      </w:docPartBody>
    </w:docPart>
    <w:docPart>
      <w:docPartPr>
        <w:name w:val="B5C48386A9E548BFB58FBBDB842AD83E"/>
        <w:category>
          <w:name w:val="Ogólne"/>
          <w:gallery w:val="placeholder"/>
        </w:category>
        <w:types>
          <w:type w:val="bbPlcHdr"/>
        </w:types>
        <w:behaviors>
          <w:behavior w:val="content"/>
        </w:behaviors>
        <w:guid w:val="{9371C0FF-F82F-4FDD-ABEC-95ED2EFFE776}"/>
      </w:docPartPr>
      <w:docPartBody>
        <w:p w:rsidR="008563AA" w:rsidRDefault="008563AA" w:rsidP="008563AA">
          <w:pPr>
            <w:pStyle w:val="B5C48386A9E548BFB58FBBDB842AD83E"/>
          </w:pPr>
          <w:r w:rsidRPr="008665B6">
            <w:rPr>
              <w:rStyle w:val="Tekstzastpczy"/>
            </w:rPr>
            <w:t>Kliknij lub naciśnij tutaj, aby wprowadzić tekst.</w:t>
          </w:r>
        </w:p>
      </w:docPartBody>
    </w:docPart>
    <w:docPart>
      <w:docPartPr>
        <w:name w:val="F2E98656A33D498B9930EB505189EDB3"/>
        <w:category>
          <w:name w:val="Ogólne"/>
          <w:gallery w:val="placeholder"/>
        </w:category>
        <w:types>
          <w:type w:val="bbPlcHdr"/>
        </w:types>
        <w:behaviors>
          <w:behavior w:val="content"/>
        </w:behaviors>
        <w:guid w:val="{AE9B292E-44BD-4652-B4DC-780CD07D9D42}"/>
      </w:docPartPr>
      <w:docPartBody>
        <w:p w:rsidR="008563AA" w:rsidRDefault="008563AA" w:rsidP="008563AA">
          <w:pPr>
            <w:pStyle w:val="F2E98656A33D498B9930EB505189EDB3"/>
          </w:pPr>
          <w:r w:rsidRPr="008665B6">
            <w:rPr>
              <w:rStyle w:val="Tekstzastpczy"/>
            </w:rPr>
            <w:t>Kliknij lub naciśnij tutaj, aby wprowadzić tekst.</w:t>
          </w:r>
        </w:p>
      </w:docPartBody>
    </w:docPart>
    <w:docPart>
      <w:docPartPr>
        <w:name w:val="8F4B34082EB34D069F98A75E75ABB079"/>
        <w:category>
          <w:name w:val="Ogólne"/>
          <w:gallery w:val="placeholder"/>
        </w:category>
        <w:types>
          <w:type w:val="bbPlcHdr"/>
        </w:types>
        <w:behaviors>
          <w:behavior w:val="content"/>
        </w:behaviors>
        <w:guid w:val="{806751FE-1DC8-41AA-824A-DE2FDF16FA99}"/>
      </w:docPartPr>
      <w:docPartBody>
        <w:p w:rsidR="00D32F0C" w:rsidRDefault="0027540E" w:rsidP="0027540E">
          <w:pPr>
            <w:pStyle w:val="8F4B34082EB34D069F98A75E75ABB079"/>
          </w:pPr>
          <w:r w:rsidRPr="008665B6">
            <w:rPr>
              <w:rStyle w:val="Tekstzastpczy"/>
            </w:rPr>
            <w:t>Kliknij lub naciśnij tutaj, aby wprowadzić tekst.</w:t>
          </w:r>
        </w:p>
      </w:docPartBody>
    </w:docPart>
    <w:docPart>
      <w:docPartPr>
        <w:name w:val="A09BDE533274418796C758606DC8D2D7"/>
        <w:category>
          <w:name w:val="Ogólne"/>
          <w:gallery w:val="placeholder"/>
        </w:category>
        <w:types>
          <w:type w:val="bbPlcHdr"/>
        </w:types>
        <w:behaviors>
          <w:behavior w:val="content"/>
        </w:behaviors>
        <w:guid w:val="{E520FF6B-6729-4087-8483-B98B28394A03}"/>
      </w:docPartPr>
      <w:docPartBody>
        <w:p w:rsidR="00D32F0C" w:rsidRDefault="0027540E" w:rsidP="0027540E">
          <w:pPr>
            <w:pStyle w:val="A09BDE533274418796C758606DC8D2D7"/>
          </w:pPr>
          <w:r w:rsidRPr="008665B6">
            <w:rPr>
              <w:rStyle w:val="Tekstzastpczy"/>
            </w:rPr>
            <w:t>Kliknij lub naciśnij tutaj, aby wprowadzić tekst.</w:t>
          </w:r>
        </w:p>
      </w:docPartBody>
    </w:docPart>
    <w:docPart>
      <w:docPartPr>
        <w:name w:val="108D550C4A8D43E4BE9FCADAFBE21678"/>
        <w:category>
          <w:name w:val="Ogólne"/>
          <w:gallery w:val="placeholder"/>
        </w:category>
        <w:types>
          <w:type w:val="bbPlcHdr"/>
        </w:types>
        <w:behaviors>
          <w:behavior w:val="content"/>
        </w:behaviors>
        <w:guid w:val="{F6C74EBC-D0F3-4C67-8BF5-AF4554F93B36}"/>
      </w:docPartPr>
      <w:docPartBody>
        <w:p w:rsidR="00D32F0C" w:rsidRDefault="0027540E" w:rsidP="0027540E">
          <w:pPr>
            <w:pStyle w:val="108D550C4A8D43E4BE9FCADAFBE21678"/>
          </w:pPr>
          <w:r w:rsidRPr="008665B6">
            <w:rPr>
              <w:rStyle w:val="Tekstzastpczy"/>
            </w:rPr>
            <w:t>Kliknij lub naciśnij tutaj, aby wprowadzić tekst.</w:t>
          </w:r>
        </w:p>
      </w:docPartBody>
    </w:docPart>
    <w:docPart>
      <w:docPartPr>
        <w:name w:val="E35D9C1BE98046F9B463D534CCEE3B5F"/>
        <w:category>
          <w:name w:val="Ogólne"/>
          <w:gallery w:val="placeholder"/>
        </w:category>
        <w:types>
          <w:type w:val="bbPlcHdr"/>
        </w:types>
        <w:behaviors>
          <w:behavior w:val="content"/>
        </w:behaviors>
        <w:guid w:val="{A5C8B84B-44B9-47AF-B624-4CD4A3BFC243}"/>
      </w:docPartPr>
      <w:docPartBody>
        <w:p w:rsidR="00D32F0C" w:rsidRDefault="0027540E" w:rsidP="0027540E">
          <w:pPr>
            <w:pStyle w:val="E35D9C1BE98046F9B463D534CCEE3B5F"/>
          </w:pPr>
          <w:r w:rsidRPr="008665B6">
            <w:rPr>
              <w:rStyle w:val="Tekstzastpczy"/>
            </w:rPr>
            <w:t>Kliknij lub naciśnij tutaj, aby wprowadzić tekst.</w:t>
          </w:r>
        </w:p>
      </w:docPartBody>
    </w:docPart>
    <w:docPart>
      <w:docPartPr>
        <w:name w:val="32EC0FAAB8AC47908758BD70434D4A2F"/>
        <w:category>
          <w:name w:val="Ogólne"/>
          <w:gallery w:val="placeholder"/>
        </w:category>
        <w:types>
          <w:type w:val="bbPlcHdr"/>
        </w:types>
        <w:behaviors>
          <w:behavior w:val="content"/>
        </w:behaviors>
        <w:guid w:val="{5E750BD3-14D8-42FC-8AEB-7CFF3488AACB}"/>
      </w:docPartPr>
      <w:docPartBody>
        <w:p w:rsidR="00D32F0C" w:rsidRDefault="0027540E" w:rsidP="0027540E">
          <w:pPr>
            <w:pStyle w:val="32EC0FAAB8AC47908758BD70434D4A2F"/>
          </w:pPr>
          <w:r w:rsidRPr="008665B6">
            <w:rPr>
              <w:rStyle w:val="Tekstzastpczy"/>
            </w:rPr>
            <w:t>Kliknij lub naciśnij tutaj, aby wprowadzić tekst.</w:t>
          </w:r>
        </w:p>
      </w:docPartBody>
    </w:docPart>
    <w:docPart>
      <w:docPartPr>
        <w:name w:val="A91738CD765F4F10B781B241617606E3"/>
        <w:category>
          <w:name w:val="Ogólne"/>
          <w:gallery w:val="placeholder"/>
        </w:category>
        <w:types>
          <w:type w:val="bbPlcHdr"/>
        </w:types>
        <w:behaviors>
          <w:behavior w:val="content"/>
        </w:behaviors>
        <w:guid w:val="{F546CCEE-59AA-49F3-AC89-D3B7C4774B0A}"/>
      </w:docPartPr>
      <w:docPartBody>
        <w:p w:rsidR="00D32F0C" w:rsidRDefault="0027540E" w:rsidP="0027540E">
          <w:pPr>
            <w:pStyle w:val="A91738CD765F4F10B781B241617606E3"/>
          </w:pPr>
          <w:r w:rsidRPr="008665B6">
            <w:rPr>
              <w:rStyle w:val="Tekstzastpczy"/>
            </w:rPr>
            <w:t>Kliknij lub naciśnij tutaj, aby wprowadzić tekst.</w:t>
          </w:r>
        </w:p>
      </w:docPartBody>
    </w:docPart>
    <w:docPart>
      <w:docPartPr>
        <w:name w:val="2B040268CF7E4527B27C13C5A8C1E6B6"/>
        <w:category>
          <w:name w:val="Ogólne"/>
          <w:gallery w:val="placeholder"/>
        </w:category>
        <w:types>
          <w:type w:val="bbPlcHdr"/>
        </w:types>
        <w:behaviors>
          <w:behavior w:val="content"/>
        </w:behaviors>
        <w:guid w:val="{62F3B1ED-9312-4C66-B64A-99466D950D82}"/>
      </w:docPartPr>
      <w:docPartBody>
        <w:p w:rsidR="00D32F0C" w:rsidRDefault="0027540E" w:rsidP="0027540E">
          <w:pPr>
            <w:pStyle w:val="2B040268CF7E4527B27C13C5A8C1E6B6"/>
          </w:pPr>
          <w:r w:rsidRPr="008665B6">
            <w:rPr>
              <w:rStyle w:val="Tekstzastpczy"/>
            </w:rPr>
            <w:t>Kliknij lub naciśnij tutaj, aby wprowadzić tekst.</w:t>
          </w:r>
        </w:p>
      </w:docPartBody>
    </w:docPart>
    <w:docPart>
      <w:docPartPr>
        <w:name w:val="E8BA72F43FB94CC9B1886DA27F56F090"/>
        <w:category>
          <w:name w:val="Ogólne"/>
          <w:gallery w:val="placeholder"/>
        </w:category>
        <w:types>
          <w:type w:val="bbPlcHdr"/>
        </w:types>
        <w:behaviors>
          <w:behavior w:val="content"/>
        </w:behaviors>
        <w:guid w:val="{06B10AAF-C2FD-4161-AB52-C6CDDD4F9761}"/>
      </w:docPartPr>
      <w:docPartBody>
        <w:p w:rsidR="00D32F0C" w:rsidRDefault="0027540E" w:rsidP="0027540E">
          <w:pPr>
            <w:pStyle w:val="E8BA72F43FB94CC9B1886DA27F56F090"/>
          </w:pPr>
          <w:r w:rsidRPr="008665B6">
            <w:rPr>
              <w:rStyle w:val="Tekstzastpczy"/>
            </w:rPr>
            <w:t>Kliknij lub naciśnij tutaj, aby wprowadzić tekst.</w:t>
          </w:r>
        </w:p>
      </w:docPartBody>
    </w:docPart>
    <w:docPart>
      <w:docPartPr>
        <w:name w:val="2440838747784686B5ECD4A3F4293C4B"/>
        <w:category>
          <w:name w:val="Ogólne"/>
          <w:gallery w:val="placeholder"/>
        </w:category>
        <w:types>
          <w:type w:val="bbPlcHdr"/>
        </w:types>
        <w:behaviors>
          <w:behavior w:val="content"/>
        </w:behaviors>
        <w:guid w:val="{24E31A9F-5283-4BB0-AC7E-FE21E68B52FA}"/>
      </w:docPartPr>
      <w:docPartBody>
        <w:p w:rsidR="00D32F0C" w:rsidRDefault="0027540E" w:rsidP="0027540E">
          <w:pPr>
            <w:pStyle w:val="2440838747784686B5ECD4A3F4293C4B"/>
          </w:pPr>
          <w:r w:rsidRPr="008665B6">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10B"/>
    <w:rsid w:val="000B0ED4"/>
    <w:rsid w:val="000B5449"/>
    <w:rsid w:val="000C352A"/>
    <w:rsid w:val="000D10D4"/>
    <w:rsid w:val="000D30F2"/>
    <w:rsid w:val="000D3C1D"/>
    <w:rsid w:val="00151F87"/>
    <w:rsid w:val="00196780"/>
    <w:rsid w:val="001C5948"/>
    <w:rsid w:val="0027540E"/>
    <w:rsid w:val="002815FC"/>
    <w:rsid w:val="00291E47"/>
    <w:rsid w:val="002A4B79"/>
    <w:rsid w:val="002B0B2E"/>
    <w:rsid w:val="002D0314"/>
    <w:rsid w:val="00323211"/>
    <w:rsid w:val="0039451C"/>
    <w:rsid w:val="003B05BF"/>
    <w:rsid w:val="003E1F1C"/>
    <w:rsid w:val="00401A29"/>
    <w:rsid w:val="0041343C"/>
    <w:rsid w:val="00425D6D"/>
    <w:rsid w:val="00427635"/>
    <w:rsid w:val="00433969"/>
    <w:rsid w:val="004714C1"/>
    <w:rsid w:val="004C62F1"/>
    <w:rsid w:val="004F12BB"/>
    <w:rsid w:val="00524905"/>
    <w:rsid w:val="0054550F"/>
    <w:rsid w:val="005873D8"/>
    <w:rsid w:val="005F05D3"/>
    <w:rsid w:val="0066110B"/>
    <w:rsid w:val="0066377C"/>
    <w:rsid w:val="00677174"/>
    <w:rsid w:val="00683391"/>
    <w:rsid w:val="00693A53"/>
    <w:rsid w:val="006E0ACA"/>
    <w:rsid w:val="006E5900"/>
    <w:rsid w:val="00747AD5"/>
    <w:rsid w:val="00752A82"/>
    <w:rsid w:val="007923D2"/>
    <w:rsid w:val="007974CC"/>
    <w:rsid w:val="007A597A"/>
    <w:rsid w:val="00800C11"/>
    <w:rsid w:val="0082102D"/>
    <w:rsid w:val="00823D8D"/>
    <w:rsid w:val="008563AA"/>
    <w:rsid w:val="0092246E"/>
    <w:rsid w:val="00957F6B"/>
    <w:rsid w:val="00993A92"/>
    <w:rsid w:val="009F37B7"/>
    <w:rsid w:val="00A01EE4"/>
    <w:rsid w:val="00A0529E"/>
    <w:rsid w:val="00A55F5A"/>
    <w:rsid w:val="00A83B8A"/>
    <w:rsid w:val="00A96C51"/>
    <w:rsid w:val="00AB0401"/>
    <w:rsid w:val="00B035C5"/>
    <w:rsid w:val="00B0378A"/>
    <w:rsid w:val="00B35149"/>
    <w:rsid w:val="00B56EA2"/>
    <w:rsid w:val="00B637DF"/>
    <w:rsid w:val="00BA1F3A"/>
    <w:rsid w:val="00BD3881"/>
    <w:rsid w:val="00C505A9"/>
    <w:rsid w:val="00C80F55"/>
    <w:rsid w:val="00CA4A66"/>
    <w:rsid w:val="00CC15A0"/>
    <w:rsid w:val="00CE5AD6"/>
    <w:rsid w:val="00D25E49"/>
    <w:rsid w:val="00D32F0C"/>
    <w:rsid w:val="00D46800"/>
    <w:rsid w:val="00D55571"/>
    <w:rsid w:val="00D60CB6"/>
    <w:rsid w:val="00D64E49"/>
    <w:rsid w:val="00D972ED"/>
    <w:rsid w:val="00E50917"/>
    <w:rsid w:val="00E66331"/>
    <w:rsid w:val="00E66BE9"/>
    <w:rsid w:val="00E74154"/>
    <w:rsid w:val="00E850E4"/>
    <w:rsid w:val="00E969BE"/>
    <w:rsid w:val="00EA435F"/>
    <w:rsid w:val="00EA7805"/>
    <w:rsid w:val="00EC2097"/>
    <w:rsid w:val="00F052DB"/>
    <w:rsid w:val="00F13A2F"/>
    <w:rsid w:val="00F25935"/>
    <w:rsid w:val="00F74002"/>
    <w:rsid w:val="00FB406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7540E"/>
    <w:rPr>
      <w:color w:val="808080"/>
    </w:rPr>
  </w:style>
  <w:style w:type="paragraph" w:customStyle="1" w:styleId="44D2386B312143A598C2FF30FF8E45AC">
    <w:name w:val="44D2386B312143A598C2FF30FF8E45AC"/>
    <w:rsid w:val="008563AA"/>
  </w:style>
  <w:style w:type="paragraph" w:customStyle="1" w:styleId="8A1B7B14A45248AFAC5DC8FE8BC330E9">
    <w:name w:val="8A1B7B14A45248AFAC5DC8FE8BC330E9"/>
    <w:rsid w:val="008563AA"/>
  </w:style>
  <w:style w:type="paragraph" w:customStyle="1" w:styleId="497D0188A78C4D1EA69DAF062EC0021F">
    <w:name w:val="497D0188A78C4D1EA69DAF062EC0021F"/>
    <w:rsid w:val="008563AA"/>
  </w:style>
  <w:style w:type="paragraph" w:customStyle="1" w:styleId="5A9CAC64EF764AC2AA8E8A5A2695BA2C">
    <w:name w:val="5A9CAC64EF764AC2AA8E8A5A2695BA2C"/>
    <w:rsid w:val="008563AA"/>
  </w:style>
  <w:style w:type="paragraph" w:customStyle="1" w:styleId="84A8A46D2FEE41F2A80F4FD4E57C6A07">
    <w:name w:val="84A8A46D2FEE41F2A80F4FD4E57C6A07"/>
    <w:rsid w:val="008563AA"/>
  </w:style>
  <w:style w:type="paragraph" w:customStyle="1" w:styleId="19B4879BC6C042369387A2ECA61021BC">
    <w:name w:val="19B4879BC6C042369387A2ECA61021BC"/>
    <w:rsid w:val="008563AA"/>
  </w:style>
  <w:style w:type="paragraph" w:customStyle="1" w:styleId="41C34E89B7AA42EAA6DC723A2021EBB7">
    <w:name w:val="41C34E89B7AA42EAA6DC723A2021EBB7"/>
    <w:rsid w:val="008563AA"/>
  </w:style>
  <w:style w:type="paragraph" w:customStyle="1" w:styleId="42EE4A2C24654C6CBBA1C897BD4C5547">
    <w:name w:val="42EE4A2C24654C6CBBA1C897BD4C5547"/>
    <w:rsid w:val="008563AA"/>
  </w:style>
  <w:style w:type="paragraph" w:customStyle="1" w:styleId="EA30A3D723D146FD9E96EC027679E56B">
    <w:name w:val="EA30A3D723D146FD9E96EC027679E56B"/>
    <w:rsid w:val="008563AA"/>
  </w:style>
  <w:style w:type="paragraph" w:customStyle="1" w:styleId="6473998257C34C5983791D33E5609A70">
    <w:name w:val="6473998257C34C5983791D33E5609A70"/>
    <w:rsid w:val="008563AA"/>
  </w:style>
  <w:style w:type="paragraph" w:customStyle="1" w:styleId="1387CAD169C34B7B841623CB43198224">
    <w:name w:val="1387CAD169C34B7B841623CB43198224"/>
    <w:rsid w:val="008563AA"/>
  </w:style>
  <w:style w:type="paragraph" w:customStyle="1" w:styleId="B5C48386A9E548BFB58FBBDB842AD83E">
    <w:name w:val="B5C48386A9E548BFB58FBBDB842AD83E"/>
    <w:rsid w:val="008563AA"/>
  </w:style>
  <w:style w:type="paragraph" w:customStyle="1" w:styleId="F2E98656A33D498B9930EB505189EDB3">
    <w:name w:val="F2E98656A33D498B9930EB505189EDB3"/>
    <w:rsid w:val="008563AA"/>
  </w:style>
  <w:style w:type="paragraph" w:customStyle="1" w:styleId="8F4B34082EB34D069F98A75E75ABB079">
    <w:name w:val="8F4B34082EB34D069F98A75E75ABB079"/>
    <w:rsid w:val="0027540E"/>
  </w:style>
  <w:style w:type="paragraph" w:customStyle="1" w:styleId="A09BDE533274418796C758606DC8D2D7">
    <w:name w:val="A09BDE533274418796C758606DC8D2D7"/>
    <w:rsid w:val="0027540E"/>
  </w:style>
  <w:style w:type="paragraph" w:customStyle="1" w:styleId="108D550C4A8D43E4BE9FCADAFBE21678">
    <w:name w:val="108D550C4A8D43E4BE9FCADAFBE21678"/>
    <w:rsid w:val="0027540E"/>
  </w:style>
  <w:style w:type="paragraph" w:customStyle="1" w:styleId="E35D9C1BE98046F9B463D534CCEE3B5F">
    <w:name w:val="E35D9C1BE98046F9B463D534CCEE3B5F"/>
    <w:rsid w:val="0027540E"/>
  </w:style>
  <w:style w:type="paragraph" w:customStyle="1" w:styleId="32EC0FAAB8AC47908758BD70434D4A2F">
    <w:name w:val="32EC0FAAB8AC47908758BD70434D4A2F"/>
    <w:rsid w:val="0027540E"/>
  </w:style>
  <w:style w:type="paragraph" w:customStyle="1" w:styleId="A91738CD765F4F10B781B241617606E3">
    <w:name w:val="A91738CD765F4F10B781B241617606E3"/>
    <w:rsid w:val="0027540E"/>
  </w:style>
  <w:style w:type="paragraph" w:customStyle="1" w:styleId="2B040268CF7E4527B27C13C5A8C1E6B6">
    <w:name w:val="2B040268CF7E4527B27C13C5A8C1E6B6"/>
    <w:rsid w:val="0027540E"/>
  </w:style>
  <w:style w:type="paragraph" w:customStyle="1" w:styleId="E8BA72F43FB94CC9B1886DA27F56F090">
    <w:name w:val="E8BA72F43FB94CC9B1886DA27F56F090"/>
    <w:rsid w:val="0027540E"/>
  </w:style>
  <w:style w:type="paragraph" w:customStyle="1" w:styleId="2440838747784686B5ECD4A3F4293C4B">
    <w:name w:val="2440838747784686B5ECD4A3F4293C4B"/>
    <w:rsid w:val="002754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F9BA4-B9E5-4089-91EE-8836FED7C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10421</Words>
  <Characters>62528</Characters>
  <Application>Microsoft Office Word</Application>
  <DocSecurity>0</DocSecurity>
  <Lines>521</Lines>
  <Paragraphs>145</Paragraphs>
  <ScaleCrop>false</ScaleCrop>
  <Company/>
  <LinksUpToDate>false</LinksUpToDate>
  <CharactersWithSpaces>72804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2021-01-28T11:40:00Z</dcterms:created>
  <dcterms:modified xsi:type="dcterms:W3CDTF">2021-01-28T11:40:00Z</dcterms:modified>
</cp:coreProperties>
</file>